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571E" w14:textId="77777777" w:rsidR="00503379" w:rsidRPr="00242E73" w:rsidRDefault="00503379" w:rsidP="001C6251">
      <w:pPr>
        <w:pStyle w:val="Zhlav"/>
        <w:rPr>
          <w:rFonts w:ascii="Calibri" w:hAnsi="Calibri" w:cs="Arial"/>
          <w:sz w:val="18"/>
          <w:szCs w:val="28"/>
        </w:rPr>
      </w:pPr>
    </w:p>
    <w:p w14:paraId="7744571F" w14:textId="77777777" w:rsidR="00503379" w:rsidRPr="00242E73" w:rsidRDefault="00503379" w:rsidP="00503379">
      <w:pPr>
        <w:pStyle w:val="Zhlav"/>
        <w:tabs>
          <w:tab w:val="center" w:pos="4395"/>
        </w:tabs>
        <w:rPr>
          <w:rFonts w:ascii="Calibri" w:hAnsi="Calibri" w:cs="Arial"/>
          <w:sz w:val="18"/>
          <w:szCs w:val="28"/>
        </w:rPr>
      </w:pPr>
    </w:p>
    <w:p w14:paraId="77445720" w14:textId="77777777" w:rsidR="00503379" w:rsidRPr="00242E73" w:rsidRDefault="00503379" w:rsidP="00503379">
      <w:pPr>
        <w:pStyle w:val="Zhlav"/>
        <w:tabs>
          <w:tab w:val="center" w:pos="4395"/>
        </w:tabs>
        <w:rPr>
          <w:rFonts w:ascii="Calibri" w:hAnsi="Calibri" w:cs="Arial"/>
          <w:sz w:val="18"/>
          <w:szCs w:val="28"/>
        </w:rPr>
      </w:pPr>
    </w:p>
    <w:p w14:paraId="77445721" w14:textId="77777777" w:rsidR="00503379" w:rsidRPr="00242E73" w:rsidRDefault="00503379" w:rsidP="00503379">
      <w:pPr>
        <w:pStyle w:val="Zhlav"/>
        <w:tabs>
          <w:tab w:val="center" w:pos="4395"/>
        </w:tabs>
        <w:rPr>
          <w:rFonts w:ascii="Calibri" w:hAnsi="Calibri" w:cs="Arial"/>
          <w:b/>
          <w:i/>
          <w:caps/>
          <w:sz w:val="28"/>
          <w:szCs w:val="28"/>
        </w:rPr>
      </w:pPr>
      <w:r w:rsidRPr="00242E73">
        <w:rPr>
          <w:rFonts w:ascii="Calibri" w:hAnsi="Calibri" w:cs="Arial"/>
          <w:b/>
          <w:i/>
          <w:caps/>
          <w:sz w:val="28"/>
          <w:szCs w:val="28"/>
        </w:rPr>
        <w:t>souhrnná zpráva</w:t>
      </w:r>
    </w:p>
    <w:p w14:paraId="77445722" w14:textId="77777777" w:rsidR="00503379" w:rsidRPr="00242E73" w:rsidRDefault="00503379" w:rsidP="00503379">
      <w:pPr>
        <w:pStyle w:val="Zhlav"/>
        <w:tabs>
          <w:tab w:val="center" w:pos="4395"/>
        </w:tabs>
        <w:rPr>
          <w:rFonts w:ascii="Calibri" w:hAnsi="Calibri" w:cs="Arial"/>
          <w:i/>
          <w:caps/>
          <w:sz w:val="18"/>
          <w:szCs w:val="18"/>
        </w:rPr>
      </w:pPr>
    </w:p>
    <w:p w14:paraId="77445723" w14:textId="77777777" w:rsidR="00242E73" w:rsidRPr="00242E73" w:rsidRDefault="00242E73" w:rsidP="00242E73">
      <w:pPr>
        <w:pStyle w:val="Nadpis20"/>
        <w:spacing w:before="0" w:after="0"/>
        <w:jc w:val="both"/>
        <w:rPr>
          <w:rFonts w:ascii="Calibri" w:hAnsi="Calibri"/>
          <w:caps/>
        </w:rPr>
      </w:pPr>
      <w:r w:rsidRPr="00242E73">
        <w:rPr>
          <w:rFonts w:ascii="Calibri" w:hAnsi="Calibri"/>
          <w:caps/>
        </w:rPr>
        <w:t xml:space="preserve">zastřešení atria </w:t>
      </w:r>
      <w:r w:rsidRPr="00242E73">
        <w:rPr>
          <w:rFonts w:ascii="Calibri" w:hAnsi="Calibri" w:cs="Calibri"/>
          <w:caps/>
        </w:rPr>
        <w:t>objektu bezručovo</w:t>
      </w:r>
      <w:r w:rsidRPr="00242E73">
        <w:rPr>
          <w:rFonts w:ascii="Calibri" w:hAnsi="Calibri"/>
          <w:caps/>
        </w:rPr>
        <w:t xml:space="preserve"> náměstí 14, opava</w:t>
      </w:r>
    </w:p>
    <w:p w14:paraId="77445724" w14:textId="77777777" w:rsidR="00BE14DB" w:rsidRPr="00242E73" w:rsidRDefault="00BE14DB" w:rsidP="00503379">
      <w:pPr>
        <w:pStyle w:val="VJTNadpis9kurziva"/>
        <w:ind w:firstLine="0"/>
        <w:jc w:val="both"/>
        <w:rPr>
          <w:b w:val="0"/>
          <w:i w:val="0"/>
        </w:rPr>
      </w:pPr>
      <w:r w:rsidRPr="00242E73">
        <w:rPr>
          <w:b w:val="0"/>
          <w:i w:val="0"/>
        </w:rPr>
        <w:t xml:space="preserve"> (dle přílohy č. 8 k novelizované vyhlášce č. 499/2006)</w:t>
      </w:r>
    </w:p>
    <w:p w14:paraId="77445725" w14:textId="77777777" w:rsidR="00503379" w:rsidRPr="00242E73" w:rsidRDefault="00503379" w:rsidP="00503379">
      <w:pPr>
        <w:pStyle w:val="VJTCalibri11norzarvlevo"/>
        <w:ind w:firstLine="0"/>
        <w:rPr>
          <w:sz w:val="18"/>
          <w:szCs w:val="18"/>
        </w:rPr>
      </w:pPr>
    </w:p>
    <w:p w14:paraId="77445726" w14:textId="77777777" w:rsidR="000D435B" w:rsidRPr="00242E73" w:rsidRDefault="00472E64" w:rsidP="00503379">
      <w:pPr>
        <w:pStyle w:val="VJTCalibrnadpisi13Tun"/>
        <w:tabs>
          <w:tab w:val="clear" w:pos="1134"/>
        </w:tabs>
        <w:spacing w:before="0"/>
        <w:jc w:val="both"/>
        <w:rPr>
          <w:sz w:val="22"/>
          <w:szCs w:val="22"/>
        </w:rPr>
      </w:pPr>
      <w:r w:rsidRPr="00242E73">
        <w:rPr>
          <w:sz w:val="22"/>
          <w:szCs w:val="22"/>
        </w:rPr>
        <w:t>Popis území stavby</w:t>
      </w:r>
    </w:p>
    <w:p w14:paraId="77445727" w14:textId="77777777" w:rsidR="00503379" w:rsidRPr="00242E73" w:rsidRDefault="00503379" w:rsidP="00503379">
      <w:pPr>
        <w:pStyle w:val="VJTCalibrnadpisi13Tun"/>
        <w:numPr>
          <w:ilvl w:val="0"/>
          <w:numId w:val="0"/>
        </w:numPr>
        <w:spacing w:before="0"/>
        <w:ind w:left="1134"/>
        <w:jc w:val="both"/>
        <w:rPr>
          <w:b w:val="0"/>
          <w:sz w:val="18"/>
          <w:szCs w:val="18"/>
        </w:rPr>
      </w:pPr>
    </w:p>
    <w:p w14:paraId="77445728" w14:textId="77777777" w:rsidR="00876723" w:rsidRPr="00242E73" w:rsidRDefault="00920E9B" w:rsidP="00503379">
      <w:pPr>
        <w:pStyle w:val="VJTCalibrinadpis11Tun"/>
        <w:numPr>
          <w:ilvl w:val="0"/>
          <w:numId w:val="6"/>
        </w:numPr>
        <w:tabs>
          <w:tab w:val="clear" w:pos="1134"/>
          <w:tab w:val="clear" w:pos="1418"/>
        </w:tabs>
        <w:spacing w:before="0" w:after="0"/>
        <w:jc w:val="both"/>
        <w:rPr>
          <w:sz w:val="18"/>
        </w:rPr>
      </w:pPr>
      <w:r w:rsidRPr="00242E73">
        <w:rPr>
          <w:sz w:val="18"/>
        </w:rPr>
        <w:t>charakteristika území a stavebního pozemku, zastavěné území a nezastavěné území, soulad navrhované stavby s charakterem území, dosavadní využití a zastavěnost území,</w:t>
      </w:r>
    </w:p>
    <w:p w14:paraId="77445729" w14:textId="77777777" w:rsidR="00A2315E" w:rsidRPr="00242E73" w:rsidRDefault="00876723" w:rsidP="00503379">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Zájmové území se nachází v Moravskoslezském kraji, Statutárním městě </w:t>
      </w:r>
      <w:r w:rsidR="00242E73">
        <w:rPr>
          <w:rFonts w:ascii="Calibri" w:eastAsia="Calibri" w:hAnsi="Calibri" w:cs="Calibri"/>
          <w:sz w:val="18"/>
          <w:szCs w:val="22"/>
        </w:rPr>
        <w:t>Opava</w:t>
      </w:r>
      <w:r w:rsidRPr="00242E73">
        <w:rPr>
          <w:rFonts w:ascii="Calibri" w:eastAsia="Calibri" w:hAnsi="Calibri" w:cs="Calibri"/>
          <w:sz w:val="18"/>
          <w:szCs w:val="22"/>
        </w:rPr>
        <w:t xml:space="preserve">, v katastrálním území </w:t>
      </w:r>
      <w:proofErr w:type="gramStart"/>
      <w:r w:rsidR="00242E73">
        <w:rPr>
          <w:rFonts w:ascii="Calibri" w:eastAsia="Calibri" w:hAnsi="Calibri" w:cs="Calibri"/>
          <w:sz w:val="18"/>
          <w:szCs w:val="22"/>
        </w:rPr>
        <w:t>Opava - Předměstí</w:t>
      </w:r>
      <w:proofErr w:type="gramEnd"/>
      <w:r w:rsidRPr="00242E73">
        <w:rPr>
          <w:rFonts w:ascii="Calibri" w:eastAsia="Calibri" w:hAnsi="Calibri" w:cs="Calibri"/>
          <w:sz w:val="18"/>
          <w:szCs w:val="22"/>
        </w:rPr>
        <w:t xml:space="preserve">, číslo </w:t>
      </w:r>
      <w:proofErr w:type="spellStart"/>
      <w:r w:rsidRPr="00242E73">
        <w:rPr>
          <w:rFonts w:ascii="Calibri" w:eastAsia="Calibri" w:hAnsi="Calibri" w:cs="Calibri"/>
          <w:sz w:val="18"/>
          <w:szCs w:val="22"/>
        </w:rPr>
        <w:t>k.ú</w:t>
      </w:r>
      <w:proofErr w:type="spellEnd"/>
      <w:r w:rsidRPr="00242E73">
        <w:rPr>
          <w:rFonts w:ascii="Calibri" w:eastAsia="Calibri" w:hAnsi="Calibri" w:cs="Calibri"/>
          <w:sz w:val="18"/>
          <w:szCs w:val="22"/>
        </w:rPr>
        <w:t>.</w:t>
      </w:r>
      <w:r w:rsidR="00A2315E" w:rsidRPr="00242E73">
        <w:rPr>
          <w:rFonts w:ascii="Calibri" w:eastAsia="Calibri" w:hAnsi="Calibri" w:cs="Calibri"/>
          <w:sz w:val="18"/>
          <w:szCs w:val="22"/>
        </w:rPr>
        <w:t xml:space="preserve"> </w:t>
      </w:r>
      <w:r w:rsidR="00242E73">
        <w:rPr>
          <w:rFonts w:ascii="Calibri" w:eastAsia="Calibri" w:hAnsi="Calibri" w:cs="Calibri"/>
          <w:sz w:val="18"/>
          <w:szCs w:val="22"/>
        </w:rPr>
        <w:t>711578</w:t>
      </w:r>
      <w:r w:rsidRPr="00242E73">
        <w:rPr>
          <w:rFonts w:ascii="Calibri" w:eastAsia="Calibri" w:hAnsi="Calibri" w:cs="Calibri"/>
          <w:sz w:val="18"/>
          <w:szCs w:val="22"/>
        </w:rPr>
        <w:t xml:space="preserve">. </w:t>
      </w:r>
      <w:r w:rsidR="00242E73">
        <w:rPr>
          <w:rFonts w:ascii="Calibri" w:eastAsia="Calibri" w:hAnsi="Calibri" w:cs="Calibri"/>
          <w:sz w:val="18"/>
          <w:szCs w:val="22"/>
        </w:rPr>
        <w:t>Zastřešení atria je řešeno v 2.NP nad stávajícími garážemi, které se nachází v 1.NP</w:t>
      </w:r>
      <w:r w:rsidRPr="00242E73">
        <w:rPr>
          <w:rFonts w:ascii="Calibri" w:eastAsia="Calibri" w:hAnsi="Calibri" w:cs="Calibri"/>
          <w:sz w:val="18"/>
          <w:szCs w:val="22"/>
        </w:rPr>
        <w:t>.</w:t>
      </w:r>
      <w:r w:rsidR="00A2315E" w:rsidRPr="00242E73">
        <w:rPr>
          <w:rFonts w:ascii="Calibri" w:eastAsia="Calibri" w:hAnsi="Calibri" w:cs="Calibri"/>
          <w:sz w:val="18"/>
          <w:szCs w:val="22"/>
        </w:rPr>
        <w:t xml:space="preserve"> </w:t>
      </w:r>
      <w:r w:rsidRPr="00242E73">
        <w:rPr>
          <w:rFonts w:ascii="Calibri" w:eastAsia="Calibri" w:hAnsi="Calibri" w:cs="Calibri"/>
          <w:sz w:val="18"/>
          <w:szCs w:val="22"/>
        </w:rPr>
        <w:t xml:space="preserve">Terén lokality je v generelu rovinný s nadmořskou výškou cca </w:t>
      </w:r>
      <w:proofErr w:type="gramStart"/>
      <w:r w:rsidRPr="00242E73">
        <w:rPr>
          <w:rFonts w:ascii="Calibri" w:eastAsia="Calibri" w:hAnsi="Calibri" w:cs="Calibri"/>
          <w:sz w:val="18"/>
          <w:szCs w:val="22"/>
        </w:rPr>
        <w:t>2</w:t>
      </w:r>
      <w:r w:rsidR="00242E73">
        <w:rPr>
          <w:rFonts w:ascii="Calibri" w:eastAsia="Calibri" w:hAnsi="Calibri" w:cs="Calibri"/>
          <w:sz w:val="18"/>
          <w:szCs w:val="22"/>
        </w:rPr>
        <w:t>62</w:t>
      </w:r>
      <w:r w:rsidRPr="00242E73">
        <w:rPr>
          <w:rFonts w:ascii="Calibri" w:eastAsia="Calibri" w:hAnsi="Calibri" w:cs="Calibri"/>
          <w:sz w:val="18"/>
          <w:szCs w:val="22"/>
        </w:rPr>
        <w:t xml:space="preserve"> - 2</w:t>
      </w:r>
      <w:r w:rsidR="00242E73">
        <w:rPr>
          <w:rFonts w:ascii="Calibri" w:eastAsia="Calibri" w:hAnsi="Calibri" w:cs="Calibri"/>
          <w:sz w:val="18"/>
          <w:szCs w:val="22"/>
        </w:rPr>
        <w:t>63</w:t>
      </w:r>
      <w:proofErr w:type="gramEnd"/>
      <w:r w:rsidRPr="00242E73">
        <w:rPr>
          <w:rFonts w:ascii="Calibri" w:eastAsia="Calibri" w:hAnsi="Calibri" w:cs="Calibri"/>
          <w:sz w:val="18"/>
          <w:szCs w:val="22"/>
        </w:rPr>
        <w:t xml:space="preserve"> m n.m. </w:t>
      </w:r>
    </w:p>
    <w:p w14:paraId="7744572A" w14:textId="77777777" w:rsidR="00242E73" w:rsidRPr="00B92E90" w:rsidRDefault="00242E73" w:rsidP="00242E73">
      <w:pPr>
        <w:pStyle w:val="VJTCalibri11norzarvlevo"/>
        <w:ind w:left="709" w:firstLine="0"/>
        <w:rPr>
          <w:sz w:val="18"/>
        </w:rPr>
      </w:pPr>
      <w:r w:rsidRPr="00B92E90">
        <w:rPr>
          <w:sz w:val="18"/>
        </w:rPr>
        <w:t xml:space="preserve">Jedná se o </w:t>
      </w:r>
      <w:r>
        <w:rPr>
          <w:sz w:val="18"/>
        </w:rPr>
        <w:t>zastřešení části atria mezi historickou budovou Slezské univerzity a novou univerzitní knihovnou.</w:t>
      </w:r>
      <w:r w:rsidRPr="00B92E90">
        <w:rPr>
          <w:sz w:val="18"/>
        </w:rPr>
        <w:t xml:space="preserve"> Rozsah je znázorněn ve stavebních výkresech. </w:t>
      </w:r>
      <w:r>
        <w:rPr>
          <w:sz w:val="18"/>
        </w:rPr>
        <w:t>Zastřešení atria</w:t>
      </w:r>
      <w:r w:rsidR="00417025">
        <w:rPr>
          <w:sz w:val="18"/>
        </w:rPr>
        <w:t xml:space="preserve"> s pochozí střechou</w:t>
      </w:r>
      <w:r>
        <w:rPr>
          <w:sz w:val="18"/>
        </w:rPr>
        <w:t xml:space="preserve"> je uvažováno v 2. nadzemním podlaží, v 1. nadzemním podlaží se nachází stávající zastřešené garáže. Návrh nepředpokládá se zřizováním nových inženýrských sítí – budou použity stávající vnitřní rozvody.</w:t>
      </w:r>
    </w:p>
    <w:p w14:paraId="7744572B" w14:textId="77777777" w:rsidR="00503379" w:rsidRPr="00242E73" w:rsidRDefault="00503379" w:rsidP="00503379">
      <w:pPr>
        <w:tabs>
          <w:tab w:val="clear" w:pos="2268"/>
        </w:tabs>
        <w:autoSpaceDE w:val="0"/>
        <w:autoSpaceDN w:val="0"/>
        <w:adjustRightInd w:val="0"/>
        <w:ind w:left="709"/>
        <w:rPr>
          <w:rFonts w:ascii="Calibri" w:eastAsia="Calibri" w:hAnsi="Calibri" w:cs="Calibri"/>
          <w:sz w:val="18"/>
          <w:szCs w:val="22"/>
        </w:rPr>
      </w:pPr>
    </w:p>
    <w:p w14:paraId="7744572C" w14:textId="77777777" w:rsidR="00503379" w:rsidRPr="00242E73" w:rsidRDefault="00C8038D" w:rsidP="00503379">
      <w:pPr>
        <w:pStyle w:val="VJTCalibrinadpis11Tun"/>
        <w:tabs>
          <w:tab w:val="clear" w:pos="1134"/>
          <w:tab w:val="clear" w:pos="1418"/>
        </w:tabs>
        <w:spacing w:before="0" w:after="0"/>
        <w:jc w:val="both"/>
        <w:rPr>
          <w:sz w:val="18"/>
        </w:rPr>
      </w:pPr>
      <w:r w:rsidRPr="00242E73">
        <w:rPr>
          <w:sz w:val="18"/>
        </w:rPr>
        <w:t>údaje o souladu stavby s územně plánovací dokumentací, s cíli a úkoly územního plánování, včetně informace o vydané územně plánovací dokumentaci,</w:t>
      </w:r>
      <w:r w:rsidR="00A2315E" w:rsidRPr="00242E73">
        <w:rPr>
          <w:rFonts w:cs="Calibri"/>
          <w:color w:val="000000"/>
          <w:sz w:val="18"/>
        </w:rPr>
        <w:t xml:space="preserve"> </w:t>
      </w:r>
    </w:p>
    <w:p w14:paraId="7744572D" w14:textId="77777777" w:rsidR="00242E73" w:rsidRDefault="006066BA" w:rsidP="00242E73">
      <w:pPr>
        <w:pStyle w:val="VJTCalibrinadpis11Tun"/>
        <w:numPr>
          <w:ilvl w:val="0"/>
          <w:numId w:val="0"/>
        </w:numPr>
        <w:tabs>
          <w:tab w:val="clear" w:pos="1134"/>
          <w:tab w:val="clear" w:pos="1418"/>
        </w:tabs>
        <w:spacing w:before="0" w:after="0"/>
        <w:ind w:left="720"/>
        <w:jc w:val="both"/>
        <w:rPr>
          <w:b w:val="0"/>
          <w:sz w:val="18"/>
        </w:rPr>
      </w:pPr>
      <w:r w:rsidRPr="00242E73">
        <w:rPr>
          <w:b w:val="0"/>
          <w:sz w:val="18"/>
        </w:rPr>
        <w:t xml:space="preserve">Jedná se o </w:t>
      </w:r>
      <w:r w:rsidR="00242E73">
        <w:rPr>
          <w:b w:val="0"/>
          <w:sz w:val="18"/>
        </w:rPr>
        <w:t xml:space="preserve">zastřešení </w:t>
      </w:r>
      <w:r w:rsidR="00333EC1">
        <w:rPr>
          <w:b w:val="0"/>
          <w:sz w:val="18"/>
        </w:rPr>
        <w:t xml:space="preserve">části </w:t>
      </w:r>
      <w:r w:rsidR="00242E73">
        <w:rPr>
          <w:b w:val="0"/>
          <w:sz w:val="18"/>
        </w:rPr>
        <w:t>atria mezi historickou budovou Slezské univerzity a univerzitní knihovnou.</w:t>
      </w:r>
      <w:r w:rsidRPr="00242E73">
        <w:rPr>
          <w:b w:val="0"/>
          <w:sz w:val="18"/>
        </w:rPr>
        <w:t xml:space="preserve"> </w:t>
      </w:r>
    </w:p>
    <w:p w14:paraId="7744572E" w14:textId="77777777" w:rsidR="00503379" w:rsidRPr="00242E73" w:rsidRDefault="00A2315E" w:rsidP="00242E73">
      <w:pPr>
        <w:pStyle w:val="VJTCalibrinadpis11Tun"/>
        <w:numPr>
          <w:ilvl w:val="0"/>
          <w:numId w:val="0"/>
        </w:numPr>
        <w:tabs>
          <w:tab w:val="clear" w:pos="1134"/>
          <w:tab w:val="clear" w:pos="1418"/>
        </w:tabs>
        <w:spacing w:before="0" w:after="0"/>
        <w:ind w:left="720"/>
        <w:jc w:val="both"/>
        <w:rPr>
          <w:b w:val="0"/>
          <w:sz w:val="18"/>
        </w:rPr>
      </w:pPr>
      <w:r w:rsidRPr="00242E73">
        <w:rPr>
          <w:b w:val="0"/>
          <w:sz w:val="18"/>
        </w:rPr>
        <w:t xml:space="preserve">Tato dokumentace je zpracována v souladu s územním plánem města </w:t>
      </w:r>
      <w:r w:rsidR="00242E73">
        <w:rPr>
          <w:b w:val="0"/>
          <w:sz w:val="18"/>
        </w:rPr>
        <w:t>Opavy</w:t>
      </w:r>
      <w:r w:rsidRPr="00242E73">
        <w:rPr>
          <w:b w:val="0"/>
          <w:sz w:val="18"/>
        </w:rPr>
        <w:t xml:space="preserve">. </w:t>
      </w:r>
    </w:p>
    <w:p w14:paraId="7744572F" w14:textId="77777777" w:rsidR="00C8038D" w:rsidRPr="00242E73" w:rsidRDefault="00A2315E" w:rsidP="00242E73">
      <w:pPr>
        <w:pStyle w:val="Zkladntext"/>
        <w:spacing w:after="0"/>
        <w:ind w:left="709"/>
        <w:rPr>
          <w:rFonts w:ascii="Calibri" w:hAnsi="Calibri" w:cs="Calibri"/>
          <w:color w:val="000000"/>
          <w:sz w:val="18"/>
          <w:lang w:val="cs-CZ"/>
        </w:rPr>
      </w:pPr>
      <w:r w:rsidRPr="00242E73">
        <w:rPr>
          <w:rFonts w:ascii="Calibri" w:hAnsi="Calibri" w:cs="Calibri"/>
          <w:color w:val="000000"/>
          <w:sz w:val="18"/>
        </w:rPr>
        <w:t xml:space="preserve">V rámci </w:t>
      </w:r>
      <w:r w:rsidR="0030235D">
        <w:rPr>
          <w:rFonts w:ascii="Calibri" w:hAnsi="Calibri" w:cs="Calibri"/>
          <w:color w:val="000000"/>
          <w:sz w:val="18"/>
          <w:lang w:val="cs-CZ"/>
        </w:rPr>
        <w:t>stavby</w:t>
      </w:r>
      <w:r w:rsidRPr="00242E73">
        <w:rPr>
          <w:rFonts w:ascii="Calibri" w:hAnsi="Calibri" w:cs="Calibri"/>
          <w:color w:val="000000"/>
          <w:sz w:val="18"/>
        </w:rPr>
        <w:t xml:space="preserve"> nedojde k rozporu s </w:t>
      </w:r>
      <w:r w:rsidRPr="00242E73">
        <w:rPr>
          <w:rFonts w:ascii="Calibri" w:hAnsi="Calibri" w:cs="Calibri"/>
          <w:color w:val="000000"/>
          <w:sz w:val="18"/>
          <w:lang w:val="cs-CZ"/>
        </w:rPr>
        <w:t>územním</w:t>
      </w:r>
      <w:r w:rsidRPr="00242E73">
        <w:rPr>
          <w:rFonts w:ascii="Calibri" w:hAnsi="Calibri" w:cs="Calibri"/>
          <w:color w:val="000000"/>
          <w:sz w:val="18"/>
        </w:rPr>
        <w:t xml:space="preserve"> plánem.</w:t>
      </w:r>
      <w:r w:rsidRPr="00242E73">
        <w:rPr>
          <w:rFonts w:ascii="Calibri" w:hAnsi="Calibri" w:cs="Calibri"/>
          <w:color w:val="000000"/>
          <w:sz w:val="18"/>
          <w:lang w:val="cs-CZ"/>
        </w:rPr>
        <w:t xml:space="preserve"> Jedná se o stavební úpravy, které </w:t>
      </w:r>
      <w:r w:rsidR="0030235D">
        <w:rPr>
          <w:rFonts w:ascii="Calibri" w:hAnsi="Calibri" w:cs="Calibri"/>
          <w:color w:val="000000"/>
          <w:sz w:val="18"/>
          <w:lang w:val="cs-CZ"/>
        </w:rPr>
        <w:t xml:space="preserve">z exteriéru </w:t>
      </w:r>
      <w:r w:rsidRPr="00242E73">
        <w:rPr>
          <w:rFonts w:ascii="Calibri" w:hAnsi="Calibri" w:cs="Calibri"/>
          <w:color w:val="000000"/>
          <w:sz w:val="18"/>
          <w:lang w:val="cs-CZ"/>
        </w:rPr>
        <w:t xml:space="preserve">nemají za následek žádnou vizuální změnu stavby oproti původnímu stavu. </w:t>
      </w:r>
      <w:r w:rsidR="0030235D">
        <w:rPr>
          <w:rFonts w:ascii="Calibri" w:hAnsi="Calibri" w:cs="Calibri"/>
          <w:color w:val="000000"/>
          <w:sz w:val="18"/>
          <w:lang w:val="cs-CZ"/>
        </w:rPr>
        <w:t>Vizuální změna ve dvoře objektu je minimální</w:t>
      </w:r>
      <w:r w:rsidRPr="00242E73">
        <w:rPr>
          <w:rFonts w:ascii="Calibri" w:hAnsi="Calibri" w:cs="Calibri"/>
          <w:color w:val="000000"/>
          <w:sz w:val="18"/>
          <w:lang w:val="cs-CZ"/>
        </w:rPr>
        <w:t xml:space="preserve">.  </w:t>
      </w:r>
    </w:p>
    <w:p w14:paraId="77445730" w14:textId="77777777" w:rsidR="00990E66" w:rsidRPr="00242E73" w:rsidRDefault="00990E66" w:rsidP="00503379">
      <w:pPr>
        <w:pStyle w:val="Zkladntext"/>
        <w:spacing w:after="0"/>
        <w:ind w:left="709"/>
        <w:rPr>
          <w:rFonts w:ascii="Calibri" w:hAnsi="Calibri" w:cs="Calibri"/>
          <w:color w:val="000000"/>
          <w:sz w:val="18"/>
          <w:lang w:val="cs-CZ"/>
        </w:rPr>
      </w:pPr>
    </w:p>
    <w:p w14:paraId="77445731" w14:textId="77777777" w:rsidR="00A2315E" w:rsidRPr="00242E73" w:rsidRDefault="00345B16" w:rsidP="00990E66">
      <w:pPr>
        <w:pStyle w:val="VJTCalibrinadpis11Tun"/>
        <w:tabs>
          <w:tab w:val="clear" w:pos="1134"/>
          <w:tab w:val="clear" w:pos="1418"/>
        </w:tabs>
        <w:spacing w:before="0" w:after="0"/>
        <w:jc w:val="both"/>
        <w:rPr>
          <w:sz w:val="18"/>
        </w:rPr>
      </w:pPr>
      <w:r>
        <w:rPr>
          <w:sz w:val="18"/>
        </w:rPr>
        <w:t>i</w:t>
      </w:r>
      <w:r w:rsidR="00C8038D" w:rsidRPr="00242E73">
        <w:rPr>
          <w:sz w:val="18"/>
        </w:rPr>
        <w:t>nformace o vydaných rozhodnutích o povolení výjimky z obecných požada</w:t>
      </w:r>
      <w:r w:rsidR="00A2315E" w:rsidRPr="00242E73">
        <w:rPr>
          <w:sz w:val="18"/>
        </w:rPr>
        <w:t>vků na využívání území</w:t>
      </w:r>
    </w:p>
    <w:p w14:paraId="77445732" w14:textId="77777777" w:rsidR="00E71FFD" w:rsidRPr="00242E73" w:rsidRDefault="00C8038D" w:rsidP="00503379">
      <w:pPr>
        <w:pStyle w:val="VJTCalibrinadpis11Tun"/>
        <w:numPr>
          <w:ilvl w:val="0"/>
          <w:numId w:val="0"/>
        </w:numPr>
        <w:spacing w:before="0" w:after="0"/>
        <w:ind w:left="720"/>
        <w:jc w:val="both"/>
        <w:rPr>
          <w:b w:val="0"/>
          <w:sz w:val="18"/>
        </w:rPr>
      </w:pPr>
      <w:r w:rsidRPr="00242E73">
        <w:rPr>
          <w:b w:val="0"/>
          <w:sz w:val="18"/>
        </w:rPr>
        <w:t xml:space="preserve">V rámci této akce není o </w:t>
      </w:r>
      <w:r w:rsidR="00E71FFD" w:rsidRPr="00242E73">
        <w:rPr>
          <w:b w:val="0"/>
          <w:sz w:val="18"/>
        </w:rPr>
        <w:t xml:space="preserve">rozhodnutí </w:t>
      </w:r>
      <w:r w:rsidRPr="00242E73">
        <w:rPr>
          <w:b w:val="0"/>
          <w:sz w:val="18"/>
        </w:rPr>
        <w:t>povolení v</w:t>
      </w:r>
      <w:r w:rsidR="00E71FFD" w:rsidRPr="00242E73">
        <w:rPr>
          <w:b w:val="0"/>
          <w:sz w:val="18"/>
        </w:rPr>
        <w:t>ý</w:t>
      </w:r>
      <w:r w:rsidRPr="00242E73">
        <w:rPr>
          <w:b w:val="0"/>
          <w:sz w:val="18"/>
        </w:rPr>
        <w:t>j</w:t>
      </w:r>
      <w:r w:rsidR="00E71FFD" w:rsidRPr="00242E73">
        <w:rPr>
          <w:b w:val="0"/>
          <w:sz w:val="18"/>
        </w:rPr>
        <w:t>i</w:t>
      </w:r>
      <w:r w:rsidRPr="00242E73">
        <w:rPr>
          <w:b w:val="0"/>
          <w:sz w:val="18"/>
        </w:rPr>
        <w:t xml:space="preserve">mky žádáno. </w:t>
      </w:r>
    </w:p>
    <w:p w14:paraId="77445733" w14:textId="77777777" w:rsidR="00C8038D" w:rsidRPr="00242E73" w:rsidRDefault="00C8038D" w:rsidP="00503379">
      <w:pPr>
        <w:pStyle w:val="VJTCalibrinadpis11Tun"/>
        <w:numPr>
          <w:ilvl w:val="0"/>
          <w:numId w:val="0"/>
        </w:numPr>
        <w:spacing w:before="0" w:after="0"/>
        <w:ind w:left="720"/>
        <w:jc w:val="both"/>
        <w:rPr>
          <w:b w:val="0"/>
          <w:sz w:val="18"/>
        </w:rPr>
      </w:pPr>
      <w:r w:rsidRPr="00242E73">
        <w:rPr>
          <w:b w:val="0"/>
          <w:sz w:val="18"/>
        </w:rPr>
        <w:t>Jsou dodrženy obecné požadavky na využití území.</w:t>
      </w:r>
    </w:p>
    <w:p w14:paraId="77445734" w14:textId="77777777" w:rsidR="00E71FFD" w:rsidRPr="00242E73" w:rsidRDefault="00FF4ED0" w:rsidP="00990E66">
      <w:pPr>
        <w:pStyle w:val="VJTNadpis9kurziva"/>
        <w:ind w:firstLine="709"/>
        <w:jc w:val="both"/>
        <w:rPr>
          <w:b w:val="0"/>
          <w:i w:val="0"/>
          <w:szCs w:val="22"/>
          <w:shd w:val="clear" w:color="auto" w:fill="FFFFFF"/>
        </w:rPr>
      </w:pPr>
      <w:r w:rsidRPr="00242E73">
        <w:rPr>
          <w:b w:val="0"/>
          <w:i w:val="0"/>
          <w:szCs w:val="22"/>
          <w:shd w:val="clear" w:color="auto" w:fill="FFFFFF"/>
        </w:rPr>
        <w:t xml:space="preserve">Stávající dopravní a technická infrastruktura zůstane zachována. </w:t>
      </w:r>
    </w:p>
    <w:p w14:paraId="77445735" w14:textId="77777777" w:rsidR="00990E66" w:rsidRPr="00242E73" w:rsidRDefault="00990E66" w:rsidP="00990E66">
      <w:pPr>
        <w:pStyle w:val="VJTCalibri11norzarvlevo"/>
      </w:pPr>
    </w:p>
    <w:p w14:paraId="77445736" w14:textId="77777777" w:rsidR="00990E66" w:rsidRPr="00242E73" w:rsidRDefault="00345B16" w:rsidP="00990E66">
      <w:pPr>
        <w:pStyle w:val="VJTCalibrinadpis11Tun"/>
        <w:numPr>
          <w:ilvl w:val="0"/>
          <w:numId w:val="18"/>
        </w:numPr>
        <w:tabs>
          <w:tab w:val="clear" w:pos="1134"/>
          <w:tab w:val="clear" w:pos="1418"/>
        </w:tabs>
        <w:spacing w:before="0" w:after="0"/>
        <w:jc w:val="both"/>
        <w:rPr>
          <w:sz w:val="18"/>
          <w:szCs w:val="20"/>
        </w:rPr>
      </w:pPr>
      <w:r>
        <w:rPr>
          <w:sz w:val="18"/>
        </w:rPr>
        <w:t>i</w:t>
      </w:r>
      <w:r w:rsidR="00E71FFD" w:rsidRPr="00242E73">
        <w:rPr>
          <w:sz w:val="18"/>
        </w:rPr>
        <w:t>nformace o tom, zda a v jakých částech dokumentace jsou zohledněny podmínky závazných stanovisek dotčených orgánů</w:t>
      </w:r>
    </w:p>
    <w:p w14:paraId="77445737" w14:textId="77777777" w:rsidR="00E71FFD" w:rsidRPr="00242E73" w:rsidRDefault="00E71FFD" w:rsidP="00990E66">
      <w:pPr>
        <w:pStyle w:val="VJTCalibrinadpis11Tun"/>
        <w:numPr>
          <w:ilvl w:val="0"/>
          <w:numId w:val="0"/>
        </w:numPr>
        <w:tabs>
          <w:tab w:val="clear" w:pos="1134"/>
          <w:tab w:val="clear" w:pos="1418"/>
        </w:tabs>
        <w:spacing w:before="0" w:after="0"/>
        <w:ind w:left="720"/>
        <w:jc w:val="both"/>
        <w:rPr>
          <w:b w:val="0"/>
          <w:sz w:val="18"/>
          <w:szCs w:val="20"/>
        </w:rPr>
      </w:pPr>
      <w:r w:rsidRPr="00242E73">
        <w:rPr>
          <w:b w:val="0"/>
          <w:sz w:val="18"/>
        </w:rPr>
        <w:t xml:space="preserve">Pokud byly vzneseny, byly zapracovány do </w:t>
      </w:r>
      <w:r w:rsidR="00651997" w:rsidRPr="00242E73">
        <w:rPr>
          <w:b w:val="0"/>
          <w:sz w:val="18"/>
        </w:rPr>
        <w:t xml:space="preserve">výkresové i textové části </w:t>
      </w:r>
      <w:r w:rsidRPr="00242E73">
        <w:rPr>
          <w:b w:val="0"/>
          <w:sz w:val="18"/>
        </w:rPr>
        <w:t>dokumentace. Vyjádření jsou doložena v </w:t>
      </w:r>
      <w:r w:rsidRPr="00242E73">
        <w:rPr>
          <w:sz w:val="18"/>
        </w:rPr>
        <w:t>dokladové části</w:t>
      </w:r>
      <w:r w:rsidRPr="00242E73">
        <w:rPr>
          <w:b w:val="0"/>
          <w:sz w:val="18"/>
        </w:rPr>
        <w:t xml:space="preserve"> dokumentace. </w:t>
      </w:r>
    </w:p>
    <w:p w14:paraId="77445738" w14:textId="77777777" w:rsidR="00990E66" w:rsidRPr="00242E73" w:rsidRDefault="00990E66" w:rsidP="0030235D">
      <w:pPr>
        <w:pStyle w:val="VJTNadpis9kurziva"/>
        <w:ind w:firstLine="0"/>
        <w:jc w:val="both"/>
        <w:rPr>
          <w:szCs w:val="24"/>
          <w:u w:val="single"/>
        </w:rPr>
      </w:pPr>
    </w:p>
    <w:p w14:paraId="77445747" w14:textId="77777777" w:rsidR="00990E66" w:rsidRPr="00242E73" w:rsidRDefault="00990E66" w:rsidP="00990E66">
      <w:pPr>
        <w:pStyle w:val="VJTCalibri11norzarvlevo"/>
        <w:ind w:left="709"/>
        <w:rPr>
          <w:b/>
          <w:sz w:val="18"/>
        </w:rPr>
      </w:pPr>
    </w:p>
    <w:p w14:paraId="77445748" w14:textId="77777777" w:rsidR="0080546E" w:rsidRPr="00242E73" w:rsidRDefault="00472E64" w:rsidP="00990E66">
      <w:pPr>
        <w:pStyle w:val="VJTCalibrinadpis11Tun"/>
        <w:numPr>
          <w:ilvl w:val="0"/>
          <w:numId w:val="19"/>
        </w:numPr>
        <w:tabs>
          <w:tab w:val="clear" w:pos="1134"/>
          <w:tab w:val="clear" w:pos="1418"/>
        </w:tabs>
        <w:spacing w:before="0" w:after="0"/>
        <w:jc w:val="both"/>
        <w:rPr>
          <w:sz w:val="18"/>
        </w:rPr>
      </w:pPr>
      <w:r w:rsidRPr="00242E73">
        <w:rPr>
          <w:sz w:val="18"/>
        </w:rPr>
        <w:t xml:space="preserve">výčet a závěry provedených průzkumů a rozborů (geologický průzkum, hydrogeologický </w:t>
      </w:r>
      <w:proofErr w:type="spellStart"/>
      <w:r w:rsidRPr="00242E73">
        <w:rPr>
          <w:sz w:val="18"/>
        </w:rPr>
        <w:t>pr</w:t>
      </w:r>
      <w:proofErr w:type="spellEnd"/>
      <w:r w:rsidRPr="00242E73">
        <w:rPr>
          <w:sz w:val="18"/>
        </w:rPr>
        <w:t xml:space="preserve">., stavebně historický </w:t>
      </w:r>
      <w:proofErr w:type="spellStart"/>
      <w:r w:rsidRPr="00242E73">
        <w:rPr>
          <w:sz w:val="18"/>
        </w:rPr>
        <w:t>pr</w:t>
      </w:r>
      <w:proofErr w:type="spellEnd"/>
      <w:r w:rsidRPr="00242E73">
        <w:rPr>
          <w:sz w:val="18"/>
        </w:rPr>
        <w:t>. apod.)</w:t>
      </w:r>
    </w:p>
    <w:p w14:paraId="77445749" w14:textId="77777777" w:rsidR="00990E66" w:rsidRPr="00242E73" w:rsidRDefault="00990E66" w:rsidP="00990E66">
      <w:pPr>
        <w:pStyle w:val="VJTCalibrinadpis11Tun"/>
        <w:numPr>
          <w:ilvl w:val="0"/>
          <w:numId w:val="0"/>
        </w:numPr>
        <w:tabs>
          <w:tab w:val="clear" w:pos="1134"/>
          <w:tab w:val="clear" w:pos="1418"/>
        </w:tabs>
        <w:spacing w:before="0" w:after="0"/>
        <w:ind w:left="720"/>
        <w:jc w:val="both"/>
        <w:rPr>
          <w:sz w:val="18"/>
        </w:rPr>
      </w:pPr>
    </w:p>
    <w:p w14:paraId="7744574A" w14:textId="77777777" w:rsidR="004B7828" w:rsidRPr="00242E73" w:rsidRDefault="004B7828" w:rsidP="00990E66">
      <w:pPr>
        <w:pStyle w:val="VJTCalibrinadpis11"/>
        <w:spacing w:before="0" w:after="0"/>
        <w:ind w:firstLine="709"/>
        <w:rPr>
          <w:sz w:val="18"/>
        </w:rPr>
      </w:pPr>
      <w:r w:rsidRPr="00242E73">
        <w:rPr>
          <w:sz w:val="18"/>
        </w:rPr>
        <w:t xml:space="preserve">Geologické </w:t>
      </w:r>
      <w:r w:rsidR="00D2659B">
        <w:rPr>
          <w:sz w:val="18"/>
        </w:rPr>
        <w:t>průzkum</w:t>
      </w:r>
    </w:p>
    <w:p w14:paraId="7744574B"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Na základě výsledků provedených geologických prací lze vyslovit následující závěry.</w:t>
      </w:r>
    </w:p>
    <w:p w14:paraId="7744574C"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Geologické poměry na lokalitě určuje komplex kvartérních glacigenních a eolických sedimentů, překrytých antropogenními navážkami. Předkvartérní podloží, tvořené marinními jíly, nebylo na zájmové lokalitě zastiženo a jeho povrch předpokládáme v úrovni okolo 20 m pod terénem.</w:t>
      </w:r>
    </w:p>
    <w:p w14:paraId="7744574D"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 xml:space="preserve">Ověřené kvartérní sedimenty jsou odspodu tvořeny akumulací písčitých štěrků. Povrch této vrstvy byl průzkumnými pracemi ověřen v úrovni v úrovni 7,3 - 8,3 m p. t. Směrem do nadloží představují další část glacigenního komplexu písčito-jílovité hlíny až jílovité písky. Mocnost této vrstvy byla ověřena 2,3 - 4,4 m a její povrch se nachází v úrovni 4,0 - 5,0 m p. t. Svrchní část kvartérního pokryvu je budována výhradně eolickými sedimenty s mocností 3,1 - 3,4 m. Nejvyšším pokryvným členem jsou antropogenní navážky o celkové mocnosti až 1,7 m, zastoupené v ploše zájmové lokality odspodu </w:t>
      </w:r>
      <w:proofErr w:type="spellStart"/>
      <w:r w:rsidRPr="00D2659B">
        <w:rPr>
          <w:rFonts w:ascii="Calibri" w:eastAsia="Calibri" w:hAnsi="Calibri" w:cs="Calibri"/>
          <w:sz w:val="18"/>
          <w:szCs w:val="22"/>
        </w:rPr>
        <w:t>redeponovanými</w:t>
      </w:r>
      <w:proofErr w:type="spellEnd"/>
      <w:r w:rsidRPr="00D2659B">
        <w:rPr>
          <w:rFonts w:ascii="Calibri" w:eastAsia="Calibri" w:hAnsi="Calibri" w:cs="Calibri"/>
          <w:sz w:val="18"/>
          <w:szCs w:val="22"/>
        </w:rPr>
        <w:t xml:space="preserve"> písčitými hlínami a výše pak drobným písčitým štěrkem, zpevněnou betonovou drtí a betonovou dlažbou. Pod vrstvou zámkové dlažby se místy může vyskytovat původní povrch s kameny a asfaltovým pojivem.</w:t>
      </w:r>
    </w:p>
    <w:p w14:paraId="7744574E" w14:textId="77777777" w:rsidR="00D2659B" w:rsidRPr="00D2659B" w:rsidRDefault="00D2659B" w:rsidP="00FA5514">
      <w:pPr>
        <w:numPr>
          <w:ilvl w:val="0"/>
          <w:numId w:val="69"/>
        </w:numPr>
        <w:tabs>
          <w:tab w:val="clear" w:pos="2268"/>
        </w:tabs>
        <w:autoSpaceDE w:val="0"/>
        <w:autoSpaceDN w:val="0"/>
        <w:adjustRightInd w:val="0"/>
        <w:rPr>
          <w:rFonts w:ascii="Calibri" w:eastAsia="Calibri" w:hAnsi="Calibri" w:cs="Calibri"/>
          <w:sz w:val="18"/>
          <w:szCs w:val="22"/>
        </w:rPr>
      </w:pPr>
      <w:r w:rsidRPr="00D2659B">
        <w:rPr>
          <w:rFonts w:ascii="Calibri" w:eastAsia="Calibri" w:hAnsi="Calibri" w:cs="Calibri"/>
          <w:sz w:val="18"/>
          <w:szCs w:val="22"/>
        </w:rPr>
        <w:t>Průzkumnými pracemi byly geologické poměry lokality ověřeny do úrovně10 m pod terénem.</w:t>
      </w:r>
    </w:p>
    <w:p w14:paraId="7744574F" w14:textId="77777777" w:rsidR="00D2659B" w:rsidRPr="00D2659B" w:rsidRDefault="00D2659B" w:rsidP="00FA5514">
      <w:pPr>
        <w:numPr>
          <w:ilvl w:val="0"/>
          <w:numId w:val="69"/>
        </w:numPr>
        <w:tabs>
          <w:tab w:val="clear" w:pos="2268"/>
        </w:tabs>
        <w:autoSpaceDE w:val="0"/>
        <w:autoSpaceDN w:val="0"/>
        <w:adjustRightInd w:val="0"/>
        <w:rPr>
          <w:rFonts w:ascii="Calibri" w:eastAsia="Calibri" w:hAnsi="Calibri" w:cs="Calibri"/>
          <w:sz w:val="18"/>
          <w:szCs w:val="22"/>
        </w:rPr>
      </w:pPr>
      <w:r w:rsidRPr="00D2659B">
        <w:rPr>
          <w:rFonts w:ascii="Calibri" w:eastAsia="Calibri" w:hAnsi="Calibri" w:cs="Calibri"/>
          <w:sz w:val="18"/>
          <w:szCs w:val="22"/>
        </w:rPr>
        <w:t>Z inženýrsko-geologického hlediska byly na základě litologie a geomechanických vlastností (uvedených v kapitole č. 4) vyčleněny následující geotechnické typy zemin:</w:t>
      </w:r>
    </w:p>
    <w:p w14:paraId="77445750" w14:textId="77777777" w:rsidR="00D2659B" w:rsidRPr="00D2659B" w:rsidRDefault="00D2659B" w:rsidP="00D2659B">
      <w:pPr>
        <w:tabs>
          <w:tab w:val="clear" w:pos="2268"/>
        </w:tabs>
        <w:autoSpaceDE w:val="0"/>
        <w:autoSpaceDN w:val="0"/>
        <w:adjustRightInd w:val="0"/>
        <w:ind w:left="709" w:firstLine="709"/>
        <w:rPr>
          <w:rFonts w:ascii="Calibri" w:eastAsia="Calibri" w:hAnsi="Calibri" w:cs="Calibri"/>
          <w:sz w:val="18"/>
          <w:szCs w:val="22"/>
        </w:rPr>
      </w:pPr>
      <w:r w:rsidRPr="00D2659B">
        <w:rPr>
          <w:rFonts w:ascii="Calibri" w:eastAsia="Calibri" w:hAnsi="Calibri" w:cs="Calibri"/>
          <w:sz w:val="18"/>
          <w:szCs w:val="22"/>
        </w:rPr>
        <w:t xml:space="preserve">- </w:t>
      </w:r>
      <w:proofErr w:type="gramStart"/>
      <w:r w:rsidRPr="00D2659B">
        <w:rPr>
          <w:rFonts w:ascii="Calibri" w:eastAsia="Calibri" w:hAnsi="Calibri" w:cs="Calibri"/>
          <w:sz w:val="18"/>
          <w:szCs w:val="22"/>
        </w:rPr>
        <w:t>GT1 - antropogenní</w:t>
      </w:r>
      <w:proofErr w:type="gramEnd"/>
      <w:r w:rsidRPr="00D2659B">
        <w:rPr>
          <w:rFonts w:ascii="Calibri" w:eastAsia="Calibri" w:hAnsi="Calibri" w:cs="Calibri"/>
          <w:sz w:val="18"/>
          <w:szCs w:val="22"/>
        </w:rPr>
        <w:t xml:space="preserve"> navážky;</w:t>
      </w:r>
    </w:p>
    <w:p w14:paraId="77445751" w14:textId="77777777" w:rsidR="00D2659B" w:rsidRPr="00D2659B" w:rsidRDefault="00D2659B" w:rsidP="00D2659B">
      <w:pPr>
        <w:tabs>
          <w:tab w:val="clear" w:pos="2268"/>
        </w:tabs>
        <w:autoSpaceDE w:val="0"/>
        <w:autoSpaceDN w:val="0"/>
        <w:adjustRightInd w:val="0"/>
        <w:ind w:left="1418"/>
        <w:rPr>
          <w:rFonts w:ascii="Calibri" w:eastAsia="Calibri" w:hAnsi="Calibri" w:cs="Calibri"/>
          <w:sz w:val="18"/>
          <w:szCs w:val="22"/>
        </w:rPr>
      </w:pPr>
      <w:r w:rsidRPr="00D2659B">
        <w:rPr>
          <w:rFonts w:ascii="Calibri" w:eastAsia="Calibri" w:hAnsi="Calibri" w:cs="Calibri"/>
          <w:sz w:val="18"/>
          <w:szCs w:val="22"/>
        </w:rPr>
        <w:t xml:space="preserve">- </w:t>
      </w:r>
      <w:proofErr w:type="gramStart"/>
      <w:r w:rsidRPr="00D2659B">
        <w:rPr>
          <w:rFonts w:ascii="Calibri" w:eastAsia="Calibri" w:hAnsi="Calibri" w:cs="Calibri"/>
          <w:sz w:val="18"/>
          <w:szCs w:val="22"/>
        </w:rPr>
        <w:t>GT2 - eolické</w:t>
      </w:r>
      <w:proofErr w:type="gramEnd"/>
      <w:r w:rsidRPr="00D2659B">
        <w:rPr>
          <w:rFonts w:ascii="Calibri" w:eastAsia="Calibri" w:hAnsi="Calibri" w:cs="Calibri"/>
          <w:sz w:val="18"/>
          <w:szCs w:val="22"/>
        </w:rPr>
        <w:t xml:space="preserve"> jíly;</w:t>
      </w:r>
    </w:p>
    <w:p w14:paraId="77445752" w14:textId="77777777" w:rsidR="00D2659B" w:rsidRPr="00D2659B" w:rsidRDefault="00D2659B" w:rsidP="00D2659B">
      <w:pPr>
        <w:tabs>
          <w:tab w:val="clear" w:pos="2268"/>
        </w:tabs>
        <w:autoSpaceDE w:val="0"/>
        <w:autoSpaceDN w:val="0"/>
        <w:adjustRightInd w:val="0"/>
        <w:ind w:left="709" w:firstLine="709"/>
        <w:rPr>
          <w:rFonts w:ascii="Calibri" w:eastAsia="Calibri" w:hAnsi="Calibri" w:cs="Calibri"/>
          <w:sz w:val="18"/>
          <w:szCs w:val="22"/>
        </w:rPr>
      </w:pPr>
      <w:r w:rsidRPr="00D2659B">
        <w:rPr>
          <w:rFonts w:ascii="Calibri" w:eastAsia="Calibri" w:hAnsi="Calibri" w:cs="Calibri"/>
          <w:sz w:val="18"/>
          <w:szCs w:val="22"/>
        </w:rPr>
        <w:t xml:space="preserve">- </w:t>
      </w:r>
      <w:proofErr w:type="gramStart"/>
      <w:r w:rsidRPr="00D2659B">
        <w:rPr>
          <w:rFonts w:ascii="Calibri" w:eastAsia="Calibri" w:hAnsi="Calibri" w:cs="Calibri"/>
          <w:sz w:val="18"/>
          <w:szCs w:val="22"/>
        </w:rPr>
        <w:t>GT3 - glacigenní</w:t>
      </w:r>
      <w:proofErr w:type="gramEnd"/>
      <w:r w:rsidRPr="00D2659B">
        <w:rPr>
          <w:rFonts w:ascii="Calibri" w:eastAsia="Calibri" w:hAnsi="Calibri" w:cs="Calibri"/>
          <w:sz w:val="18"/>
          <w:szCs w:val="22"/>
        </w:rPr>
        <w:t xml:space="preserve"> písčité jíly;</w:t>
      </w:r>
    </w:p>
    <w:p w14:paraId="77445753" w14:textId="77777777" w:rsidR="00D2659B" w:rsidRPr="00D2659B" w:rsidRDefault="00D2659B" w:rsidP="00D2659B">
      <w:pPr>
        <w:tabs>
          <w:tab w:val="clear" w:pos="2268"/>
        </w:tabs>
        <w:autoSpaceDE w:val="0"/>
        <w:autoSpaceDN w:val="0"/>
        <w:adjustRightInd w:val="0"/>
        <w:ind w:left="709" w:firstLine="709"/>
        <w:rPr>
          <w:rFonts w:ascii="Calibri" w:eastAsia="Calibri" w:hAnsi="Calibri" w:cs="Calibri"/>
          <w:sz w:val="18"/>
          <w:szCs w:val="22"/>
        </w:rPr>
      </w:pPr>
      <w:r w:rsidRPr="00D2659B">
        <w:rPr>
          <w:rFonts w:ascii="Calibri" w:eastAsia="Calibri" w:hAnsi="Calibri" w:cs="Calibri"/>
          <w:sz w:val="18"/>
          <w:szCs w:val="22"/>
        </w:rPr>
        <w:t xml:space="preserve">- </w:t>
      </w:r>
      <w:proofErr w:type="gramStart"/>
      <w:r w:rsidRPr="00D2659B">
        <w:rPr>
          <w:rFonts w:ascii="Calibri" w:eastAsia="Calibri" w:hAnsi="Calibri" w:cs="Calibri"/>
          <w:sz w:val="18"/>
          <w:szCs w:val="22"/>
        </w:rPr>
        <w:t>GT4 - glacigenní</w:t>
      </w:r>
      <w:proofErr w:type="gramEnd"/>
      <w:r w:rsidRPr="00D2659B">
        <w:rPr>
          <w:rFonts w:ascii="Calibri" w:eastAsia="Calibri" w:hAnsi="Calibri" w:cs="Calibri"/>
          <w:sz w:val="18"/>
          <w:szCs w:val="22"/>
        </w:rPr>
        <w:t xml:space="preserve"> štěrky;</w:t>
      </w:r>
    </w:p>
    <w:p w14:paraId="77445754" w14:textId="77777777" w:rsidR="00D2659B" w:rsidRPr="00D2659B" w:rsidRDefault="00D2659B" w:rsidP="00FA5514">
      <w:pPr>
        <w:numPr>
          <w:ilvl w:val="0"/>
          <w:numId w:val="69"/>
        </w:numPr>
        <w:tabs>
          <w:tab w:val="clear" w:pos="2268"/>
        </w:tabs>
        <w:autoSpaceDE w:val="0"/>
        <w:autoSpaceDN w:val="0"/>
        <w:adjustRightInd w:val="0"/>
        <w:rPr>
          <w:rFonts w:ascii="Calibri" w:eastAsia="Calibri" w:hAnsi="Calibri" w:cs="Calibri"/>
          <w:sz w:val="18"/>
          <w:szCs w:val="22"/>
        </w:rPr>
      </w:pPr>
      <w:proofErr w:type="spellStart"/>
      <w:r w:rsidRPr="00D2659B">
        <w:rPr>
          <w:rFonts w:ascii="Calibri" w:eastAsia="Calibri" w:hAnsi="Calibri" w:cs="Calibri"/>
          <w:sz w:val="18"/>
          <w:szCs w:val="22"/>
        </w:rPr>
        <w:t>Geohydrodynamický</w:t>
      </w:r>
      <w:proofErr w:type="spellEnd"/>
      <w:r w:rsidRPr="00D2659B">
        <w:rPr>
          <w:rFonts w:ascii="Calibri" w:eastAsia="Calibri" w:hAnsi="Calibri" w:cs="Calibri"/>
          <w:sz w:val="18"/>
          <w:szCs w:val="22"/>
        </w:rPr>
        <w:t xml:space="preserve"> systém nacházející se na zájmové lokalitě je vázán na glacigenní hrubozrnné </w:t>
      </w:r>
      <w:proofErr w:type="gramStart"/>
      <w:r w:rsidRPr="00D2659B">
        <w:rPr>
          <w:rFonts w:ascii="Calibri" w:eastAsia="Calibri" w:hAnsi="Calibri" w:cs="Calibri"/>
          <w:sz w:val="18"/>
          <w:szCs w:val="22"/>
        </w:rPr>
        <w:t>sedimenty - štěrky</w:t>
      </w:r>
      <w:proofErr w:type="gramEnd"/>
      <w:r w:rsidRPr="00D2659B">
        <w:rPr>
          <w:rFonts w:ascii="Calibri" w:eastAsia="Calibri" w:hAnsi="Calibri" w:cs="Calibri"/>
          <w:sz w:val="18"/>
          <w:szCs w:val="22"/>
        </w:rPr>
        <w:t xml:space="preserve"> (GT4), jež plní z hydrogeologického hlediska funkci kolektoru a hlavní zvodeň s volnou hladinou, nacházející se v těchto štěrcích byla provedenými průzkumnými pracemi zastižena od úrovně 8,3 m pod terénem. Propustnost písčitých štěrků, vyjádřená koeficientem filtrace K = 7.10-5 a je dle provedených analýz mírná – IV. třída (Jetel, 1973). Polohy </w:t>
      </w:r>
      <w:r w:rsidRPr="00D2659B">
        <w:rPr>
          <w:rFonts w:ascii="Calibri" w:eastAsia="Calibri" w:hAnsi="Calibri" w:cs="Calibri"/>
          <w:sz w:val="18"/>
          <w:szCs w:val="22"/>
        </w:rPr>
        <w:lastRenderedPageBreak/>
        <w:t xml:space="preserve">glacigenních jílů tvoří společně s eolickými sedimenty nadložní izolátor omezující infiltraci srážkových a příp. i </w:t>
      </w:r>
      <w:proofErr w:type="spellStart"/>
      <w:r w:rsidRPr="00D2659B">
        <w:rPr>
          <w:rFonts w:ascii="Calibri" w:eastAsia="Calibri" w:hAnsi="Calibri" w:cs="Calibri"/>
          <w:sz w:val="18"/>
          <w:szCs w:val="22"/>
        </w:rPr>
        <w:t>navážkových</w:t>
      </w:r>
      <w:proofErr w:type="spellEnd"/>
      <w:r w:rsidRPr="00D2659B">
        <w:rPr>
          <w:rFonts w:ascii="Calibri" w:eastAsia="Calibri" w:hAnsi="Calibri" w:cs="Calibri"/>
          <w:sz w:val="18"/>
          <w:szCs w:val="22"/>
        </w:rPr>
        <w:t xml:space="preserve"> vod do hlubšího prostředí, ale s ohledem na prostorovou variabilitu glacigenní sedimentace mohou písčité polohy v těchto jílech zejména ve vodnatějších obdobích plnit funkci kolektoru s nízkou vydatností. Předpokládaný </w:t>
      </w:r>
      <w:proofErr w:type="spellStart"/>
      <w:r w:rsidRPr="00D2659B">
        <w:rPr>
          <w:rFonts w:ascii="Calibri" w:eastAsia="Calibri" w:hAnsi="Calibri" w:cs="Calibri"/>
          <w:sz w:val="18"/>
          <w:szCs w:val="22"/>
        </w:rPr>
        <w:t>generelní</w:t>
      </w:r>
      <w:proofErr w:type="spellEnd"/>
      <w:r w:rsidRPr="00D2659B">
        <w:rPr>
          <w:rFonts w:ascii="Calibri" w:eastAsia="Calibri" w:hAnsi="Calibri" w:cs="Calibri"/>
          <w:sz w:val="18"/>
          <w:szCs w:val="22"/>
        </w:rPr>
        <w:t xml:space="preserve"> směr proudění podzemní vody je dán reliéfem </w:t>
      </w:r>
      <w:proofErr w:type="spellStart"/>
      <w:r w:rsidRPr="00D2659B">
        <w:rPr>
          <w:rFonts w:ascii="Calibri" w:eastAsia="Calibri" w:hAnsi="Calibri" w:cs="Calibri"/>
          <w:sz w:val="18"/>
          <w:szCs w:val="22"/>
        </w:rPr>
        <w:t>počevního</w:t>
      </w:r>
      <w:proofErr w:type="spellEnd"/>
      <w:r w:rsidRPr="00D2659B">
        <w:rPr>
          <w:rFonts w:ascii="Calibri" w:eastAsia="Calibri" w:hAnsi="Calibri" w:cs="Calibri"/>
          <w:sz w:val="18"/>
          <w:szCs w:val="22"/>
        </w:rPr>
        <w:t xml:space="preserve"> izolátoru, jehož úklon přepokládáme shodný s morfologií lokality a jejího okolí, tedy cca východním směrem k místní erozní bázi. Lokálně ale může podzemní voda proudit v závislosti na zvlněném povrchu předkvartérního podloží. Kolísání hladiny podzemní vody během roku může hladina podzemní vody </w:t>
      </w:r>
      <w:proofErr w:type="spellStart"/>
      <w:r w:rsidRPr="00D2659B">
        <w:rPr>
          <w:rFonts w:ascii="Calibri" w:eastAsia="Calibri" w:hAnsi="Calibri" w:cs="Calibri"/>
          <w:sz w:val="18"/>
          <w:szCs w:val="22"/>
        </w:rPr>
        <w:t>nastoupat</w:t>
      </w:r>
      <w:proofErr w:type="spellEnd"/>
      <w:r w:rsidRPr="00D2659B">
        <w:rPr>
          <w:rFonts w:ascii="Calibri" w:eastAsia="Calibri" w:hAnsi="Calibri" w:cs="Calibri"/>
          <w:sz w:val="18"/>
          <w:szCs w:val="22"/>
        </w:rPr>
        <w:t xml:space="preserve"> až o </w:t>
      </w:r>
      <w:proofErr w:type="gramStart"/>
      <w:r w:rsidRPr="00D2659B">
        <w:rPr>
          <w:rFonts w:ascii="Calibri" w:eastAsia="Calibri" w:hAnsi="Calibri" w:cs="Calibri"/>
          <w:sz w:val="18"/>
          <w:szCs w:val="22"/>
        </w:rPr>
        <w:t>1m</w:t>
      </w:r>
      <w:proofErr w:type="gramEnd"/>
      <w:r w:rsidRPr="00D2659B">
        <w:rPr>
          <w:rFonts w:ascii="Calibri" w:eastAsia="Calibri" w:hAnsi="Calibri" w:cs="Calibri"/>
          <w:sz w:val="18"/>
          <w:szCs w:val="22"/>
        </w:rPr>
        <w:t>.</w:t>
      </w:r>
    </w:p>
    <w:p w14:paraId="77445755"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 xml:space="preserve">Na základě laboratorních rozborů, vykazuje analyzovaná voda z vrtu V-2 velmi vysokou agresivitu na ocel dle ČSN 03 8375, pro zatřídění dle normy ČSN EN 206-1 stanovující skupiny agresivity na </w:t>
      </w:r>
      <w:proofErr w:type="spellStart"/>
      <w:r w:rsidRPr="00D2659B">
        <w:rPr>
          <w:rFonts w:ascii="Calibri" w:eastAsia="Calibri" w:hAnsi="Calibri" w:cs="Calibri"/>
          <w:sz w:val="18"/>
          <w:szCs w:val="22"/>
        </w:rPr>
        <w:t>vodostavebný</w:t>
      </w:r>
      <w:proofErr w:type="spellEnd"/>
      <w:r w:rsidRPr="00D2659B">
        <w:rPr>
          <w:rFonts w:ascii="Calibri" w:eastAsia="Calibri" w:hAnsi="Calibri" w:cs="Calibri"/>
          <w:sz w:val="18"/>
          <w:szCs w:val="22"/>
        </w:rPr>
        <w:t xml:space="preserve"> beton podzemní voda nevykazuje agresivní účinky a ve všech sledovaných parametrech jsou ukazatele pod dolní mezní hodnotou.</w:t>
      </w:r>
    </w:p>
    <w:p w14:paraId="77445756"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Posouzení hydrogeologických poměrů</w:t>
      </w:r>
    </w:p>
    <w:p w14:paraId="77445757" w14:textId="77777777" w:rsidR="00D2659B" w:rsidRPr="00D2659B"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Zájmová oblast se z pohledu hydrogeologického rajónování (</w:t>
      </w:r>
      <w:proofErr w:type="spellStart"/>
      <w:r w:rsidRPr="00D2659B">
        <w:rPr>
          <w:rFonts w:ascii="Calibri" w:eastAsia="Calibri" w:hAnsi="Calibri" w:cs="Calibri"/>
          <w:sz w:val="18"/>
          <w:szCs w:val="22"/>
        </w:rPr>
        <w:t>Hydroekologický</w:t>
      </w:r>
      <w:proofErr w:type="spellEnd"/>
      <w:r w:rsidRPr="00D2659B">
        <w:rPr>
          <w:rFonts w:ascii="Calibri" w:eastAsia="Calibri" w:hAnsi="Calibri" w:cs="Calibri"/>
          <w:sz w:val="18"/>
          <w:szCs w:val="22"/>
        </w:rPr>
        <w:t xml:space="preserve"> informační systém VÚV T.G.M.) vyskytuje ve skupině rajónů 15 Kvartérní sedimenty v povodí Odry, rajónu 1520 Kvartér Opavy. V tomto rajónu jsou zastoupeny převážně glacigenní a fluviální štěrkopísky.</w:t>
      </w:r>
    </w:p>
    <w:p w14:paraId="77445758" w14:textId="77777777" w:rsidR="00990E66" w:rsidRDefault="00D2659B" w:rsidP="00D2659B">
      <w:pPr>
        <w:tabs>
          <w:tab w:val="clear" w:pos="2268"/>
        </w:tabs>
        <w:autoSpaceDE w:val="0"/>
        <w:autoSpaceDN w:val="0"/>
        <w:adjustRightInd w:val="0"/>
        <w:ind w:left="709"/>
        <w:rPr>
          <w:rFonts w:ascii="Calibri" w:eastAsia="Calibri" w:hAnsi="Calibri" w:cs="Calibri"/>
          <w:sz w:val="18"/>
          <w:szCs w:val="22"/>
        </w:rPr>
      </w:pPr>
      <w:r w:rsidRPr="00D2659B">
        <w:rPr>
          <w:rFonts w:ascii="Calibri" w:eastAsia="Calibri" w:hAnsi="Calibri" w:cs="Calibri"/>
          <w:sz w:val="18"/>
          <w:szCs w:val="22"/>
        </w:rPr>
        <w:t xml:space="preserve">Propustnost těchto sedimentů, tvořící průlinový kolektor, je charakterizována koeficientem filtrace, který má v tomto celku hodnotu řádově n.10-4 - n.10-3 m.s-1. Udávaná mocnost hydrogeologického kolektoru je cca </w:t>
      </w:r>
      <w:proofErr w:type="gramStart"/>
      <w:r w:rsidRPr="00D2659B">
        <w:rPr>
          <w:rFonts w:ascii="Calibri" w:eastAsia="Calibri" w:hAnsi="Calibri" w:cs="Calibri"/>
          <w:sz w:val="18"/>
          <w:szCs w:val="22"/>
        </w:rPr>
        <w:t>5 - 15</w:t>
      </w:r>
      <w:proofErr w:type="gramEnd"/>
      <w:r w:rsidRPr="00D2659B">
        <w:rPr>
          <w:rFonts w:ascii="Calibri" w:eastAsia="Calibri" w:hAnsi="Calibri" w:cs="Calibri"/>
          <w:sz w:val="18"/>
          <w:szCs w:val="22"/>
        </w:rPr>
        <w:t xml:space="preserve"> m. Režim podzemních vod je svázán s režimem povrchových vod vodotečí a s režimem srážkových vod. Chemismus podzemních vod je převážně charakterizován typem Ca-Mg-HCO3-SO4.</w:t>
      </w:r>
    </w:p>
    <w:p w14:paraId="77445759" w14:textId="77777777" w:rsidR="00155C46" w:rsidRDefault="00155C46" w:rsidP="00D2659B">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 xml:space="preserve">Předpokládaný </w:t>
      </w:r>
      <w:proofErr w:type="spellStart"/>
      <w:r w:rsidRPr="00155C46">
        <w:rPr>
          <w:rFonts w:ascii="Calibri" w:eastAsia="Calibri" w:hAnsi="Calibri" w:cs="Calibri"/>
          <w:sz w:val="18"/>
          <w:szCs w:val="22"/>
        </w:rPr>
        <w:t>generelní</w:t>
      </w:r>
      <w:proofErr w:type="spellEnd"/>
      <w:r w:rsidRPr="00155C46">
        <w:rPr>
          <w:rFonts w:ascii="Calibri" w:eastAsia="Calibri" w:hAnsi="Calibri" w:cs="Calibri"/>
          <w:sz w:val="18"/>
          <w:szCs w:val="22"/>
        </w:rPr>
        <w:t xml:space="preserve"> směr proudění podzemní vody je dán reliéfem </w:t>
      </w:r>
      <w:proofErr w:type="spellStart"/>
      <w:r w:rsidRPr="00155C46">
        <w:rPr>
          <w:rFonts w:ascii="Calibri" w:eastAsia="Calibri" w:hAnsi="Calibri" w:cs="Calibri"/>
          <w:sz w:val="18"/>
          <w:szCs w:val="22"/>
        </w:rPr>
        <w:t>počevního</w:t>
      </w:r>
      <w:proofErr w:type="spellEnd"/>
      <w:r w:rsidRPr="00155C46">
        <w:rPr>
          <w:rFonts w:ascii="Calibri" w:eastAsia="Calibri" w:hAnsi="Calibri" w:cs="Calibri"/>
          <w:sz w:val="18"/>
          <w:szCs w:val="22"/>
        </w:rPr>
        <w:t xml:space="preserve"> izolátoru, jehož úklon přepokládáme shodný s morfologií lokality a jejího okolí, tedy cca východním směrem k místní erozní bázi. Lokálně ale může podzemní voda proudit v závislosti na zvlněném povrchu předkvartérního podloží.</w:t>
      </w:r>
    </w:p>
    <w:p w14:paraId="7744575A" w14:textId="77777777" w:rsidR="00FF4ED0" w:rsidRPr="00242E73" w:rsidRDefault="00FF4ED0" w:rsidP="00503379">
      <w:pPr>
        <w:rPr>
          <w:rFonts w:ascii="Calibri" w:hAnsi="Calibri" w:cs="Calibri"/>
          <w:sz w:val="18"/>
          <w:szCs w:val="22"/>
          <w:highlight w:val="yellow"/>
        </w:rPr>
      </w:pPr>
      <w:bookmarkStart w:id="0" w:name="_Toc419709471"/>
      <w:bookmarkStart w:id="1" w:name="_Toc163363286"/>
      <w:bookmarkStart w:id="2" w:name="_Toc162933661"/>
    </w:p>
    <w:p w14:paraId="7744575B" w14:textId="77777777" w:rsidR="00FF4ED0" w:rsidRPr="00242E73" w:rsidRDefault="00B877B4" w:rsidP="00F75419">
      <w:pPr>
        <w:pStyle w:val="Nadpis20"/>
        <w:spacing w:before="0" w:after="0"/>
        <w:ind w:left="1276" w:hanging="567"/>
        <w:jc w:val="both"/>
        <w:rPr>
          <w:rFonts w:ascii="Calibri" w:hAnsi="Calibri" w:cs="Calibri"/>
          <w:i w:val="0"/>
          <w:sz w:val="18"/>
          <w:szCs w:val="22"/>
        </w:rPr>
      </w:pPr>
      <w:bookmarkStart w:id="3" w:name="_Toc497719666"/>
      <w:r w:rsidRPr="00242E73">
        <w:rPr>
          <w:rFonts w:ascii="Calibri" w:hAnsi="Calibri" w:cs="Calibri"/>
          <w:i w:val="0"/>
          <w:sz w:val="18"/>
          <w:szCs w:val="22"/>
        </w:rPr>
        <w:t>Území se zvláštní ochranou</w:t>
      </w:r>
      <w:bookmarkEnd w:id="0"/>
      <w:bookmarkEnd w:id="1"/>
      <w:bookmarkEnd w:id="2"/>
      <w:bookmarkEnd w:id="3"/>
    </w:p>
    <w:p w14:paraId="7744575C" w14:textId="77777777" w:rsidR="00155C46" w:rsidRDefault="00FF4ED0" w:rsidP="00F75419">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Lokalita </w:t>
      </w:r>
      <w:r w:rsidR="00D2659B">
        <w:rPr>
          <w:rFonts w:ascii="Calibri" w:eastAsia="Calibri" w:hAnsi="Calibri" w:cs="Calibri"/>
          <w:sz w:val="18"/>
          <w:szCs w:val="22"/>
        </w:rPr>
        <w:t>ne</w:t>
      </w:r>
      <w:r w:rsidRPr="00242E73">
        <w:rPr>
          <w:rFonts w:ascii="Calibri" w:eastAsia="Calibri" w:hAnsi="Calibri" w:cs="Calibri"/>
          <w:sz w:val="18"/>
          <w:szCs w:val="22"/>
        </w:rPr>
        <w:t>leží v chráněných ložiskových územích</w:t>
      </w:r>
      <w:r w:rsidR="00155C46">
        <w:rPr>
          <w:rFonts w:ascii="Calibri" w:eastAsia="Calibri" w:hAnsi="Calibri" w:cs="Calibri"/>
          <w:sz w:val="18"/>
          <w:szCs w:val="22"/>
        </w:rPr>
        <w:t>.</w:t>
      </w:r>
    </w:p>
    <w:p w14:paraId="7744575D" w14:textId="77777777" w:rsidR="00FF4ED0" w:rsidRPr="00242E73" w:rsidRDefault="00FF4ED0" w:rsidP="00F75419">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Lokalita dále leží mimo ochranná pásma vodních zdrojů (dle §30 Zákona č.254/2001 Sb. o vodách v platném znění), stejně tak není součástí velkoplošného ani maloplošného zvláště</w:t>
      </w:r>
    </w:p>
    <w:p w14:paraId="7744575E" w14:textId="77777777" w:rsidR="00FF4ED0" w:rsidRPr="00242E73" w:rsidRDefault="00FF4ED0" w:rsidP="00333EC1">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chráněného území (dle § 14 Zákona č.114/1992 Sb. o ochraně přírody a krajiny, v platném znění) a není ani součástí Chráněné oblasti přirozené akumulace vod (CHOPAV). Dle Registru svahových nestabilit ČGS není v širším okolí evidováno žádné </w:t>
      </w:r>
      <w:r w:rsidR="00333EC1">
        <w:rPr>
          <w:rFonts w:ascii="Calibri" w:eastAsia="Calibri" w:hAnsi="Calibri" w:cs="Calibri"/>
          <w:sz w:val="18"/>
          <w:szCs w:val="22"/>
        </w:rPr>
        <w:t>s</w:t>
      </w:r>
      <w:r w:rsidRPr="00242E73">
        <w:rPr>
          <w:rFonts w:ascii="Calibri" w:eastAsia="Calibri" w:hAnsi="Calibri" w:cs="Calibri"/>
          <w:sz w:val="18"/>
          <w:szCs w:val="22"/>
        </w:rPr>
        <w:t>esuvné území.</w:t>
      </w:r>
    </w:p>
    <w:p w14:paraId="7744575F" w14:textId="77777777" w:rsidR="00F75419" w:rsidRPr="00242E73" w:rsidRDefault="00F75419" w:rsidP="00155C46">
      <w:pPr>
        <w:tabs>
          <w:tab w:val="clear" w:pos="2268"/>
        </w:tabs>
        <w:autoSpaceDE w:val="0"/>
        <w:autoSpaceDN w:val="0"/>
        <w:adjustRightInd w:val="0"/>
        <w:rPr>
          <w:rFonts w:ascii="Calibri" w:eastAsia="Calibri" w:hAnsi="Calibri" w:cs="Calibri"/>
          <w:sz w:val="18"/>
          <w:szCs w:val="22"/>
        </w:rPr>
      </w:pPr>
    </w:p>
    <w:p w14:paraId="77445760" w14:textId="77777777" w:rsidR="009B40F3" w:rsidRPr="00242E73" w:rsidRDefault="009B40F3" w:rsidP="00F75419">
      <w:pPr>
        <w:pStyle w:val="VJTCalibrinadpis11"/>
        <w:spacing w:before="0" w:after="0"/>
        <w:ind w:left="709" w:firstLine="1"/>
        <w:rPr>
          <w:rFonts w:eastAsia="Calibri"/>
          <w:sz w:val="18"/>
        </w:rPr>
      </w:pPr>
      <w:r w:rsidRPr="00242E73">
        <w:rPr>
          <w:rFonts w:eastAsia="Calibri"/>
          <w:sz w:val="18"/>
        </w:rPr>
        <w:t>Radonový průzkum</w:t>
      </w:r>
    </w:p>
    <w:p w14:paraId="77445761" w14:textId="77777777" w:rsidR="00155C46" w:rsidRPr="00155C46" w:rsidRDefault="00155C46" w:rsidP="00155C46">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 xml:space="preserve">Radonový průzkum byl proveden v roce 2006. Průzkum prováděl: Vega </w:t>
      </w:r>
      <w:proofErr w:type="spellStart"/>
      <w:r w:rsidRPr="00155C46">
        <w:rPr>
          <w:rFonts w:ascii="Calibri" w:eastAsia="Calibri" w:hAnsi="Calibri" w:cs="Calibri"/>
          <w:sz w:val="18"/>
          <w:szCs w:val="22"/>
        </w:rPr>
        <w:t>consulting</w:t>
      </w:r>
      <w:proofErr w:type="spellEnd"/>
      <w:r w:rsidRPr="00155C46">
        <w:rPr>
          <w:rFonts w:ascii="Calibri" w:eastAsia="Calibri" w:hAnsi="Calibri" w:cs="Calibri"/>
          <w:sz w:val="18"/>
          <w:szCs w:val="22"/>
        </w:rPr>
        <w:t xml:space="preserve">, Ing. </w:t>
      </w:r>
      <w:proofErr w:type="spellStart"/>
      <w:r w:rsidRPr="00155C46">
        <w:rPr>
          <w:rFonts w:ascii="Calibri" w:eastAsia="Calibri" w:hAnsi="Calibri" w:cs="Calibri"/>
          <w:sz w:val="18"/>
          <w:szCs w:val="22"/>
        </w:rPr>
        <w:t>M.Ševčík</w:t>
      </w:r>
      <w:proofErr w:type="spellEnd"/>
      <w:r w:rsidRPr="00155C46">
        <w:rPr>
          <w:rFonts w:ascii="Calibri" w:eastAsia="Calibri" w:hAnsi="Calibri" w:cs="Calibri"/>
          <w:sz w:val="18"/>
          <w:szCs w:val="22"/>
        </w:rPr>
        <w:t>, Olomoucká 8, Opava.</w:t>
      </w:r>
    </w:p>
    <w:p w14:paraId="77445762" w14:textId="77777777" w:rsidR="00155C46" w:rsidRPr="00155C46" w:rsidRDefault="00155C46" w:rsidP="00155C46">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Stanovení radonového indexu pozemku:</w:t>
      </w:r>
    </w:p>
    <w:p w14:paraId="77445763" w14:textId="77777777" w:rsidR="00155C46" w:rsidRPr="00155C46" w:rsidRDefault="00155C46" w:rsidP="00155C46">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Hodnocená plocha je začleněna do kategorie: střední radonový index a je nutno provádět protiradonová opatření dle metodiky určené v ČSN 730601.</w:t>
      </w:r>
    </w:p>
    <w:p w14:paraId="77445764" w14:textId="77777777" w:rsidR="00155C46" w:rsidRPr="00155C46" w:rsidRDefault="00155C46" w:rsidP="00155C46">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Měření objemové aktivity radonu v ovzduší:</w:t>
      </w:r>
    </w:p>
    <w:p w14:paraId="77445765" w14:textId="77777777" w:rsidR="009B40F3" w:rsidRPr="00242E73" w:rsidRDefault="00155C46" w:rsidP="00155C46">
      <w:pPr>
        <w:tabs>
          <w:tab w:val="clear" w:pos="2268"/>
        </w:tabs>
        <w:autoSpaceDE w:val="0"/>
        <w:autoSpaceDN w:val="0"/>
        <w:adjustRightInd w:val="0"/>
        <w:ind w:left="709"/>
        <w:rPr>
          <w:rFonts w:ascii="Calibri" w:eastAsia="Calibri" w:hAnsi="Calibri" w:cs="Calibri"/>
          <w:sz w:val="18"/>
          <w:szCs w:val="22"/>
        </w:rPr>
      </w:pPr>
      <w:r w:rsidRPr="00155C46">
        <w:rPr>
          <w:rFonts w:ascii="Calibri" w:eastAsia="Calibri" w:hAnsi="Calibri" w:cs="Calibri"/>
          <w:sz w:val="18"/>
          <w:szCs w:val="22"/>
        </w:rPr>
        <w:t xml:space="preserve">V měřené části stávajícího objektu není překročena směrná hodnota stanovená dle §95, odst.1, </w:t>
      </w:r>
      <w:proofErr w:type="spellStart"/>
      <w:r w:rsidRPr="00155C46">
        <w:rPr>
          <w:rFonts w:ascii="Calibri" w:eastAsia="Calibri" w:hAnsi="Calibri" w:cs="Calibri"/>
          <w:sz w:val="18"/>
          <w:szCs w:val="22"/>
        </w:rPr>
        <w:t>písm</w:t>
      </w:r>
      <w:proofErr w:type="spellEnd"/>
      <w:r w:rsidRPr="00155C46">
        <w:rPr>
          <w:rFonts w:ascii="Calibri" w:eastAsia="Calibri" w:hAnsi="Calibri" w:cs="Calibri"/>
          <w:sz w:val="18"/>
          <w:szCs w:val="22"/>
        </w:rPr>
        <w:t xml:space="preserve"> </w:t>
      </w:r>
      <w:proofErr w:type="gramStart"/>
      <w:r w:rsidRPr="00155C46">
        <w:rPr>
          <w:rFonts w:ascii="Calibri" w:eastAsia="Calibri" w:hAnsi="Calibri" w:cs="Calibri"/>
          <w:sz w:val="18"/>
          <w:szCs w:val="22"/>
        </w:rPr>
        <w:t>a)</w:t>
      </w:r>
      <w:proofErr w:type="spellStart"/>
      <w:r w:rsidRPr="00155C46">
        <w:rPr>
          <w:rFonts w:ascii="Calibri" w:eastAsia="Calibri" w:hAnsi="Calibri" w:cs="Calibri"/>
          <w:sz w:val="18"/>
          <w:szCs w:val="22"/>
        </w:rPr>
        <w:t>vyhl.č</w:t>
      </w:r>
      <w:proofErr w:type="spellEnd"/>
      <w:r w:rsidRPr="00155C46">
        <w:rPr>
          <w:rFonts w:ascii="Calibri" w:eastAsia="Calibri" w:hAnsi="Calibri" w:cs="Calibri"/>
          <w:sz w:val="18"/>
          <w:szCs w:val="22"/>
        </w:rPr>
        <w:t>.</w:t>
      </w:r>
      <w:proofErr w:type="gramEnd"/>
      <w:r w:rsidRPr="00155C46">
        <w:rPr>
          <w:rFonts w:ascii="Calibri" w:eastAsia="Calibri" w:hAnsi="Calibri" w:cs="Calibri"/>
          <w:sz w:val="18"/>
          <w:szCs w:val="22"/>
        </w:rPr>
        <w:t xml:space="preserve"> 307/2002 Sb.: SÚBJ o radiační ochraně (tj.400Bq/m3). Měření proběhlo za konzervativních podmínek. V měřené části objektu není třeba provádět protiradonová </w:t>
      </w:r>
      <w:r w:rsidR="00333EC1" w:rsidRPr="00155C46">
        <w:rPr>
          <w:rFonts w:ascii="Calibri" w:eastAsia="Calibri" w:hAnsi="Calibri" w:cs="Calibri"/>
          <w:sz w:val="18"/>
          <w:szCs w:val="22"/>
        </w:rPr>
        <w:t>opatření.</w:t>
      </w:r>
      <w:r w:rsidR="00333EC1" w:rsidRPr="00242E73">
        <w:rPr>
          <w:rFonts w:ascii="Calibri" w:eastAsia="Calibri" w:hAnsi="Calibri" w:cs="Calibri"/>
          <w:sz w:val="18"/>
          <w:szCs w:val="22"/>
        </w:rPr>
        <w:t>..</w:t>
      </w:r>
    </w:p>
    <w:p w14:paraId="77445766" w14:textId="77777777" w:rsidR="009B40F3" w:rsidRPr="00242E73" w:rsidRDefault="009B40F3" w:rsidP="00503379">
      <w:pPr>
        <w:tabs>
          <w:tab w:val="clear" w:pos="2268"/>
        </w:tabs>
        <w:autoSpaceDE w:val="0"/>
        <w:autoSpaceDN w:val="0"/>
        <w:adjustRightInd w:val="0"/>
        <w:rPr>
          <w:rFonts w:ascii="Calibri" w:eastAsia="Calibri" w:hAnsi="Calibri" w:cs="Calibri"/>
          <w:sz w:val="18"/>
          <w:szCs w:val="22"/>
        </w:rPr>
      </w:pPr>
    </w:p>
    <w:p w14:paraId="77445767" w14:textId="77777777" w:rsidR="009B40F3" w:rsidRPr="00242E73" w:rsidRDefault="009B40F3" w:rsidP="00F75419">
      <w:pPr>
        <w:tabs>
          <w:tab w:val="clear" w:pos="2268"/>
        </w:tabs>
        <w:autoSpaceDE w:val="0"/>
        <w:autoSpaceDN w:val="0"/>
        <w:adjustRightInd w:val="0"/>
        <w:ind w:left="709"/>
        <w:rPr>
          <w:rFonts w:ascii="Calibri" w:eastAsia="Calibri" w:hAnsi="Calibri" w:cs="Calibri"/>
          <w:b/>
          <w:sz w:val="18"/>
          <w:szCs w:val="22"/>
        </w:rPr>
      </w:pPr>
      <w:r w:rsidRPr="00242E73">
        <w:rPr>
          <w:rFonts w:ascii="Calibri" w:eastAsia="Calibri" w:hAnsi="Calibri" w:cs="Calibri"/>
          <w:b/>
          <w:sz w:val="18"/>
          <w:szCs w:val="22"/>
        </w:rPr>
        <w:t>Stavebně historický průzkum</w:t>
      </w:r>
    </w:p>
    <w:p w14:paraId="77445768" w14:textId="77777777" w:rsidR="00DA4D05" w:rsidRPr="00242E73" w:rsidRDefault="00DA4D05" w:rsidP="00F75419">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Samotný objekt není </w:t>
      </w:r>
      <w:r w:rsidR="00333EC1">
        <w:rPr>
          <w:rFonts w:ascii="Calibri" w:eastAsia="Calibri" w:hAnsi="Calibri" w:cs="Calibri"/>
          <w:sz w:val="18"/>
          <w:szCs w:val="22"/>
        </w:rPr>
        <w:t xml:space="preserve">dle katastru nemovitostí </w:t>
      </w:r>
      <w:r w:rsidRPr="00242E73">
        <w:rPr>
          <w:rFonts w:ascii="Calibri" w:eastAsia="Calibri" w:hAnsi="Calibri" w:cs="Calibri"/>
          <w:sz w:val="18"/>
          <w:szCs w:val="22"/>
        </w:rPr>
        <w:t>památkově chráněná budova</w:t>
      </w:r>
      <w:r w:rsidR="00CA6105">
        <w:rPr>
          <w:rFonts w:ascii="Calibri" w:eastAsia="Calibri" w:hAnsi="Calibri" w:cs="Calibri"/>
          <w:sz w:val="18"/>
          <w:szCs w:val="22"/>
        </w:rPr>
        <w:t xml:space="preserve"> a neleží v městské památkové zóně</w:t>
      </w:r>
      <w:r w:rsidRPr="00242E73">
        <w:rPr>
          <w:rFonts w:ascii="Calibri" w:eastAsia="Calibri" w:hAnsi="Calibri" w:cs="Calibri"/>
          <w:sz w:val="18"/>
          <w:szCs w:val="22"/>
        </w:rPr>
        <w:t xml:space="preserve">. </w:t>
      </w:r>
    </w:p>
    <w:p w14:paraId="77445769" w14:textId="77777777" w:rsidR="00F75419" w:rsidRPr="00242E73" w:rsidRDefault="00F75419" w:rsidP="00CA6105">
      <w:pPr>
        <w:tabs>
          <w:tab w:val="clear" w:pos="2268"/>
        </w:tabs>
        <w:autoSpaceDE w:val="0"/>
        <w:autoSpaceDN w:val="0"/>
        <w:adjustRightInd w:val="0"/>
        <w:rPr>
          <w:rFonts w:ascii="Calibri" w:eastAsia="Calibri" w:hAnsi="Calibri" w:cs="Calibri"/>
          <w:sz w:val="18"/>
          <w:szCs w:val="22"/>
        </w:rPr>
      </w:pPr>
    </w:p>
    <w:p w14:paraId="7744576A" w14:textId="77777777" w:rsidR="006066BA" w:rsidRPr="00242E73" w:rsidRDefault="00963061" w:rsidP="00F75419">
      <w:pPr>
        <w:pStyle w:val="VJTCalibrinadpis11Tun"/>
        <w:tabs>
          <w:tab w:val="clear" w:pos="1134"/>
          <w:tab w:val="clear" w:pos="1418"/>
        </w:tabs>
        <w:spacing w:before="0" w:after="0"/>
        <w:jc w:val="both"/>
        <w:rPr>
          <w:sz w:val="18"/>
        </w:rPr>
      </w:pPr>
      <w:r w:rsidRPr="00242E73">
        <w:rPr>
          <w:sz w:val="18"/>
        </w:rPr>
        <w:t>ochrana území podle jiných právních předpisů (památkové rezervace, památková zóna, zvláště chráněné území, záplavové území apod).</w:t>
      </w:r>
    </w:p>
    <w:p w14:paraId="7744576B" w14:textId="77777777" w:rsidR="006066BA" w:rsidRPr="00242E73" w:rsidRDefault="006066BA" w:rsidP="00F75419">
      <w:pPr>
        <w:pStyle w:val="VJTCalibri11norzarvlevo"/>
        <w:ind w:left="709" w:firstLine="0"/>
        <w:rPr>
          <w:sz w:val="18"/>
        </w:rPr>
      </w:pPr>
      <w:r w:rsidRPr="00242E73">
        <w:rPr>
          <w:sz w:val="18"/>
        </w:rPr>
        <w:t>Lokalita výstavby navrhované stavby nespadá do zvláště chráněného území ve smyslu § 12, 13, 14 zákona č.114/1992 Sb., o ochraně přírody a krajiny. To znamená, že neleží na území národního parku, chráněné krajinné oblasti, přírodního parku, národní přírodní rezervace, přírodní rezervace, národní přírodní památky, přírodní památky ani přechodně chráněné plochy.</w:t>
      </w:r>
    </w:p>
    <w:p w14:paraId="7744576C" w14:textId="77777777" w:rsidR="006066BA" w:rsidRPr="00242E73" w:rsidRDefault="006066BA" w:rsidP="00F75419">
      <w:pPr>
        <w:pStyle w:val="VJTCalibri11norzarvlevo"/>
        <w:ind w:left="709" w:firstLine="0"/>
        <w:rPr>
          <w:sz w:val="18"/>
        </w:rPr>
      </w:pPr>
      <w:r w:rsidRPr="00242E73">
        <w:rPr>
          <w:sz w:val="18"/>
        </w:rPr>
        <w:t>Zájmový pozemek nepodléhá celoplošným ani lokálním ochranám dle zákona č. 114/1992 Sb., o ochraně přírody, a požadavkům zákona č. 289/1995 Sb., o lesích.</w:t>
      </w:r>
    </w:p>
    <w:p w14:paraId="7744576D" w14:textId="77777777" w:rsidR="00333EC1" w:rsidRPr="00242E73" w:rsidRDefault="00333EC1" w:rsidP="00333EC1">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Samotný objekt není </w:t>
      </w:r>
      <w:r>
        <w:rPr>
          <w:rFonts w:ascii="Calibri" w:eastAsia="Calibri" w:hAnsi="Calibri" w:cs="Calibri"/>
          <w:sz w:val="18"/>
          <w:szCs w:val="22"/>
        </w:rPr>
        <w:t xml:space="preserve">dle katastru nemovitostí </w:t>
      </w:r>
      <w:r w:rsidRPr="00242E73">
        <w:rPr>
          <w:rFonts w:ascii="Calibri" w:eastAsia="Calibri" w:hAnsi="Calibri" w:cs="Calibri"/>
          <w:sz w:val="18"/>
          <w:szCs w:val="22"/>
        </w:rPr>
        <w:t>památkově chráněná budova</w:t>
      </w:r>
      <w:r>
        <w:rPr>
          <w:rFonts w:ascii="Calibri" w:eastAsia="Calibri" w:hAnsi="Calibri" w:cs="Calibri"/>
          <w:sz w:val="18"/>
          <w:szCs w:val="22"/>
        </w:rPr>
        <w:t xml:space="preserve"> a neleží v městské památkové zóně</w:t>
      </w:r>
      <w:r w:rsidRPr="00242E73">
        <w:rPr>
          <w:rFonts w:ascii="Calibri" w:eastAsia="Calibri" w:hAnsi="Calibri" w:cs="Calibri"/>
          <w:sz w:val="18"/>
          <w:szCs w:val="22"/>
        </w:rPr>
        <w:t xml:space="preserve">. </w:t>
      </w:r>
    </w:p>
    <w:p w14:paraId="7744576E" w14:textId="77777777" w:rsidR="00F75419" w:rsidRPr="00242E73" w:rsidRDefault="00F75419" w:rsidP="00F75419">
      <w:pPr>
        <w:pStyle w:val="VJTCalibri11norzarvlevo"/>
        <w:ind w:left="709" w:firstLine="0"/>
        <w:rPr>
          <w:rFonts w:eastAsia="Calibri" w:cs="Calibri"/>
          <w:sz w:val="18"/>
          <w:szCs w:val="22"/>
        </w:rPr>
      </w:pPr>
    </w:p>
    <w:p w14:paraId="7744576F" w14:textId="77777777" w:rsidR="006066BA" w:rsidRPr="00242E73" w:rsidRDefault="006066BA" w:rsidP="00F75419">
      <w:pPr>
        <w:pStyle w:val="VJTCalibrinadpis11"/>
        <w:spacing w:before="0" w:after="0"/>
        <w:ind w:left="709" w:firstLine="0"/>
        <w:rPr>
          <w:sz w:val="18"/>
        </w:rPr>
      </w:pPr>
      <w:r w:rsidRPr="00242E73">
        <w:rPr>
          <w:sz w:val="18"/>
        </w:rPr>
        <w:t>Záplavové území:</w:t>
      </w:r>
    </w:p>
    <w:p w14:paraId="77445770" w14:textId="77777777" w:rsidR="00963061" w:rsidRPr="00242E73" w:rsidRDefault="00963061" w:rsidP="00F75419">
      <w:pPr>
        <w:pStyle w:val="VJTCalibri11norzarvlevo"/>
        <w:ind w:left="709" w:firstLine="0"/>
        <w:rPr>
          <w:rFonts w:eastAsia="Calibri" w:cs="Arial"/>
          <w:sz w:val="18"/>
          <w:szCs w:val="24"/>
        </w:rPr>
      </w:pPr>
      <w:r w:rsidRPr="00242E73">
        <w:rPr>
          <w:sz w:val="18"/>
        </w:rPr>
        <w:t xml:space="preserve">Lokalita </w:t>
      </w:r>
      <w:r w:rsidR="006066BA" w:rsidRPr="00242E73">
        <w:rPr>
          <w:sz w:val="18"/>
        </w:rPr>
        <w:t>ne</w:t>
      </w:r>
      <w:r w:rsidRPr="00242E73">
        <w:rPr>
          <w:sz w:val="18"/>
        </w:rPr>
        <w:t xml:space="preserve">leží v ochranném pásmu řeky </w:t>
      </w:r>
      <w:r w:rsidR="00CA6105">
        <w:rPr>
          <w:sz w:val="18"/>
        </w:rPr>
        <w:t>Opavy</w:t>
      </w:r>
      <w:r w:rsidRPr="00242E73">
        <w:rPr>
          <w:sz w:val="18"/>
        </w:rPr>
        <w:t xml:space="preserve">. </w:t>
      </w:r>
    </w:p>
    <w:p w14:paraId="77445771" w14:textId="77777777" w:rsidR="00CD260C" w:rsidRPr="00242E73" w:rsidRDefault="00963061" w:rsidP="00F75419">
      <w:pPr>
        <w:pStyle w:val="VJTCalibri11norzarvlevo"/>
        <w:ind w:left="709" w:firstLine="0"/>
        <w:rPr>
          <w:sz w:val="18"/>
        </w:rPr>
      </w:pPr>
      <w:r w:rsidRPr="00242E73">
        <w:rPr>
          <w:sz w:val="18"/>
        </w:rPr>
        <w:t>Dle povodňového plánu Moravskoslezského kraje se zájmové území nen</w:t>
      </w:r>
      <w:r w:rsidR="006066BA" w:rsidRPr="00242E73">
        <w:rPr>
          <w:sz w:val="18"/>
        </w:rPr>
        <w:t>achází v záplavovém území QMAX.</w:t>
      </w:r>
    </w:p>
    <w:p w14:paraId="77445772" w14:textId="77777777" w:rsidR="00F75419" w:rsidRPr="00242E73" w:rsidRDefault="00F75419" w:rsidP="00F75419">
      <w:pPr>
        <w:pStyle w:val="VJTCalibri11norzarvlevo"/>
        <w:ind w:left="709" w:firstLine="0"/>
        <w:rPr>
          <w:sz w:val="18"/>
        </w:rPr>
      </w:pPr>
    </w:p>
    <w:p w14:paraId="77445773" w14:textId="77777777" w:rsidR="006066BA" w:rsidRPr="00242E73" w:rsidRDefault="00345B16" w:rsidP="00F75419">
      <w:pPr>
        <w:pStyle w:val="VJTCalibrinadpis11Tun"/>
        <w:tabs>
          <w:tab w:val="clear" w:pos="1134"/>
          <w:tab w:val="clear" w:pos="1418"/>
        </w:tabs>
        <w:spacing w:before="0" w:after="0"/>
        <w:jc w:val="both"/>
        <w:rPr>
          <w:sz w:val="18"/>
        </w:rPr>
      </w:pPr>
      <w:r>
        <w:rPr>
          <w:sz w:val="18"/>
        </w:rPr>
        <w:t>p</w:t>
      </w:r>
      <w:r w:rsidR="006C590E" w:rsidRPr="00242E73">
        <w:rPr>
          <w:sz w:val="18"/>
        </w:rPr>
        <w:t>oloha vzhledem k záplavovému území, poddolovanému území apod.</w:t>
      </w:r>
    </w:p>
    <w:p w14:paraId="77445774" w14:textId="77777777" w:rsidR="006C590E" w:rsidRPr="00242E73" w:rsidRDefault="006C590E" w:rsidP="00F75419">
      <w:pPr>
        <w:pStyle w:val="VJTCalibri11norzarvlevo"/>
        <w:ind w:left="709" w:firstLine="0"/>
        <w:rPr>
          <w:rFonts w:cs="Calibri"/>
          <w:sz w:val="18"/>
        </w:rPr>
      </w:pPr>
      <w:r w:rsidRPr="00242E73">
        <w:rPr>
          <w:rFonts w:cs="Calibri"/>
          <w:sz w:val="18"/>
        </w:rPr>
        <w:t xml:space="preserve">Dle povodňového plánu Moravskoslezského kraje se zájmové území nenachází v záplavovém území QMAX. </w:t>
      </w:r>
      <w:r w:rsidRPr="00242E73">
        <w:rPr>
          <w:rFonts w:cs="Calibri"/>
          <w:sz w:val="18"/>
          <w:szCs w:val="22"/>
        </w:rPr>
        <w:t xml:space="preserve">Lokalita se nenachází v záplavové oblasti a rovněž se zde nevyskytují žádné evidované svahové nestability. </w:t>
      </w:r>
      <w:r w:rsidRPr="00242E73">
        <w:rPr>
          <w:rFonts w:cs="Calibri"/>
          <w:sz w:val="18"/>
        </w:rPr>
        <w:t xml:space="preserve">Lokalita </w:t>
      </w:r>
      <w:r w:rsidR="006066BA" w:rsidRPr="00242E73">
        <w:rPr>
          <w:rFonts w:cs="Calibri"/>
          <w:sz w:val="18"/>
        </w:rPr>
        <w:t>ne</w:t>
      </w:r>
      <w:r w:rsidRPr="00242E73">
        <w:rPr>
          <w:rFonts w:cs="Calibri"/>
          <w:sz w:val="18"/>
        </w:rPr>
        <w:t xml:space="preserve">leží v ochranném pásmu řeky </w:t>
      </w:r>
      <w:r w:rsidR="00CA6105">
        <w:rPr>
          <w:rFonts w:cs="Calibri"/>
          <w:sz w:val="18"/>
        </w:rPr>
        <w:t>Opavy</w:t>
      </w:r>
      <w:r w:rsidRPr="00242E73">
        <w:rPr>
          <w:rFonts w:cs="Calibri"/>
          <w:sz w:val="18"/>
        </w:rPr>
        <w:t>. Dle povodňového plánu Moravskoslezského kraje se zájmové území nenachází v záplavovém území QMAX.</w:t>
      </w:r>
    </w:p>
    <w:p w14:paraId="77445775" w14:textId="77777777" w:rsidR="006C590E" w:rsidRPr="00242E73" w:rsidRDefault="006C590E" w:rsidP="00F75419">
      <w:pPr>
        <w:pStyle w:val="VJTCalibri11norzarvlevo"/>
        <w:ind w:left="709" w:firstLine="0"/>
        <w:rPr>
          <w:rFonts w:cs="Calibri"/>
          <w:sz w:val="18"/>
        </w:rPr>
      </w:pPr>
      <w:r w:rsidRPr="00242E73">
        <w:rPr>
          <w:rFonts w:cs="Calibri"/>
          <w:sz w:val="18"/>
        </w:rPr>
        <w:t>Nejedná se o chráněná území pro zvláštní zásahy do zemské kůry.</w:t>
      </w:r>
    </w:p>
    <w:p w14:paraId="77445776" w14:textId="77777777" w:rsidR="006066BA" w:rsidRPr="00242E73" w:rsidRDefault="006C590E" w:rsidP="00F75419">
      <w:pPr>
        <w:pStyle w:val="VJTCalibri11norzarvlevo"/>
        <w:ind w:left="709" w:firstLine="0"/>
        <w:rPr>
          <w:rFonts w:cs="Calibri"/>
          <w:sz w:val="18"/>
        </w:rPr>
      </w:pPr>
      <w:r w:rsidRPr="00242E73">
        <w:rPr>
          <w:rFonts w:cs="Calibri"/>
          <w:sz w:val="18"/>
        </w:rPr>
        <w:t>Nejedná se o sesuvná území a ú</w:t>
      </w:r>
      <w:r w:rsidR="006066BA" w:rsidRPr="00242E73">
        <w:rPr>
          <w:rFonts w:cs="Calibri"/>
          <w:sz w:val="18"/>
        </w:rPr>
        <w:t>zemí jiných geologických rizik.</w:t>
      </w:r>
    </w:p>
    <w:p w14:paraId="77445777" w14:textId="77777777" w:rsidR="006066BA" w:rsidRPr="00242E73" w:rsidRDefault="006066BA" w:rsidP="00F75419">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lastRenderedPageBreak/>
        <w:t xml:space="preserve">Lokalita </w:t>
      </w:r>
      <w:r w:rsidR="00CA6105">
        <w:rPr>
          <w:rFonts w:ascii="Calibri" w:eastAsia="Calibri" w:hAnsi="Calibri" w:cs="Calibri"/>
          <w:sz w:val="18"/>
          <w:szCs w:val="22"/>
        </w:rPr>
        <w:t>ne</w:t>
      </w:r>
      <w:r w:rsidRPr="00242E73">
        <w:rPr>
          <w:rFonts w:ascii="Calibri" w:eastAsia="Calibri" w:hAnsi="Calibri" w:cs="Calibri"/>
          <w:sz w:val="18"/>
          <w:szCs w:val="22"/>
        </w:rPr>
        <w:t>leží v chráněných ložiskových</w:t>
      </w:r>
      <w:r w:rsidR="00A46E25">
        <w:rPr>
          <w:rFonts w:ascii="Calibri" w:eastAsia="Calibri" w:hAnsi="Calibri" w:cs="Calibri"/>
          <w:sz w:val="18"/>
          <w:szCs w:val="22"/>
        </w:rPr>
        <w:t xml:space="preserve">, </w:t>
      </w:r>
      <w:r w:rsidRPr="00242E73">
        <w:rPr>
          <w:rFonts w:ascii="Calibri" w:eastAsia="Calibri" w:hAnsi="Calibri" w:cs="Calibri"/>
          <w:sz w:val="18"/>
          <w:szCs w:val="22"/>
        </w:rPr>
        <w:t>stejně tak není součástí velkoplošného ani maloplošného zvláště</w:t>
      </w:r>
      <w:r w:rsidR="00A46E25">
        <w:rPr>
          <w:rFonts w:ascii="Calibri" w:eastAsia="Calibri" w:hAnsi="Calibri" w:cs="Calibri"/>
          <w:sz w:val="18"/>
          <w:szCs w:val="22"/>
        </w:rPr>
        <w:t xml:space="preserve"> </w:t>
      </w:r>
      <w:r w:rsidRPr="00242E73">
        <w:rPr>
          <w:rFonts w:ascii="Calibri" w:eastAsia="Calibri" w:hAnsi="Calibri" w:cs="Calibri"/>
          <w:sz w:val="18"/>
          <w:szCs w:val="22"/>
        </w:rPr>
        <w:t>chráněného území (dle § 14 Zákona č.114/1992 Sb. o ochraně přírody a krajiny, v platném znění) a není ani součástí Chráněné oblasti přirozené akumulace vod (CHOPAV).</w:t>
      </w:r>
    </w:p>
    <w:p w14:paraId="77445778" w14:textId="77777777" w:rsidR="006066BA" w:rsidRPr="00242E73" w:rsidRDefault="006066BA" w:rsidP="00F75419">
      <w:pPr>
        <w:pStyle w:val="VJTCalibri11norzarvlevo"/>
        <w:ind w:left="709" w:firstLine="0"/>
        <w:rPr>
          <w:rFonts w:eastAsia="Calibri" w:cs="Calibri"/>
          <w:sz w:val="18"/>
          <w:szCs w:val="22"/>
        </w:rPr>
      </w:pPr>
      <w:r w:rsidRPr="00242E73">
        <w:rPr>
          <w:rFonts w:eastAsia="Calibri" w:cs="Calibri"/>
          <w:sz w:val="18"/>
          <w:szCs w:val="22"/>
        </w:rPr>
        <w:t>Dle Registru svahových nestabilit ČGS není v širším okolí evidováno žádné sesuvné území.</w:t>
      </w:r>
    </w:p>
    <w:p w14:paraId="77445779" w14:textId="77777777" w:rsidR="00F75419" w:rsidRPr="00242E73" w:rsidRDefault="00F75419" w:rsidP="00F75419">
      <w:pPr>
        <w:pStyle w:val="VJTCalibri11norzarvlevo"/>
        <w:ind w:left="709" w:firstLine="0"/>
        <w:rPr>
          <w:rFonts w:cs="Calibri"/>
          <w:bCs/>
          <w:sz w:val="18"/>
          <w:szCs w:val="22"/>
          <w:highlight w:val="yellow"/>
        </w:rPr>
      </w:pPr>
    </w:p>
    <w:p w14:paraId="7744577A" w14:textId="77777777" w:rsidR="004C1107" w:rsidRPr="00242E73" w:rsidRDefault="00345B16" w:rsidP="00F75419">
      <w:pPr>
        <w:pStyle w:val="VJTCalibrinadpis11Tun"/>
        <w:tabs>
          <w:tab w:val="clear" w:pos="1134"/>
          <w:tab w:val="clear" w:pos="1418"/>
        </w:tabs>
        <w:spacing w:before="0" w:after="0"/>
        <w:jc w:val="both"/>
        <w:rPr>
          <w:rFonts w:eastAsia="Calibri"/>
          <w:sz w:val="18"/>
        </w:rPr>
      </w:pPr>
      <w:r>
        <w:rPr>
          <w:rFonts w:eastAsia="Calibri"/>
          <w:sz w:val="18"/>
        </w:rPr>
        <w:t>v</w:t>
      </w:r>
      <w:r w:rsidR="004C1107" w:rsidRPr="00242E73">
        <w:rPr>
          <w:rFonts w:eastAsia="Calibri"/>
          <w:sz w:val="18"/>
        </w:rPr>
        <w:t>liv stavby na okolní stavby a pozemky, ochrana okolí</w:t>
      </w:r>
      <w:r w:rsidR="006066BA" w:rsidRPr="00242E73">
        <w:rPr>
          <w:rFonts w:eastAsia="Calibri"/>
          <w:sz w:val="18"/>
        </w:rPr>
        <w:t>, vliv stavby na odtokové poměry v okolí</w:t>
      </w:r>
    </w:p>
    <w:p w14:paraId="7744577B" w14:textId="77777777" w:rsidR="004C1107" w:rsidRPr="00242E73" w:rsidRDefault="004C1107" w:rsidP="00F75419">
      <w:pPr>
        <w:pStyle w:val="VJTCalibri11norzarvlevo"/>
        <w:ind w:left="709" w:firstLine="0"/>
        <w:rPr>
          <w:sz w:val="18"/>
        </w:rPr>
      </w:pPr>
      <w:r w:rsidRPr="00242E73">
        <w:rPr>
          <w:sz w:val="18"/>
        </w:rPr>
        <w:t xml:space="preserve">Stavba bude prováděna </w:t>
      </w:r>
      <w:r w:rsidR="00A46E25">
        <w:rPr>
          <w:sz w:val="18"/>
        </w:rPr>
        <w:t>ve dvoře</w:t>
      </w:r>
      <w:r w:rsidR="005D5A02" w:rsidRPr="00242E73">
        <w:rPr>
          <w:sz w:val="18"/>
        </w:rPr>
        <w:t xml:space="preserve"> stávajících objekt</w:t>
      </w:r>
      <w:r w:rsidR="00A46E25">
        <w:rPr>
          <w:sz w:val="18"/>
        </w:rPr>
        <w:t>ů</w:t>
      </w:r>
      <w:r w:rsidRPr="00242E73">
        <w:rPr>
          <w:sz w:val="18"/>
        </w:rPr>
        <w:t>. Za předpokladu dodržení technologické kázně při realizaci nedojde ke znečištění podzemních a povrchových vod.</w:t>
      </w:r>
    </w:p>
    <w:p w14:paraId="7744577C" w14:textId="77777777" w:rsidR="004C1107" w:rsidRPr="00242E73" w:rsidRDefault="004C1107" w:rsidP="00F75419">
      <w:pPr>
        <w:pStyle w:val="VJTCalibri11norzarvlevo"/>
        <w:ind w:left="709" w:firstLine="0"/>
        <w:rPr>
          <w:sz w:val="18"/>
        </w:rPr>
      </w:pPr>
      <w:r w:rsidRPr="00242E73">
        <w:rPr>
          <w:sz w:val="18"/>
        </w:rPr>
        <w:t>Při výstavbě je nutno respektovat stávající objekty, provozy a inženýrské sítě v prostoru výstavby a jejich ochranná pásma.</w:t>
      </w:r>
    </w:p>
    <w:p w14:paraId="7744577D" w14:textId="77777777" w:rsidR="004C1107" w:rsidRPr="00242E73" w:rsidRDefault="004C1107" w:rsidP="00F75419">
      <w:pPr>
        <w:pStyle w:val="VJTCalibri11norzarvlevo"/>
        <w:ind w:left="709" w:firstLine="0"/>
        <w:rPr>
          <w:sz w:val="18"/>
        </w:rPr>
      </w:pPr>
      <w:r w:rsidRPr="00242E73">
        <w:rPr>
          <w:sz w:val="18"/>
        </w:rPr>
        <w:t>Z důvodu ochrany prostředí bude nutné po dobu realizace stavby dodržovat tyto zásady:</w:t>
      </w:r>
    </w:p>
    <w:p w14:paraId="7744577E" w14:textId="77777777" w:rsidR="004C1107" w:rsidRPr="00242E73" w:rsidRDefault="004C1107" w:rsidP="00FA5514">
      <w:pPr>
        <w:pStyle w:val="VJTCalibri11norzarvlevo"/>
        <w:numPr>
          <w:ilvl w:val="0"/>
          <w:numId w:val="40"/>
        </w:numPr>
        <w:rPr>
          <w:sz w:val="18"/>
        </w:rPr>
      </w:pPr>
      <w:r w:rsidRPr="00242E73">
        <w:rPr>
          <w:sz w:val="18"/>
        </w:rPr>
        <w:t>vozidla musí být při výjezdu ze staveniště řádně očištěna. Pokud dojde ke znečištění veřejných komunikací, je dodavatel povinen toto neprodleně odstranit.</w:t>
      </w:r>
    </w:p>
    <w:p w14:paraId="7744577F" w14:textId="77777777" w:rsidR="004C1107" w:rsidRPr="00242E73" w:rsidRDefault="004C1107" w:rsidP="00FA5514">
      <w:pPr>
        <w:pStyle w:val="VJTCalibri11norzarvlevo"/>
        <w:numPr>
          <w:ilvl w:val="0"/>
          <w:numId w:val="40"/>
        </w:numPr>
        <w:rPr>
          <w:sz w:val="18"/>
        </w:rPr>
      </w:pPr>
      <w:r w:rsidRPr="00242E73">
        <w:rPr>
          <w:sz w:val="18"/>
        </w:rPr>
        <w:t>je požadováno ekologické provádění stavebních prací, zejména používat mechanismy ve výborném technickém stavu a musí být dodržována preventivní opatření k zabránění případným úkapům či únikům ropných látek. V případě úkapů provozních kapalin z mechanismů je nutno přistoupit k jejich okamžitému zneškodnění.</w:t>
      </w:r>
    </w:p>
    <w:p w14:paraId="77445780" w14:textId="77777777" w:rsidR="004C1107" w:rsidRPr="00242E73" w:rsidRDefault="004C1107" w:rsidP="00FA5514">
      <w:pPr>
        <w:pStyle w:val="VJTCalibri11norzarvlevo"/>
        <w:numPr>
          <w:ilvl w:val="0"/>
          <w:numId w:val="40"/>
        </w:numPr>
        <w:rPr>
          <w:sz w:val="18"/>
        </w:rPr>
      </w:pPr>
      <w:r w:rsidRPr="00242E73">
        <w:rPr>
          <w:sz w:val="18"/>
        </w:rPr>
        <w:t xml:space="preserve">při demontážních pracích nutno zamezit vzniku nadměrné prašnosti např. nasycením prašných míst v prostoru určeném k demolici vodou, event. vytvořením vodní </w:t>
      </w:r>
      <w:proofErr w:type="gramStart"/>
      <w:r w:rsidRPr="00242E73">
        <w:rPr>
          <w:sz w:val="18"/>
        </w:rPr>
        <w:t>clony,</w:t>
      </w:r>
      <w:proofErr w:type="gramEnd"/>
      <w:r w:rsidRPr="00242E73">
        <w:rPr>
          <w:sz w:val="18"/>
        </w:rPr>
        <w:t xml:space="preserve"> apod.</w:t>
      </w:r>
    </w:p>
    <w:p w14:paraId="77445781" w14:textId="77777777" w:rsidR="004C1107" w:rsidRPr="00242E73" w:rsidRDefault="004C1107" w:rsidP="00FA5514">
      <w:pPr>
        <w:pStyle w:val="VJTCalibri11norzarvlevo"/>
        <w:numPr>
          <w:ilvl w:val="0"/>
          <w:numId w:val="40"/>
        </w:numPr>
        <w:rPr>
          <w:sz w:val="18"/>
        </w:rPr>
      </w:pPr>
      <w:r w:rsidRPr="00242E73">
        <w:rPr>
          <w:sz w:val="18"/>
        </w:rPr>
        <w:t>v rámci omezování tuhých odpadů ze stavební výroby je potřebné chránit materiály, které mohou b</w:t>
      </w:r>
      <w:r w:rsidR="00333EC1">
        <w:rPr>
          <w:sz w:val="18"/>
        </w:rPr>
        <w:t>ý</w:t>
      </w:r>
      <w:r w:rsidRPr="00242E73">
        <w:rPr>
          <w:sz w:val="18"/>
        </w:rPr>
        <w:t>t znehodnoceny nebo poškozeny nevhodným skladováním nebo manipulaci (např. přístřešky, zpevněné plochy pro skladování apod.)</w:t>
      </w:r>
    </w:p>
    <w:p w14:paraId="77445782" w14:textId="77777777" w:rsidR="004C1107" w:rsidRPr="00242E73" w:rsidRDefault="004C1107" w:rsidP="00FA5514">
      <w:pPr>
        <w:pStyle w:val="VJTCalibri11norzarvlevo"/>
        <w:numPr>
          <w:ilvl w:val="0"/>
          <w:numId w:val="40"/>
        </w:numPr>
        <w:rPr>
          <w:sz w:val="18"/>
        </w:rPr>
      </w:pPr>
      <w:r w:rsidRPr="00242E73">
        <w:rPr>
          <w:sz w:val="18"/>
        </w:rPr>
        <w:t>pro přepravu sypkých materiálů nutno použít vhodných dopravních prostředků. Skládky sypkých materiálů zakrýt celtami nebo foliemi.</w:t>
      </w:r>
    </w:p>
    <w:p w14:paraId="77445783" w14:textId="77777777" w:rsidR="004C1107" w:rsidRPr="00242E73" w:rsidRDefault="004C1107" w:rsidP="00FA5514">
      <w:pPr>
        <w:pStyle w:val="VJTCalibri11norzarvlevo"/>
        <w:numPr>
          <w:ilvl w:val="0"/>
          <w:numId w:val="40"/>
        </w:numPr>
        <w:rPr>
          <w:sz w:val="18"/>
        </w:rPr>
      </w:pPr>
      <w:r w:rsidRPr="00242E73">
        <w:rPr>
          <w:sz w:val="18"/>
        </w:rPr>
        <w:t>určí se místa pro soustředění odpadu roztříděného dle jednotlivých druhů a kategorií</w:t>
      </w:r>
    </w:p>
    <w:p w14:paraId="77445784" w14:textId="77777777" w:rsidR="004C1107" w:rsidRPr="00242E73" w:rsidRDefault="004C1107" w:rsidP="00FA5514">
      <w:pPr>
        <w:pStyle w:val="VJTCalibri11norzarvlevo"/>
        <w:numPr>
          <w:ilvl w:val="0"/>
          <w:numId w:val="40"/>
        </w:numPr>
        <w:rPr>
          <w:sz w:val="18"/>
        </w:rPr>
      </w:pPr>
      <w:r w:rsidRPr="00242E73">
        <w:rPr>
          <w:sz w:val="18"/>
        </w:rPr>
        <w:t>při realizaci stavby bude dodavatel na staveništi dodržovat podmínky ochrany zdraví zaměstnanců při práci /dle nařízení vlády č. 178/2001 a č. 523/2002, zákon č. 258/2000 o ochraně zdraví a o změně některých souvisejících předpisů včetně změny č. 274/2003 Sb., hygienické předpisy</w:t>
      </w:r>
      <w:r w:rsidR="00A46E25">
        <w:rPr>
          <w:sz w:val="18"/>
        </w:rPr>
        <w:t xml:space="preserve"> </w:t>
      </w:r>
      <w:r w:rsidRPr="00242E73">
        <w:rPr>
          <w:sz w:val="18"/>
        </w:rPr>
        <w:t xml:space="preserve">o hygienických požadavcích na pracovní prostředí a bude garantovat dodržení hlukových limitů v průběhu stavby ve venkovním prostoru /ve smyslu Nařízení vlády č. 148/2006 Sb. o ochraně zdraví před nepříznivými účinky hluku a vibrací/. Dodavatel zajistí pro provádění prací taková zařízení /převážně kompresory, </w:t>
      </w:r>
      <w:proofErr w:type="gramStart"/>
      <w:r w:rsidRPr="00242E73">
        <w:rPr>
          <w:sz w:val="18"/>
        </w:rPr>
        <w:t>rýpadla,</w:t>
      </w:r>
      <w:proofErr w:type="gramEnd"/>
      <w:r w:rsidRPr="00242E73">
        <w:rPr>
          <w:sz w:val="18"/>
        </w:rPr>
        <w:t xml:space="preserve"> apod./, která při provozu nebudou překračovat povolenou hladinu hluku.</w:t>
      </w:r>
    </w:p>
    <w:p w14:paraId="77445785" w14:textId="77777777" w:rsidR="004C1107" w:rsidRPr="00242E73" w:rsidRDefault="004C1107" w:rsidP="00F75419">
      <w:pPr>
        <w:pStyle w:val="VJTCalibri11norzarvlevo"/>
        <w:ind w:left="709" w:firstLine="0"/>
        <w:rPr>
          <w:sz w:val="18"/>
        </w:rPr>
      </w:pPr>
      <w:r w:rsidRPr="00242E73">
        <w:rPr>
          <w:sz w:val="18"/>
        </w:rPr>
        <w:t>Doprava v průběhu stavebních prací bude realizována nákladními automobily. Podstatný vliv externí dopravy na celkovou hlukovou imisní situaci v okolí stavby se nepředpokládá. Lze předpokládat, že zvýšení celkové hlukové zátěže okolí z</w:t>
      </w:r>
      <w:r w:rsidR="00D47696" w:rsidRPr="00242E73">
        <w:rPr>
          <w:sz w:val="18"/>
        </w:rPr>
        <w:t xml:space="preserve"> </w:t>
      </w:r>
      <w:r w:rsidRPr="00242E73">
        <w:rPr>
          <w:sz w:val="18"/>
        </w:rPr>
        <w:t>důvodu stavební činnosti bude pouze dočasné a nebude svými vlivy zatěžovat nejbližší obytnou zástavbu.</w:t>
      </w:r>
    </w:p>
    <w:p w14:paraId="77445786" w14:textId="77777777" w:rsidR="004C1107" w:rsidRPr="00242E73" w:rsidRDefault="004C1107" w:rsidP="00F75419">
      <w:pPr>
        <w:pStyle w:val="VJTCalibri11norzarvlevo"/>
        <w:ind w:left="709" w:firstLine="0"/>
        <w:rPr>
          <w:sz w:val="18"/>
        </w:rPr>
      </w:pPr>
      <w:r w:rsidRPr="00242E73">
        <w:rPr>
          <w:sz w:val="18"/>
        </w:rPr>
        <w:t>Při realizaci stavby se nepředpokládá znečištění podzemních ani povrchových vod ropnými látkami ani jinými nebezpečnými látkami. Případná havárie na strojním zařízení dodavatelů stavby bude ihned eliminována a případná zemina kontaminovaná úniky ropných látek bude odvezena na dekontaminaci.</w:t>
      </w:r>
    </w:p>
    <w:p w14:paraId="77445787" w14:textId="77777777" w:rsidR="0083405C" w:rsidRPr="00242E73" w:rsidRDefault="004C1107" w:rsidP="00F75419">
      <w:pPr>
        <w:pStyle w:val="VJTCalibri11norzarvlevo"/>
        <w:ind w:left="709" w:firstLine="0"/>
        <w:rPr>
          <w:sz w:val="18"/>
        </w:rPr>
      </w:pPr>
      <w:r w:rsidRPr="00242E73">
        <w:rPr>
          <w:sz w:val="18"/>
        </w:rPr>
        <w:t>Případná manipulace se závadnými látkami musí být prováděna tak, aby bylo zabráněno nežádoucímu úniku závadných látek do půdy nebo jejich nežádoucímu smísení s odpadními nebo srážkovými vodami.</w:t>
      </w:r>
    </w:p>
    <w:p w14:paraId="77445788" w14:textId="77777777" w:rsidR="004C1107" w:rsidRPr="00242E73" w:rsidRDefault="004C1107" w:rsidP="00F75419">
      <w:pPr>
        <w:pStyle w:val="VJTCalibri11norzarvlevo"/>
        <w:ind w:left="709" w:firstLine="0"/>
        <w:rPr>
          <w:sz w:val="18"/>
        </w:rPr>
      </w:pPr>
      <w:r w:rsidRPr="00242E73">
        <w:rPr>
          <w:sz w:val="18"/>
        </w:rPr>
        <w:t xml:space="preserve"> </w:t>
      </w:r>
    </w:p>
    <w:p w14:paraId="77445789" w14:textId="77777777" w:rsidR="005D5A02" w:rsidRPr="00242E73" w:rsidRDefault="00345B16" w:rsidP="0083405C">
      <w:pPr>
        <w:pStyle w:val="VJTCalibri11norzarvlevo"/>
        <w:ind w:left="709" w:firstLine="0"/>
        <w:rPr>
          <w:rFonts w:eastAsia="Calibri"/>
          <w:b/>
          <w:sz w:val="18"/>
        </w:rPr>
      </w:pPr>
      <w:r>
        <w:rPr>
          <w:rFonts w:eastAsia="Calibri"/>
          <w:b/>
          <w:sz w:val="18"/>
        </w:rPr>
        <w:t>v</w:t>
      </w:r>
      <w:r w:rsidR="005D5A02" w:rsidRPr="00242E73">
        <w:rPr>
          <w:rFonts w:eastAsia="Calibri"/>
          <w:b/>
          <w:sz w:val="18"/>
        </w:rPr>
        <w:t>liv stavby na odtokové poměry</w:t>
      </w:r>
    </w:p>
    <w:p w14:paraId="7744578A" w14:textId="77777777" w:rsidR="005D5A02" w:rsidRPr="00242E73" w:rsidRDefault="005D5A02" w:rsidP="0083405C">
      <w:pPr>
        <w:pStyle w:val="Zkladntext"/>
        <w:spacing w:after="0"/>
        <w:ind w:left="709"/>
        <w:rPr>
          <w:rFonts w:ascii="Calibri" w:hAnsi="Calibri" w:cs="Calibri"/>
          <w:sz w:val="18"/>
        </w:rPr>
      </w:pPr>
      <w:r w:rsidRPr="00242E73">
        <w:rPr>
          <w:rFonts w:ascii="Calibri" w:hAnsi="Calibri" w:cs="Calibri"/>
          <w:sz w:val="18"/>
        </w:rPr>
        <w:t>V rámci projektu nedojde k zvětšení odvodňované plochy a nebude docházet ke změně v množství odváděné dešťové vody. Splaškové a dešťové vody z objektu budou odváděny stávajícím způsobem do jednotného kanalizačního řádu.</w:t>
      </w:r>
    </w:p>
    <w:p w14:paraId="7744578B" w14:textId="77777777" w:rsidR="0083405C" w:rsidRPr="00242E73" w:rsidRDefault="0083405C" w:rsidP="00503379">
      <w:pPr>
        <w:pStyle w:val="Zkladntext"/>
        <w:spacing w:after="0"/>
        <w:rPr>
          <w:rFonts w:ascii="Calibri" w:hAnsi="Calibri" w:cs="Calibri"/>
          <w:sz w:val="18"/>
        </w:rPr>
      </w:pPr>
    </w:p>
    <w:p w14:paraId="7744578C" w14:textId="77777777" w:rsidR="004C1107" w:rsidRPr="00242E73" w:rsidRDefault="00345B16" w:rsidP="0083405C">
      <w:pPr>
        <w:pStyle w:val="VJTCalibri11norzarvlevo"/>
        <w:ind w:left="709" w:firstLine="0"/>
        <w:rPr>
          <w:b/>
          <w:sz w:val="18"/>
        </w:rPr>
      </w:pPr>
      <w:r>
        <w:rPr>
          <w:b/>
          <w:sz w:val="18"/>
        </w:rPr>
        <w:t>v</w:t>
      </w:r>
      <w:r w:rsidR="004C1107" w:rsidRPr="00242E73">
        <w:rPr>
          <w:b/>
          <w:sz w:val="18"/>
        </w:rPr>
        <w:t>liv požárně nebezpečného prostoru</w:t>
      </w:r>
    </w:p>
    <w:p w14:paraId="7744578D" w14:textId="77777777" w:rsidR="004C1107" w:rsidRPr="00242E73" w:rsidRDefault="004C1107" w:rsidP="0083405C">
      <w:pPr>
        <w:pStyle w:val="VJTCalibri11norzarvlevo"/>
        <w:ind w:left="709" w:firstLine="0"/>
        <w:rPr>
          <w:sz w:val="18"/>
        </w:rPr>
      </w:pPr>
      <w:r w:rsidRPr="00242E73">
        <w:rPr>
          <w:sz w:val="18"/>
        </w:rPr>
        <w:t>Požárně nebezpečný prostor je na pozemku investora.</w:t>
      </w:r>
    </w:p>
    <w:p w14:paraId="7744578E" w14:textId="77777777" w:rsidR="0083405C" w:rsidRPr="00242E73" w:rsidRDefault="0083405C" w:rsidP="0083405C">
      <w:pPr>
        <w:pStyle w:val="VJTCalibri11norzarvlevo"/>
        <w:ind w:left="709" w:firstLine="0"/>
        <w:rPr>
          <w:sz w:val="18"/>
        </w:rPr>
      </w:pPr>
    </w:p>
    <w:p w14:paraId="7744578F" w14:textId="77777777" w:rsidR="006D6AE3" w:rsidRPr="00242E73" w:rsidRDefault="00345B16" w:rsidP="0083405C">
      <w:pPr>
        <w:pStyle w:val="VJTCalibrinadpis11Tun"/>
        <w:tabs>
          <w:tab w:val="clear" w:pos="1134"/>
          <w:tab w:val="clear" w:pos="1418"/>
        </w:tabs>
        <w:spacing w:before="0" w:after="0"/>
        <w:jc w:val="both"/>
        <w:rPr>
          <w:sz w:val="18"/>
        </w:rPr>
      </w:pPr>
      <w:r>
        <w:rPr>
          <w:sz w:val="18"/>
        </w:rPr>
        <w:t>p</w:t>
      </w:r>
      <w:r w:rsidR="006D6AE3" w:rsidRPr="00242E73">
        <w:rPr>
          <w:sz w:val="18"/>
        </w:rPr>
        <w:t>ožadavky na asanace, demolice, kácení dřevin</w:t>
      </w:r>
    </w:p>
    <w:p w14:paraId="77445790" w14:textId="77777777" w:rsidR="006D6AE3" w:rsidRPr="00242E73" w:rsidRDefault="00345B16" w:rsidP="0083405C">
      <w:pPr>
        <w:pStyle w:val="VJTCalibri11norzarvlevo"/>
        <w:ind w:left="709" w:firstLine="0"/>
        <w:rPr>
          <w:sz w:val="18"/>
        </w:rPr>
      </w:pPr>
      <w:r>
        <w:rPr>
          <w:sz w:val="18"/>
        </w:rPr>
        <w:t>Nejsou – dřeviny se ve dvoře objektu nevyskytují.</w:t>
      </w:r>
    </w:p>
    <w:p w14:paraId="77445791" w14:textId="77777777" w:rsidR="0083405C" w:rsidRPr="00242E73" w:rsidRDefault="0083405C" w:rsidP="0083405C">
      <w:pPr>
        <w:pStyle w:val="VJTCalibri11norzarvlevo"/>
        <w:ind w:left="709" w:firstLine="0"/>
        <w:rPr>
          <w:sz w:val="18"/>
        </w:rPr>
      </w:pPr>
    </w:p>
    <w:p w14:paraId="77445792" w14:textId="77777777" w:rsidR="006D6AE3" w:rsidRPr="00242E73" w:rsidRDefault="006D6AE3" w:rsidP="0083405C">
      <w:pPr>
        <w:pStyle w:val="VJTCalibrinadpis11Tun"/>
        <w:tabs>
          <w:tab w:val="clear" w:pos="1134"/>
          <w:tab w:val="clear" w:pos="1418"/>
        </w:tabs>
        <w:spacing w:before="0" w:after="0"/>
        <w:jc w:val="both"/>
        <w:rPr>
          <w:sz w:val="18"/>
        </w:rPr>
      </w:pPr>
      <w:r w:rsidRPr="00242E73">
        <w:rPr>
          <w:sz w:val="18"/>
        </w:rPr>
        <w:t>požadavky na max. zábory zemědělského půdního fondu nebo pozemků určených k plnění funkce lesa (dočasné/trvalé)</w:t>
      </w:r>
    </w:p>
    <w:p w14:paraId="77445793" w14:textId="77777777" w:rsidR="006D6AE3" w:rsidRPr="00242E73" w:rsidRDefault="006D6AE3" w:rsidP="00D47696">
      <w:pPr>
        <w:pStyle w:val="VJTCalibri11norzarvlevo"/>
        <w:ind w:left="709" w:firstLine="0"/>
        <w:rPr>
          <w:b/>
          <w:sz w:val="18"/>
        </w:rPr>
      </w:pPr>
      <w:r w:rsidRPr="00242E73">
        <w:rPr>
          <w:sz w:val="18"/>
        </w:rPr>
        <w:t xml:space="preserve">Záměr nevyžaduje zábory zemědělského půdního fondu. </w:t>
      </w:r>
    </w:p>
    <w:p w14:paraId="77445794" w14:textId="77777777" w:rsidR="006D6AE3" w:rsidRPr="00242E73" w:rsidRDefault="006D6AE3" w:rsidP="00D47696">
      <w:pPr>
        <w:pStyle w:val="VJTCalibri11norzarvlevo"/>
        <w:ind w:left="709" w:firstLine="0"/>
        <w:rPr>
          <w:sz w:val="18"/>
        </w:rPr>
      </w:pPr>
      <w:r w:rsidRPr="00242E73">
        <w:rPr>
          <w:sz w:val="18"/>
        </w:rPr>
        <w:t>Záměr nevyžaduje zábor pozemků určených k plnění funkce lesa.</w:t>
      </w:r>
    </w:p>
    <w:p w14:paraId="77445795" w14:textId="77777777" w:rsidR="00D47696" w:rsidRPr="00242E73" w:rsidRDefault="00D47696" w:rsidP="00D47696">
      <w:pPr>
        <w:pStyle w:val="VJTCalibri11norzarvlevo"/>
        <w:ind w:left="709" w:firstLine="0"/>
        <w:rPr>
          <w:sz w:val="18"/>
        </w:rPr>
      </w:pPr>
    </w:p>
    <w:p w14:paraId="77445796" w14:textId="77777777" w:rsidR="005D5A02" w:rsidRPr="00242E73" w:rsidRDefault="006D6AE3" w:rsidP="00D47696">
      <w:pPr>
        <w:pStyle w:val="VJTCalibrinadpis11Tun"/>
        <w:tabs>
          <w:tab w:val="clear" w:pos="1134"/>
          <w:tab w:val="clear" w:pos="1418"/>
        </w:tabs>
        <w:spacing w:before="0" w:after="0"/>
        <w:jc w:val="both"/>
        <w:rPr>
          <w:sz w:val="18"/>
        </w:rPr>
      </w:pPr>
      <w:r w:rsidRPr="00242E73">
        <w:rPr>
          <w:sz w:val="18"/>
        </w:rPr>
        <w:t>územně technické podmínky (zejména možnost napojení na stávající dopravní a technickou infrastrukturu), možnost bezbariérového přístupu k navrhované stavbě</w:t>
      </w:r>
    </w:p>
    <w:p w14:paraId="77445797" w14:textId="77777777" w:rsidR="005D5A02" w:rsidRPr="00242E73" w:rsidRDefault="005D5A02" w:rsidP="00D47696">
      <w:pPr>
        <w:pStyle w:val="Zkladntext"/>
        <w:spacing w:after="0"/>
        <w:ind w:left="709"/>
        <w:rPr>
          <w:rFonts w:ascii="Calibri" w:hAnsi="Calibri" w:cs="Calibri"/>
          <w:sz w:val="18"/>
          <w:lang w:val="cs-CZ"/>
        </w:rPr>
      </w:pPr>
      <w:r w:rsidRPr="00242E73">
        <w:rPr>
          <w:rFonts w:ascii="Calibri" w:hAnsi="Calibri" w:cs="Calibri"/>
          <w:sz w:val="18"/>
          <w:lang w:val="cs-CZ"/>
        </w:rPr>
        <w:t>V</w:t>
      </w:r>
      <w:r w:rsidR="00D47696" w:rsidRPr="00242E73">
        <w:rPr>
          <w:rFonts w:ascii="Calibri" w:hAnsi="Calibri" w:cs="Calibri"/>
          <w:sz w:val="18"/>
          <w:lang w:val="cs-CZ"/>
        </w:rPr>
        <w:t xml:space="preserve"> </w:t>
      </w:r>
      <w:r w:rsidRPr="00242E73">
        <w:rPr>
          <w:rFonts w:ascii="Calibri" w:hAnsi="Calibri" w:cs="Calibri"/>
          <w:sz w:val="18"/>
          <w:lang w:val="cs-CZ"/>
        </w:rPr>
        <w:t>rámci výstavby n</w:t>
      </w:r>
      <w:proofErr w:type="spellStart"/>
      <w:r w:rsidR="004B03F7" w:rsidRPr="00242E73">
        <w:rPr>
          <w:rFonts w:ascii="Calibri" w:hAnsi="Calibri" w:cs="Calibri"/>
          <w:sz w:val="18"/>
        </w:rPr>
        <w:t>edochází</w:t>
      </w:r>
      <w:proofErr w:type="spellEnd"/>
      <w:r w:rsidRPr="00242E73">
        <w:rPr>
          <w:rFonts w:ascii="Calibri" w:hAnsi="Calibri" w:cs="Calibri"/>
          <w:sz w:val="18"/>
        </w:rPr>
        <w:t xml:space="preserve"> ke změně stávajícího dopravního </w:t>
      </w:r>
      <w:r w:rsidRPr="00242E73">
        <w:rPr>
          <w:rFonts w:ascii="Calibri" w:hAnsi="Calibri" w:cs="Calibri"/>
          <w:sz w:val="18"/>
          <w:lang w:val="cs-CZ"/>
        </w:rPr>
        <w:t xml:space="preserve">ani technického </w:t>
      </w:r>
      <w:r w:rsidRPr="00242E73">
        <w:rPr>
          <w:rFonts w:ascii="Calibri" w:hAnsi="Calibri" w:cs="Calibri"/>
          <w:sz w:val="18"/>
        </w:rPr>
        <w:t>řešení.</w:t>
      </w:r>
      <w:r w:rsidRPr="00242E73">
        <w:rPr>
          <w:rFonts w:ascii="Calibri" w:hAnsi="Calibri" w:cs="Calibri"/>
          <w:sz w:val="18"/>
          <w:lang w:val="cs-CZ"/>
        </w:rPr>
        <w:t xml:space="preserve"> V</w:t>
      </w:r>
      <w:r w:rsidR="00D47696" w:rsidRPr="00242E73">
        <w:rPr>
          <w:rFonts w:ascii="Calibri" w:hAnsi="Calibri" w:cs="Calibri"/>
          <w:sz w:val="18"/>
          <w:lang w:val="cs-CZ"/>
        </w:rPr>
        <w:t xml:space="preserve"> </w:t>
      </w:r>
      <w:r w:rsidRPr="00242E73">
        <w:rPr>
          <w:rFonts w:ascii="Calibri" w:hAnsi="Calibri" w:cs="Calibri"/>
          <w:sz w:val="18"/>
          <w:lang w:val="cs-CZ"/>
        </w:rPr>
        <w:t xml:space="preserve">rámci </w:t>
      </w:r>
      <w:r w:rsidR="00A65609" w:rsidRPr="00242E73">
        <w:rPr>
          <w:rFonts w:ascii="Calibri" w:hAnsi="Calibri" w:cs="Calibri"/>
          <w:sz w:val="18"/>
          <w:lang w:val="cs-CZ"/>
        </w:rPr>
        <w:t>staveb</w:t>
      </w:r>
      <w:r w:rsidRPr="00242E73">
        <w:rPr>
          <w:rFonts w:ascii="Calibri" w:hAnsi="Calibri" w:cs="Calibri"/>
          <w:sz w:val="18"/>
          <w:lang w:val="cs-CZ"/>
        </w:rPr>
        <w:t>ních úprav dojde k úpravě vnitřních rozv</w:t>
      </w:r>
      <w:r w:rsidR="00A5126C" w:rsidRPr="00242E73">
        <w:rPr>
          <w:rFonts w:ascii="Calibri" w:hAnsi="Calibri" w:cs="Calibri"/>
          <w:sz w:val="18"/>
          <w:lang w:val="cs-CZ"/>
        </w:rPr>
        <w:t>odů. Venkovní rozvody, popřípadě přípojky zůstanou stávající.</w:t>
      </w:r>
    </w:p>
    <w:p w14:paraId="77445798" w14:textId="77777777" w:rsidR="00A5126C" w:rsidRPr="00242E73" w:rsidRDefault="00A5126C" w:rsidP="00503379">
      <w:pPr>
        <w:pStyle w:val="VJTCalibri11norzarvlevo"/>
        <w:ind w:firstLine="0"/>
        <w:rPr>
          <w:rFonts w:eastAsia="Calibri"/>
          <w:b/>
          <w:sz w:val="18"/>
          <w:highlight w:val="yellow"/>
          <w:u w:val="single"/>
        </w:rPr>
      </w:pPr>
    </w:p>
    <w:p w14:paraId="77445799" w14:textId="77777777" w:rsidR="00A5126C" w:rsidRPr="00242E73" w:rsidRDefault="006D6AE3" w:rsidP="00D47696">
      <w:pPr>
        <w:pStyle w:val="VJTCalibri11norzarvlevo"/>
        <w:ind w:left="709" w:firstLine="0"/>
        <w:rPr>
          <w:b/>
          <w:sz w:val="18"/>
          <w:u w:val="single"/>
        </w:rPr>
      </w:pPr>
      <w:r w:rsidRPr="00242E73">
        <w:rPr>
          <w:rFonts w:eastAsia="Calibri"/>
          <w:b/>
          <w:sz w:val="18"/>
          <w:u w:val="single"/>
        </w:rPr>
        <w:t>Bezbariérový přístup ke stavbě</w:t>
      </w:r>
    </w:p>
    <w:p w14:paraId="7744579A" w14:textId="77777777" w:rsidR="006009D6" w:rsidRPr="006009D6" w:rsidRDefault="006009D6" w:rsidP="006009D6">
      <w:pPr>
        <w:pStyle w:val="Zkladntext"/>
        <w:ind w:left="709"/>
        <w:rPr>
          <w:rFonts w:ascii="Calibri" w:hAnsi="Calibri" w:cs="Calibri"/>
          <w:sz w:val="18"/>
          <w:lang w:val="cs-CZ"/>
        </w:rPr>
      </w:pPr>
      <w:r w:rsidRPr="006009D6">
        <w:rPr>
          <w:rFonts w:ascii="Calibri" w:hAnsi="Calibri" w:cs="Calibri"/>
          <w:sz w:val="18"/>
          <w:lang w:val="cs-CZ"/>
        </w:rPr>
        <w:t xml:space="preserve">Stavba je provedena v souladu s vyhláškou MMR č. 398/2009 Sb. o obecných technických požadavcích zabezpečujících bezbariérové užívání staveb. Vzhledem k tomu, že jde o stavbu občanského vybavení, jsou v částech užívaných veřejností splněny podmínky stanovené touto </w:t>
      </w:r>
      <w:r w:rsidR="00333EC1" w:rsidRPr="006009D6">
        <w:rPr>
          <w:rFonts w:ascii="Calibri" w:hAnsi="Calibri" w:cs="Calibri"/>
          <w:sz w:val="18"/>
          <w:lang w:val="cs-CZ"/>
        </w:rPr>
        <w:t>vyhláškou:</w:t>
      </w:r>
    </w:p>
    <w:p w14:paraId="7744579B" w14:textId="77777777" w:rsidR="006009D6" w:rsidRPr="006009D6" w:rsidRDefault="006009D6"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přístupy do novostavby jsou bezbariérové provedeny v souladu s požadavky v bodech 1.1.1., 3.1.4. až 3.1.8. a 3.2.4. přílohy č. 1 a v bodě 2. přílohy č. 3 vyhlášky</w:t>
      </w:r>
    </w:p>
    <w:p w14:paraId="7744579C" w14:textId="77777777" w:rsidR="006009D6" w:rsidRPr="006009D6" w:rsidRDefault="006009D6"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lastRenderedPageBreak/>
        <w:t>přístup ke stavbám je vytýčen přirozenými, nebo umělými vodícími liniemi dle bodů 1.2.0., 1.2.1., 1.2.8. a 1.2.9. přílohy č. 1 vyhlášky</w:t>
      </w:r>
    </w:p>
    <w:p w14:paraId="7744579D" w14:textId="77777777" w:rsidR="006009D6" w:rsidRPr="006009D6" w:rsidRDefault="006009D6"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 do všech prostorů určených pro užívání veřejností je zajištěn vodorovnými komunikacemi, schodišti a souběžně vedenými bezbariérovými rampami, nebo výtahy. V souladu s body 1.1.1. až 1.1.4., 1.2.0., 1.2.1., 1.2.10., 2. a 3. přílohy č. 1 a v bodě 2. přílohy č. 3 k této vyhlášce.</w:t>
      </w:r>
    </w:p>
    <w:p w14:paraId="7744579E" w14:textId="77777777" w:rsidR="006009D6" w:rsidRPr="006009D6" w:rsidRDefault="006009D6"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záchodová kabina je řešena v souladu s požadavky uvedenými v bodech 5.1.1. až 5.1.7. přílohy č. 3 vyhlášky</w:t>
      </w:r>
    </w:p>
    <w:p w14:paraId="7744579F" w14:textId="77777777" w:rsidR="006009D6" w:rsidRPr="006009D6" w:rsidRDefault="006009D6"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prostory pro shromažďování mají z celkového počtu míst nejméně tento počet vyhrazených míst pro osoby na vozíku: 101 až 200 míst - 5 míst (technické řešení dle bodu 6.1.1.přílohy č. 3 vyhlášky)</w:t>
      </w:r>
    </w:p>
    <w:p w14:paraId="774457A0" w14:textId="77777777" w:rsidR="00D47696" w:rsidRDefault="006009D6" w:rsidP="00FA5514">
      <w:pPr>
        <w:pStyle w:val="Zkladntext"/>
        <w:numPr>
          <w:ilvl w:val="0"/>
          <w:numId w:val="69"/>
        </w:numPr>
        <w:tabs>
          <w:tab w:val="clear" w:pos="2268"/>
          <w:tab w:val="left" w:pos="1430"/>
        </w:tabs>
        <w:spacing w:after="0"/>
        <w:rPr>
          <w:rFonts w:ascii="Calibri" w:hAnsi="Calibri" w:cs="Calibri"/>
          <w:sz w:val="18"/>
          <w:lang w:val="cs-CZ"/>
        </w:rPr>
      </w:pPr>
      <w:r w:rsidRPr="006009D6">
        <w:rPr>
          <w:rFonts w:ascii="Calibri" w:hAnsi="Calibri" w:cs="Calibri"/>
          <w:sz w:val="18"/>
          <w:lang w:val="cs-CZ"/>
        </w:rPr>
        <w:t>Prostory pro shromažďování 50 a více osob umožňují indukční poslech pro nedoslýchavé osoby.</w:t>
      </w:r>
    </w:p>
    <w:p w14:paraId="774457A1" w14:textId="77777777" w:rsidR="006009D6" w:rsidRPr="00242E73" w:rsidRDefault="006009D6" w:rsidP="006009D6">
      <w:pPr>
        <w:pStyle w:val="Zkladntext"/>
        <w:tabs>
          <w:tab w:val="clear" w:pos="2268"/>
          <w:tab w:val="left" w:pos="1430"/>
        </w:tabs>
        <w:spacing w:after="0"/>
        <w:ind w:left="1429"/>
        <w:rPr>
          <w:rFonts w:ascii="Calibri" w:hAnsi="Calibri" w:cs="Calibri"/>
          <w:sz w:val="18"/>
          <w:lang w:val="cs-CZ"/>
        </w:rPr>
      </w:pPr>
    </w:p>
    <w:p w14:paraId="774457A2" w14:textId="77777777" w:rsidR="006D6AE3" w:rsidRPr="00242E73" w:rsidRDefault="006D6AE3" w:rsidP="00D47696">
      <w:pPr>
        <w:pStyle w:val="VJTCalibrinadpis11Tun"/>
        <w:tabs>
          <w:tab w:val="clear" w:pos="1134"/>
          <w:tab w:val="clear" w:pos="1418"/>
        </w:tabs>
        <w:spacing w:before="0" w:after="0"/>
        <w:jc w:val="both"/>
        <w:rPr>
          <w:sz w:val="18"/>
        </w:rPr>
      </w:pPr>
      <w:r w:rsidRPr="00242E73">
        <w:rPr>
          <w:sz w:val="18"/>
        </w:rPr>
        <w:t>věcné a časové vazby, podmiňující, vyvolané, související investice</w:t>
      </w:r>
    </w:p>
    <w:p w14:paraId="774457A3" w14:textId="77777777" w:rsidR="00A5126C" w:rsidRPr="00242E73" w:rsidRDefault="006D6AE3" w:rsidP="00D47696">
      <w:pPr>
        <w:pStyle w:val="VJTCalibri11norzarvlevo"/>
        <w:ind w:left="709" w:firstLine="0"/>
        <w:rPr>
          <w:sz w:val="18"/>
        </w:rPr>
      </w:pPr>
      <w:r w:rsidRPr="00242E73">
        <w:rPr>
          <w:sz w:val="18"/>
        </w:rPr>
        <w:t xml:space="preserve">Nejsou známy žádné podmiňující, vyvolané </w:t>
      </w:r>
      <w:r w:rsidR="00A5126C" w:rsidRPr="00242E73">
        <w:rPr>
          <w:sz w:val="18"/>
        </w:rPr>
        <w:t>ani jiné související investice.</w:t>
      </w:r>
    </w:p>
    <w:p w14:paraId="774457A4" w14:textId="77777777" w:rsidR="00D47696" w:rsidRPr="00242E73" w:rsidRDefault="00D47696" w:rsidP="00D47696">
      <w:pPr>
        <w:pStyle w:val="VJTCalibri11norzarvlevo"/>
        <w:ind w:left="709" w:firstLine="0"/>
        <w:rPr>
          <w:sz w:val="18"/>
        </w:rPr>
      </w:pPr>
    </w:p>
    <w:p w14:paraId="774457A5" w14:textId="77777777" w:rsidR="00D47696" w:rsidRPr="00242E73" w:rsidRDefault="006D6AE3" w:rsidP="00D47696">
      <w:pPr>
        <w:pStyle w:val="VJTCalibrinadpis11Tun"/>
        <w:tabs>
          <w:tab w:val="clear" w:pos="1134"/>
          <w:tab w:val="clear" w:pos="1418"/>
        </w:tabs>
        <w:spacing w:before="0" w:after="0"/>
        <w:jc w:val="both"/>
        <w:rPr>
          <w:sz w:val="18"/>
        </w:rPr>
      </w:pPr>
      <w:r w:rsidRPr="00242E73">
        <w:rPr>
          <w:sz w:val="18"/>
        </w:rPr>
        <w:t xml:space="preserve">seznam pozemků </w:t>
      </w:r>
      <w:r w:rsidR="00E456AE" w:rsidRPr="00242E73">
        <w:rPr>
          <w:sz w:val="18"/>
        </w:rPr>
        <w:t>po</w:t>
      </w:r>
      <w:r w:rsidRPr="00242E73">
        <w:rPr>
          <w:sz w:val="18"/>
        </w:rPr>
        <w:t>dle katastru nemovitostí</w:t>
      </w:r>
      <w:r w:rsidR="00E456AE" w:rsidRPr="00242E73">
        <w:rPr>
          <w:sz w:val="18"/>
        </w:rPr>
        <w:t>, na kterých se stavba umísťuje</w:t>
      </w:r>
      <w:r w:rsidR="00D47696" w:rsidRPr="00242E73">
        <w:rPr>
          <w:sz w:val="18"/>
        </w:rPr>
        <w:t xml:space="preserve"> </w:t>
      </w:r>
      <w:r w:rsidRPr="00242E73">
        <w:rPr>
          <w:sz w:val="18"/>
        </w:rPr>
        <w:t>Pozemky stavby</w:t>
      </w:r>
    </w:p>
    <w:p w14:paraId="774457A6" w14:textId="77777777" w:rsidR="00A65609" w:rsidRPr="00242E73" w:rsidRDefault="006D6AE3" w:rsidP="00D47696">
      <w:pPr>
        <w:pStyle w:val="VJTCalibrinadpis11Tun"/>
        <w:numPr>
          <w:ilvl w:val="0"/>
          <w:numId w:val="0"/>
        </w:numPr>
        <w:tabs>
          <w:tab w:val="clear" w:pos="1134"/>
          <w:tab w:val="clear" w:pos="1418"/>
        </w:tabs>
        <w:spacing w:before="0" w:after="0"/>
        <w:ind w:left="720"/>
        <w:jc w:val="both"/>
        <w:rPr>
          <w:sz w:val="18"/>
        </w:rPr>
      </w:pPr>
      <w:r w:rsidRPr="00242E73">
        <w:rPr>
          <w:sz w:val="18"/>
        </w:rPr>
        <w:t xml:space="preserve"> </w:t>
      </w:r>
    </w:p>
    <w:tbl>
      <w:tblPr>
        <w:tblW w:w="9221" w:type="dxa"/>
        <w:jc w:val="right"/>
        <w:tblLayout w:type="fixed"/>
        <w:tblCellMar>
          <w:left w:w="30" w:type="dxa"/>
          <w:right w:w="30" w:type="dxa"/>
        </w:tblCellMar>
        <w:tblLook w:val="0000" w:firstRow="0" w:lastRow="0" w:firstColumn="0" w:lastColumn="0" w:noHBand="0" w:noVBand="0"/>
      </w:tblPr>
      <w:tblGrid>
        <w:gridCol w:w="3564"/>
        <w:gridCol w:w="2894"/>
        <w:gridCol w:w="2763"/>
      </w:tblGrid>
      <w:tr w:rsidR="00A65609" w:rsidRPr="00242E73" w14:paraId="774457AA" w14:textId="77777777" w:rsidTr="00D65A8C">
        <w:trPr>
          <w:trHeight w:val="358"/>
          <w:jc w:val="right"/>
        </w:trPr>
        <w:tc>
          <w:tcPr>
            <w:tcW w:w="3564" w:type="dxa"/>
            <w:tcBorders>
              <w:top w:val="single" w:sz="8" w:space="0" w:color="000000"/>
              <w:left w:val="single" w:sz="8" w:space="0" w:color="000000"/>
              <w:bottom w:val="single" w:sz="8" w:space="0" w:color="000000"/>
            </w:tcBorders>
            <w:shd w:val="clear" w:color="auto" w:fill="BFBFBF"/>
          </w:tcPr>
          <w:p w14:paraId="774457A7" w14:textId="77777777" w:rsidR="00A65609" w:rsidRPr="00242E73" w:rsidRDefault="00A65609" w:rsidP="00503379">
            <w:pPr>
              <w:rPr>
                <w:rFonts w:ascii="Calibri" w:hAnsi="Calibri" w:cs="Calibri"/>
                <w:b/>
                <w:sz w:val="18"/>
                <w:szCs w:val="22"/>
              </w:rPr>
            </w:pPr>
            <w:r w:rsidRPr="00242E73">
              <w:rPr>
                <w:rFonts w:ascii="Calibri" w:hAnsi="Calibri" w:cs="Calibri"/>
                <w:b/>
                <w:sz w:val="18"/>
                <w:szCs w:val="22"/>
              </w:rPr>
              <w:t>Vlastník pozemku</w:t>
            </w:r>
          </w:p>
        </w:tc>
        <w:tc>
          <w:tcPr>
            <w:tcW w:w="2894" w:type="dxa"/>
            <w:tcBorders>
              <w:top w:val="single" w:sz="8" w:space="0" w:color="000000"/>
              <w:left w:val="single" w:sz="4" w:space="0" w:color="000000"/>
              <w:bottom w:val="single" w:sz="8" w:space="0" w:color="000000"/>
            </w:tcBorders>
            <w:shd w:val="clear" w:color="auto" w:fill="BFBFBF"/>
          </w:tcPr>
          <w:p w14:paraId="774457A8" w14:textId="77777777" w:rsidR="00A65609" w:rsidRPr="00242E73" w:rsidRDefault="00A65609" w:rsidP="00503379">
            <w:pPr>
              <w:rPr>
                <w:rFonts w:ascii="Calibri" w:hAnsi="Calibri" w:cs="Calibri"/>
                <w:b/>
                <w:sz w:val="18"/>
                <w:szCs w:val="22"/>
              </w:rPr>
            </w:pPr>
            <w:r w:rsidRPr="00242E73">
              <w:rPr>
                <w:rFonts w:ascii="Calibri" w:hAnsi="Calibri" w:cs="Calibri"/>
                <w:b/>
                <w:sz w:val="18"/>
                <w:szCs w:val="22"/>
              </w:rPr>
              <w:t>Druh pozemku</w:t>
            </w:r>
          </w:p>
        </w:tc>
        <w:tc>
          <w:tcPr>
            <w:tcW w:w="2763" w:type="dxa"/>
            <w:tcBorders>
              <w:top w:val="single" w:sz="8" w:space="0" w:color="000000"/>
              <w:left w:val="single" w:sz="4" w:space="0" w:color="000000"/>
              <w:bottom w:val="single" w:sz="8" w:space="0" w:color="000000"/>
              <w:right w:val="single" w:sz="4" w:space="0" w:color="000000"/>
            </w:tcBorders>
            <w:shd w:val="clear" w:color="auto" w:fill="BFBFBF"/>
          </w:tcPr>
          <w:p w14:paraId="774457A9" w14:textId="77777777" w:rsidR="00A65609" w:rsidRPr="00242E73" w:rsidRDefault="00A65609" w:rsidP="00503379">
            <w:pPr>
              <w:rPr>
                <w:rFonts w:ascii="Calibri" w:hAnsi="Calibri" w:cs="Calibri"/>
                <w:b/>
                <w:sz w:val="18"/>
                <w:szCs w:val="22"/>
              </w:rPr>
            </w:pPr>
            <w:r w:rsidRPr="00242E73">
              <w:rPr>
                <w:rFonts w:ascii="Calibri" w:hAnsi="Calibri" w:cs="Calibri"/>
                <w:b/>
                <w:sz w:val="18"/>
                <w:szCs w:val="22"/>
              </w:rPr>
              <w:t>Číslo pozemku</w:t>
            </w:r>
          </w:p>
        </w:tc>
      </w:tr>
      <w:tr w:rsidR="00A65609" w:rsidRPr="00242E73" w14:paraId="774457B0" w14:textId="77777777" w:rsidTr="00D47696">
        <w:trPr>
          <w:trHeight w:val="194"/>
          <w:jc w:val="right"/>
        </w:trPr>
        <w:tc>
          <w:tcPr>
            <w:tcW w:w="3564" w:type="dxa"/>
            <w:tcBorders>
              <w:top w:val="single" w:sz="4" w:space="0" w:color="000000"/>
              <w:left w:val="single" w:sz="8" w:space="0" w:color="000000"/>
              <w:bottom w:val="single" w:sz="4" w:space="0" w:color="000000"/>
            </w:tcBorders>
            <w:shd w:val="clear" w:color="auto" w:fill="FFFFFF"/>
          </w:tcPr>
          <w:p w14:paraId="774457AB" w14:textId="77777777" w:rsidR="00A65609" w:rsidRPr="00242E73" w:rsidRDefault="00396426" w:rsidP="00503379">
            <w:pPr>
              <w:rPr>
                <w:rFonts w:ascii="Calibri" w:hAnsi="Calibri" w:cs="Calibri"/>
                <w:b/>
                <w:sz w:val="18"/>
                <w:szCs w:val="22"/>
              </w:rPr>
            </w:pPr>
            <w:r>
              <w:rPr>
                <w:rFonts w:ascii="Calibri" w:hAnsi="Calibri" w:cs="Calibri"/>
                <w:b/>
                <w:sz w:val="18"/>
                <w:szCs w:val="22"/>
              </w:rPr>
              <w:t>Slezská univerzita v Opavě</w:t>
            </w:r>
          </w:p>
          <w:p w14:paraId="774457AC" w14:textId="77777777" w:rsidR="00A65609" w:rsidRPr="00242E73" w:rsidRDefault="00396426" w:rsidP="00503379">
            <w:pPr>
              <w:rPr>
                <w:rFonts w:ascii="Calibri" w:hAnsi="Calibri" w:cs="Calibri"/>
                <w:sz w:val="18"/>
                <w:szCs w:val="22"/>
              </w:rPr>
            </w:pPr>
            <w:r>
              <w:rPr>
                <w:rFonts w:ascii="Calibri" w:hAnsi="Calibri" w:cs="Calibri"/>
                <w:sz w:val="18"/>
                <w:szCs w:val="22"/>
              </w:rPr>
              <w:t>Na Rybníčku</w:t>
            </w:r>
            <w:r w:rsidR="00800310">
              <w:rPr>
                <w:rFonts w:ascii="Calibri" w:hAnsi="Calibri" w:cs="Calibri"/>
                <w:sz w:val="18"/>
                <w:szCs w:val="22"/>
              </w:rPr>
              <w:t xml:space="preserve"> 626/1</w:t>
            </w:r>
            <w:r w:rsidR="00A65609" w:rsidRPr="00242E73">
              <w:rPr>
                <w:rFonts w:ascii="Calibri" w:hAnsi="Calibri" w:cs="Calibri"/>
                <w:sz w:val="18"/>
                <w:szCs w:val="22"/>
              </w:rPr>
              <w:t xml:space="preserve">, </w:t>
            </w:r>
            <w:r w:rsidR="00800310">
              <w:rPr>
                <w:rFonts w:ascii="Calibri" w:hAnsi="Calibri" w:cs="Calibri"/>
                <w:sz w:val="18"/>
                <w:szCs w:val="22"/>
              </w:rPr>
              <w:t>Předměstí</w:t>
            </w:r>
            <w:r w:rsidR="00A65609" w:rsidRPr="00242E73">
              <w:rPr>
                <w:rFonts w:ascii="Calibri" w:hAnsi="Calibri" w:cs="Calibri"/>
                <w:sz w:val="18"/>
                <w:szCs w:val="22"/>
              </w:rPr>
              <w:t>, 7</w:t>
            </w:r>
            <w:r w:rsidR="00800310">
              <w:rPr>
                <w:rFonts w:ascii="Calibri" w:hAnsi="Calibri" w:cs="Calibri"/>
                <w:sz w:val="18"/>
                <w:szCs w:val="22"/>
              </w:rPr>
              <w:t>46</w:t>
            </w:r>
            <w:r w:rsidR="00A65609" w:rsidRPr="00242E73">
              <w:rPr>
                <w:rFonts w:ascii="Calibri" w:hAnsi="Calibri" w:cs="Calibri"/>
                <w:sz w:val="18"/>
                <w:szCs w:val="22"/>
              </w:rPr>
              <w:t xml:space="preserve"> 0</w:t>
            </w:r>
            <w:r w:rsidR="00800310">
              <w:rPr>
                <w:rFonts w:ascii="Calibri" w:hAnsi="Calibri" w:cs="Calibri"/>
                <w:sz w:val="18"/>
                <w:szCs w:val="22"/>
              </w:rPr>
              <w:t>1</w:t>
            </w:r>
            <w:r w:rsidR="00A65609" w:rsidRPr="00242E73">
              <w:rPr>
                <w:rFonts w:ascii="Calibri" w:hAnsi="Calibri" w:cs="Calibri"/>
                <w:sz w:val="18"/>
                <w:szCs w:val="22"/>
              </w:rPr>
              <w:t xml:space="preserve"> </w:t>
            </w:r>
            <w:r w:rsidR="00800310">
              <w:rPr>
                <w:rFonts w:ascii="Calibri" w:hAnsi="Calibri" w:cs="Calibri"/>
                <w:sz w:val="18"/>
                <w:szCs w:val="22"/>
              </w:rPr>
              <w:t>Opava</w:t>
            </w:r>
          </w:p>
        </w:tc>
        <w:tc>
          <w:tcPr>
            <w:tcW w:w="2894" w:type="dxa"/>
            <w:tcBorders>
              <w:top w:val="single" w:sz="4" w:space="0" w:color="000000"/>
              <w:left w:val="single" w:sz="4" w:space="0" w:color="000000"/>
              <w:bottom w:val="single" w:sz="4" w:space="0" w:color="000000"/>
            </w:tcBorders>
            <w:shd w:val="clear" w:color="auto" w:fill="FFFFFF"/>
          </w:tcPr>
          <w:p w14:paraId="774457AD" w14:textId="77777777" w:rsidR="00A65609" w:rsidRPr="00242E73" w:rsidRDefault="00A65609" w:rsidP="00503379">
            <w:pPr>
              <w:rPr>
                <w:rFonts w:ascii="Calibri" w:hAnsi="Calibri" w:cs="Calibri"/>
                <w:sz w:val="18"/>
                <w:szCs w:val="22"/>
              </w:rPr>
            </w:pPr>
            <w:r w:rsidRPr="00242E73">
              <w:rPr>
                <w:rFonts w:ascii="Calibri" w:hAnsi="Calibri" w:cs="Calibri"/>
                <w:sz w:val="18"/>
                <w:szCs w:val="22"/>
              </w:rPr>
              <w:t>Zastavěná plocha a nádvoří</w:t>
            </w:r>
          </w:p>
        </w:tc>
        <w:tc>
          <w:tcPr>
            <w:tcW w:w="2763" w:type="dxa"/>
            <w:tcBorders>
              <w:top w:val="single" w:sz="4" w:space="0" w:color="000000"/>
              <w:left w:val="single" w:sz="4" w:space="0" w:color="000000"/>
              <w:bottom w:val="single" w:sz="4" w:space="0" w:color="000000"/>
              <w:right w:val="single" w:sz="4" w:space="0" w:color="000000"/>
            </w:tcBorders>
            <w:shd w:val="clear" w:color="auto" w:fill="FFFFFF"/>
          </w:tcPr>
          <w:p w14:paraId="774457AE" w14:textId="77777777" w:rsidR="00A65609" w:rsidRPr="00242E73" w:rsidRDefault="00800310" w:rsidP="00503379">
            <w:pPr>
              <w:rPr>
                <w:rFonts w:ascii="Calibri" w:hAnsi="Calibri" w:cs="Calibri"/>
                <w:b/>
                <w:sz w:val="18"/>
                <w:szCs w:val="22"/>
              </w:rPr>
            </w:pPr>
            <w:r>
              <w:rPr>
                <w:rFonts w:ascii="Calibri" w:hAnsi="Calibri" w:cs="Calibri"/>
                <w:sz w:val="18"/>
                <w:szCs w:val="22"/>
              </w:rPr>
              <w:t>523</w:t>
            </w:r>
          </w:p>
          <w:p w14:paraId="774457AF" w14:textId="77777777" w:rsidR="00A65609" w:rsidRPr="00242E73" w:rsidRDefault="00A65609" w:rsidP="00503379">
            <w:pPr>
              <w:rPr>
                <w:rFonts w:ascii="Calibri" w:hAnsi="Calibri" w:cs="Calibri"/>
                <w:sz w:val="18"/>
                <w:szCs w:val="22"/>
              </w:rPr>
            </w:pPr>
          </w:p>
        </w:tc>
      </w:tr>
    </w:tbl>
    <w:p w14:paraId="774457B1" w14:textId="77777777" w:rsidR="00A65609" w:rsidRPr="00242E73" w:rsidRDefault="00A65609" w:rsidP="00503379">
      <w:pPr>
        <w:ind w:left="360"/>
        <w:rPr>
          <w:rFonts w:ascii="Calibri" w:hAnsi="Calibri" w:cs="Calibri"/>
          <w:sz w:val="18"/>
          <w:szCs w:val="22"/>
        </w:rPr>
      </w:pPr>
      <w:r w:rsidRPr="00242E73">
        <w:rPr>
          <w:rFonts w:ascii="Calibri" w:hAnsi="Calibri" w:cs="Calibri"/>
          <w:sz w:val="18"/>
          <w:szCs w:val="22"/>
        </w:rPr>
        <w:t xml:space="preserve"> </w:t>
      </w:r>
    </w:p>
    <w:p w14:paraId="774457B2" w14:textId="77777777" w:rsidR="00A65609" w:rsidRPr="00242E73" w:rsidRDefault="00A65609" w:rsidP="00D47696">
      <w:pPr>
        <w:ind w:left="709"/>
        <w:rPr>
          <w:rFonts w:ascii="Calibri" w:hAnsi="Calibri" w:cs="Calibri"/>
          <w:b/>
          <w:sz w:val="18"/>
          <w:szCs w:val="22"/>
          <w:u w:val="single"/>
        </w:rPr>
      </w:pPr>
      <w:r w:rsidRPr="00242E73">
        <w:rPr>
          <w:rFonts w:ascii="Calibri" w:hAnsi="Calibri" w:cs="Calibri"/>
          <w:b/>
          <w:sz w:val="18"/>
          <w:szCs w:val="22"/>
          <w:u w:val="single"/>
        </w:rPr>
        <w:t>Sousedící pozemky:</w:t>
      </w:r>
    </w:p>
    <w:p w14:paraId="774457B3" w14:textId="77777777" w:rsidR="00A65609" w:rsidRPr="00242E73" w:rsidRDefault="00800310" w:rsidP="00D47696">
      <w:pPr>
        <w:ind w:left="709"/>
        <w:rPr>
          <w:rFonts w:ascii="Calibri" w:hAnsi="Calibri" w:cs="Calibri"/>
          <w:sz w:val="18"/>
          <w:szCs w:val="22"/>
        </w:rPr>
      </w:pPr>
      <w:r>
        <w:rPr>
          <w:rFonts w:ascii="Calibri" w:hAnsi="Calibri" w:cs="Calibri"/>
          <w:sz w:val="18"/>
          <w:szCs w:val="22"/>
        </w:rPr>
        <w:t>522/1, 522/2, 524, 525, 3011</w:t>
      </w:r>
    </w:p>
    <w:p w14:paraId="774457B4" w14:textId="77777777" w:rsidR="00A65609" w:rsidRPr="00242E73" w:rsidRDefault="00A65609" w:rsidP="00D47696">
      <w:pPr>
        <w:ind w:left="709"/>
        <w:rPr>
          <w:rFonts w:ascii="Calibri" w:hAnsi="Calibri" w:cs="Calibri"/>
          <w:sz w:val="18"/>
          <w:szCs w:val="22"/>
        </w:rPr>
      </w:pPr>
      <w:r w:rsidRPr="00242E73">
        <w:rPr>
          <w:rFonts w:ascii="Calibri" w:hAnsi="Calibri" w:cs="Calibri"/>
          <w:sz w:val="18"/>
          <w:szCs w:val="22"/>
        </w:rPr>
        <w:t xml:space="preserve">v katastrálním území </w:t>
      </w:r>
      <w:r w:rsidR="00800310">
        <w:rPr>
          <w:rFonts w:ascii="Calibri" w:hAnsi="Calibri" w:cs="Calibri"/>
          <w:sz w:val="18"/>
          <w:szCs w:val="22"/>
        </w:rPr>
        <w:t>Opava-Předměstí</w:t>
      </w:r>
      <w:r w:rsidRPr="00242E73">
        <w:rPr>
          <w:rFonts w:ascii="Calibri" w:hAnsi="Calibri" w:cs="Calibri"/>
          <w:sz w:val="18"/>
          <w:szCs w:val="22"/>
        </w:rPr>
        <w:tab/>
      </w:r>
    </w:p>
    <w:p w14:paraId="774457B5" w14:textId="77777777" w:rsidR="00D47696" w:rsidRPr="00242E73" w:rsidRDefault="00D47696" w:rsidP="00D47696">
      <w:pPr>
        <w:ind w:left="709"/>
        <w:rPr>
          <w:rFonts w:ascii="Calibri" w:hAnsi="Calibri" w:cs="Calibri"/>
          <w:sz w:val="18"/>
          <w:szCs w:val="22"/>
        </w:rPr>
      </w:pPr>
    </w:p>
    <w:p w14:paraId="774457B6" w14:textId="77777777" w:rsidR="00A65609" w:rsidRPr="00242E73" w:rsidRDefault="00E456AE" w:rsidP="00D47696">
      <w:pPr>
        <w:pStyle w:val="VJTCalibrinadpis11Tun"/>
        <w:tabs>
          <w:tab w:val="clear" w:pos="1134"/>
          <w:tab w:val="clear" w:pos="1418"/>
        </w:tabs>
        <w:spacing w:before="0" w:after="0"/>
        <w:jc w:val="both"/>
        <w:rPr>
          <w:sz w:val="18"/>
        </w:rPr>
      </w:pPr>
      <w:r w:rsidRPr="00242E73">
        <w:rPr>
          <w:sz w:val="18"/>
        </w:rPr>
        <w:t>seznam pozemků podle katastru nemovitostí, na kterých vznikne ochranné a bezpečnostní pásmo</w:t>
      </w:r>
      <w:r w:rsidR="00D47696" w:rsidRPr="00242E73">
        <w:rPr>
          <w:sz w:val="18"/>
        </w:rPr>
        <w:t xml:space="preserve"> </w:t>
      </w:r>
      <w:r w:rsidRPr="00242E73">
        <w:rPr>
          <w:rFonts w:cs="Calibri"/>
          <w:sz w:val="18"/>
          <w:szCs w:val="22"/>
        </w:rPr>
        <w:t>Stávající</w:t>
      </w:r>
      <w:r w:rsidR="00A65609" w:rsidRPr="00242E73">
        <w:rPr>
          <w:rFonts w:cs="Calibri"/>
          <w:sz w:val="18"/>
          <w:szCs w:val="22"/>
        </w:rPr>
        <w:t xml:space="preserve"> ochranná a bezpečnostní pásma </w:t>
      </w:r>
    </w:p>
    <w:p w14:paraId="774457B7" w14:textId="77777777" w:rsidR="00A65609" w:rsidRPr="00242E73" w:rsidRDefault="00A65609" w:rsidP="00D47696">
      <w:pPr>
        <w:pStyle w:val="VJTCalibri11norzarvlevo"/>
        <w:ind w:left="709" w:firstLine="0"/>
        <w:rPr>
          <w:sz w:val="18"/>
        </w:rPr>
      </w:pPr>
      <w:r w:rsidRPr="00242E73">
        <w:rPr>
          <w:sz w:val="18"/>
        </w:rPr>
        <w:t>Lokalita výstavby navrhované stavby nespadá do zvláště chráněného území ve smyslu § 12, 13, 14 zákona č.114/1992 Sb., o ochraně přírody a krajiny. To znamená, že neleží na území národního parku, chráněné krajinné oblasti, přírodního parku, národní přírodní rezervace, přírodní rezervace, národní přírodní památky, přírodní památky ani přechodně chráněné plochy.</w:t>
      </w:r>
    </w:p>
    <w:p w14:paraId="774457B8" w14:textId="77777777" w:rsidR="00A65609" w:rsidRPr="00242E73" w:rsidRDefault="00A65609" w:rsidP="00D47696">
      <w:pPr>
        <w:pStyle w:val="VJTCalibri11norzarvlevo"/>
        <w:ind w:left="709" w:firstLine="0"/>
        <w:rPr>
          <w:sz w:val="18"/>
        </w:rPr>
      </w:pPr>
      <w:r w:rsidRPr="00242E73">
        <w:rPr>
          <w:sz w:val="18"/>
        </w:rPr>
        <w:t>Zájmový pozemek nepodléhá celoplošným ani lokálním ochranám dle zákona č. 114/1992 Sb., o ochraně přírody, a požadavkům zákona č. 289/1995 Sb., o lesích.</w:t>
      </w:r>
    </w:p>
    <w:p w14:paraId="774457B9" w14:textId="77777777" w:rsidR="00A65609" w:rsidRPr="00242E73" w:rsidRDefault="00A65609" w:rsidP="00D47696">
      <w:pPr>
        <w:pStyle w:val="VJTCalibri11norzarvlevo"/>
        <w:ind w:left="709" w:firstLine="0"/>
        <w:rPr>
          <w:rFonts w:eastAsia="Calibri" w:cs="Calibri"/>
          <w:sz w:val="18"/>
          <w:szCs w:val="22"/>
        </w:rPr>
      </w:pPr>
      <w:r w:rsidRPr="00242E73">
        <w:rPr>
          <w:rFonts w:eastAsia="Calibri" w:cs="Calibri"/>
          <w:sz w:val="18"/>
          <w:szCs w:val="22"/>
        </w:rPr>
        <w:t xml:space="preserve">Stávající objekty </w:t>
      </w:r>
      <w:r w:rsidR="00800310">
        <w:rPr>
          <w:rFonts w:eastAsia="Calibri" w:cs="Calibri"/>
          <w:sz w:val="18"/>
          <w:szCs w:val="22"/>
        </w:rPr>
        <w:t>ne</w:t>
      </w:r>
      <w:r w:rsidRPr="00242E73">
        <w:rPr>
          <w:rFonts w:eastAsia="Calibri" w:cs="Calibri"/>
          <w:sz w:val="18"/>
          <w:szCs w:val="22"/>
        </w:rPr>
        <w:t>leží v památkové zóně. Samotný objekt není památkově chráněná budova.</w:t>
      </w:r>
    </w:p>
    <w:p w14:paraId="774457BA" w14:textId="77777777" w:rsidR="00E456AE" w:rsidRPr="00242E73" w:rsidRDefault="00E456AE" w:rsidP="00D47696">
      <w:pPr>
        <w:pStyle w:val="VJTCalibri11norzarvlevo"/>
        <w:ind w:left="709" w:firstLine="0"/>
        <w:rPr>
          <w:rFonts w:cs="Calibri"/>
          <w:sz w:val="18"/>
          <w:szCs w:val="22"/>
        </w:rPr>
      </w:pPr>
      <w:r w:rsidRPr="00242E73">
        <w:rPr>
          <w:rFonts w:cs="Calibri"/>
          <w:sz w:val="18"/>
          <w:szCs w:val="22"/>
        </w:rPr>
        <w:t>Před zahájením výstavby budou všechny stávající inženýrské sítě vytýčeny.</w:t>
      </w:r>
      <w:r w:rsidR="00800310">
        <w:rPr>
          <w:rFonts w:cs="Calibri"/>
          <w:sz w:val="18"/>
          <w:szCs w:val="22"/>
        </w:rPr>
        <w:t xml:space="preserve"> Navržené zastřešení atria bude využívat pouze stávající vnitřní rozvody inženýrských sítí.</w:t>
      </w:r>
    </w:p>
    <w:p w14:paraId="774457BB" w14:textId="77777777" w:rsidR="00E456AE" w:rsidRPr="00242E73" w:rsidRDefault="00E456AE" w:rsidP="00503379">
      <w:pPr>
        <w:pStyle w:val="VJTCalibri11norzarvlevo"/>
        <w:rPr>
          <w:rFonts w:cs="Calibri"/>
          <w:sz w:val="18"/>
          <w:szCs w:val="22"/>
        </w:rPr>
      </w:pPr>
    </w:p>
    <w:p w14:paraId="774457BC" w14:textId="77777777" w:rsidR="00E456AE" w:rsidRPr="00242E73" w:rsidRDefault="00E456AE" w:rsidP="00D47696">
      <w:pPr>
        <w:pStyle w:val="VJTCalibri11norzarvlevo"/>
        <w:ind w:left="709" w:firstLine="0"/>
        <w:rPr>
          <w:rFonts w:eastAsia="Calibri" w:cs="Calibri"/>
          <w:b/>
          <w:sz w:val="18"/>
          <w:szCs w:val="22"/>
        </w:rPr>
      </w:pPr>
      <w:r w:rsidRPr="00242E73">
        <w:rPr>
          <w:rFonts w:eastAsia="Calibri" w:cs="Calibri"/>
          <w:b/>
          <w:sz w:val="18"/>
          <w:szCs w:val="22"/>
        </w:rPr>
        <w:t>Ochranná pásma inženýrských sítí</w:t>
      </w:r>
    </w:p>
    <w:p w14:paraId="774457BD" w14:textId="77777777" w:rsidR="00E456AE" w:rsidRPr="00242E73" w:rsidRDefault="00E456AE" w:rsidP="00D47696">
      <w:pPr>
        <w:pStyle w:val="VJTCalibri11norzarvlevo"/>
        <w:ind w:left="709" w:firstLine="0"/>
        <w:rPr>
          <w:rFonts w:cs="Calibri"/>
          <w:sz w:val="18"/>
          <w:szCs w:val="22"/>
        </w:rPr>
      </w:pPr>
      <w:r w:rsidRPr="00242E73">
        <w:rPr>
          <w:rFonts w:cs="Calibri"/>
          <w:sz w:val="18"/>
          <w:szCs w:val="22"/>
        </w:rPr>
        <w:t>Území je vybaveno všemi</w:t>
      </w:r>
      <w:r w:rsidRPr="00242E73">
        <w:rPr>
          <w:rFonts w:eastAsia="ArialNarrow" w:cs="Calibri"/>
          <w:sz w:val="18"/>
          <w:szCs w:val="22"/>
        </w:rPr>
        <w:t xml:space="preserve"> druhy potřebných energií a dopravně je napojeno na síť místních komunikací.</w:t>
      </w:r>
      <w:r w:rsidRPr="00242E73">
        <w:rPr>
          <w:rFonts w:cs="Calibri"/>
          <w:sz w:val="18"/>
          <w:szCs w:val="22"/>
        </w:rPr>
        <w:t xml:space="preserve"> Jsou zde stávající </w:t>
      </w:r>
      <w:r w:rsidR="00C143AC" w:rsidRPr="00242E73">
        <w:rPr>
          <w:rFonts w:cs="Calibri"/>
          <w:sz w:val="18"/>
          <w:szCs w:val="22"/>
        </w:rPr>
        <w:t>sítě – vodovod</w:t>
      </w:r>
      <w:r w:rsidRPr="00242E73">
        <w:rPr>
          <w:rFonts w:cs="Calibri"/>
          <w:sz w:val="18"/>
          <w:szCs w:val="22"/>
        </w:rPr>
        <w:t>, plynovod, podzemní i nadzemní vedení NN a VN, sdělovací kabely apod. Rozsah inženýrských sítí dotčených výstavbou bude upřesněn po vytýčení staveniště.</w:t>
      </w:r>
    </w:p>
    <w:p w14:paraId="774457BE" w14:textId="77777777" w:rsidR="00D47696" w:rsidRPr="00242E73" w:rsidRDefault="00D47696" w:rsidP="00D47696">
      <w:pPr>
        <w:pStyle w:val="VJTCalibri11norzarvlevo"/>
        <w:ind w:left="709" w:firstLine="0"/>
        <w:rPr>
          <w:rFonts w:cs="Calibri"/>
          <w:bCs/>
          <w:sz w:val="18"/>
          <w:szCs w:val="22"/>
        </w:rPr>
      </w:pPr>
    </w:p>
    <w:p w14:paraId="774457BF" w14:textId="77777777" w:rsidR="00E456AE" w:rsidRPr="00242E73" w:rsidRDefault="00E456AE" w:rsidP="00263AEC">
      <w:pPr>
        <w:pStyle w:val="VJTCalibri11norzarvlevo"/>
        <w:ind w:left="709" w:firstLine="0"/>
        <w:rPr>
          <w:rFonts w:cs="Calibri"/>
          <w:bCs/>
          <w:sz w:val="18"/>
          <w:szCs w:val="22"/>
        </w:rPr>
      </w:pPr>
      <w:r w:rsidRPr="00242E73">
        <w:rPr>
          <w:rFonts w:cs="Calibri"/>
          <w:bCs/>
          <w:sz w:val="18"/>
          <w:szCs w:val="22"/>
        </w:rPr>
        <w:t>Ochranná pásma inženýrských sítí a jejich šířky:</w:t>
      </w:r>
    </w:p>
    <w:p w14:paraId="774457C0" w14:textId="77777777" w:rsidR="00263AEC" w:rsidRPr="00242E73" w:rsidRDefault="00263AEC" w:rsidP="00263AEC">
      <w:pPr>
        <w:pStyle w:val="VJTCalibri11norzarvlevo"/>
        <w:ind w:left="709" w:firstLine="0"/>
        <w:rPr>
          <w:rFonts w:cs="Calibri"/>
          <w:bCs/>
          <w:sz w:val="18"/>
          <w:szCs w:val="22"/>
        </w:rPr>
      </w:pPr>
    </w:p>
    <w:p w14:paraId="774457C1" w14:textId="77777777" w:rsidR="00E456AE" w:rsidRPr="00242E73" w:rsidRDefault="00E456AE" w:rsidP="00263AEC">
      <w:pPr>
        <w:pStyle w:val="VJTCalibri11norzarvlevo"/>
        <w:ind w:left="709" w:firstLine="0"/>
        <w:rPr>
          <w:rFonts w:cs="Calibri"/>
          <w:b/>
          <w:bCs/>
          <w:i/>
          <w:sz w:val="18"/>
          <w:szCs w:val="22"/>
        </w:rPr>
      </w:pPr>
      <w:r w:rsidRPr="00242E73">
        <w:rPr>
          <w:rFonts w:cs="Calibri"/>
          <w:b/>
          <w:bCs/>
          <w:i/>
          <w:sz w:val="18"/>
          <w:szCs w:val="22"/>
        </w:rPr>
        <w:t>a) Elektroenergetická za</w:t>
      </w:r>
      <w:r w:rsidRPr="00242E73">
        <w:rPr>
          <w:rFonts w:cs="Calibri"/>
          <w:b/>
          <w:i/>
          <w:sz w:val="18"/>
          <w:szCs w:val="22"/>
        </w:rPr>
        <w:t>ř</w:t>
      </w:r>
      <w:r w:rsidRPr="00242E73">
        <w:rPr>
          <w:rFonts w:cs="Calibri"/>
          <w:b/>
          <w:bCs/>
          <w:i/>
          <w:sz w:val="18"/>
          <w:szCs w:val="22"/>
        </w:rPr>
        <w:t>ízení</w:t>
      </w:r>
    </w:p>
    <w:p w14:paraId="774457C2" w14:textId="77777777" w:rsidR="00E456AE" w:rsidRPr="00242E73" w:rsidRDefault="00E456AE" w:rsidP="00263AEC">
      <w:pPr>
        <w:pStyle w:val="VJTCalibri11norzarvlevo"/>
        <w:ind w:left="709" w:firstLine="0"/>
        <w:rPr>
          <w:rFonts w:cs="Calibri"/>
          <w:sz w:val="18"/>
          <w:szCs w:val="22"/>
        </w:rPr>
      </w:pPr>
      <w:r w:rsidRPr="00242E73">
        <w:rPr>
          <w:rFonts w:cs="Calibri"/>
          <w:sz w:val="18"/>
          <w:szCs w:val="22"/>
        </w:rPr>
        <w:t xml:space="preserve">I. </w:t>
      </w:r>
      <w:r w:rsidRPr="00242E73">
        <w:rPr>
          <w:rFonts w:cs="Calibri"/>
          <w:i/>
          <w:sz w:val="18"/>
          <w:szCs w:val="22"/>
        </w:rPr>
        <w:t>Nadzemní el. vedení</w:t>
      </w:r>
      <w:r w:rsidRPr="00242E73">
        <w:rPr>
          <w:rFonts w:cs="Calibri"/>
          <w:sz w:val="18"/>
          <w:szCs w:val="22"/>
        </w:rPr>
        <w:t xml:space="preserve"> – od krajního vodiče vedení na obě jeho strany je vzdálenost:</w:t>
      </w:r>
    </w:p>
    <w:p w14:paraId="774457C3" w14:textId="77777777" w:rsidR="00E456AE" w:rsidRPr="00242E73" w:rsidRDefault="00E456AE" w:rsidP="00263AEC">
      <w:pPr>
        <w:pStyle w:val="VJTCalibri11norzarvlevo"/>
        <w:ind w:left="709" w:firstLine="0"/>
        <w:rPr>
          <w:rFonts w:cs="Calibri"/>
          <w:sz w:val="18"/>
          <w:szCs w:val="22"/>
        </w:rPr>
      </w:pPr>
      <w:r w:rsidRPr="00242E73">
        <w:rPr>
          <w:rFonts w:cs="Calibri"/>
          <w:sz w:val="18"/>
          <w:szCs w:val="22"/>
        </w:rPr>
        <w:t xml:space="preserve">u napětí nad 1 </w:t>
      </w:r>
      <w:proofErr w:type="spellStart"/>
      <w:r w:rsidRPr="00242E73">
        <w:rPr>
          <w:rFonts w:cs="Calibri"/>
          <w:sz w:val="18"/>
          <w:szCs w:val="22"/>
        </w:rPr>
        <w:t>kV</w:t>
      </w:r>
      <w:proofErr w:type="spellEnd"/>
      <w:r w:rsidRPr="00242E73">
        <w:rPr>
          <w:rFonts w:cs="Calibri"/>
          <w:sz w:val="18"/>
          <w:szCs w:val="22"/>
        </w:rPr>
        <w:t xml:space="preserve"> a do 35 </w:t>
      </w:r>
      <w:proofErr w:type="spellStart"/>
      <w:r w:rsidRPr="00242E73">
        <w:rPr>
          <w:rFonts w:cs="Calibri"/>
          <w:sz w:val="18"/>
          <w:szCs w:val="22"/>
        </w:rPr>
        <w:t>kV</w:t>
      </w:r>
      <w:proofErr w:type="spellEnd"/>
      <w:r w:rsidRPr="00242E73">
        <w:rPr>
          <w:rFonts w:cs="Calibri"/>
          <w:sz w:val="18"/>
          <w:szCs w:val="22"/>
        </w:rPr>
        <w:t xml:space="preserve"> včetně</w:t>
      </w:r>
    </w:p>
    <w:p w14:paraId="774457C4" w14:textId="77777777" w:rsidR="00E456AE" w:rsidRPr="00242E73" w:rsidRDefault="00E456AE" w:rsidP="00FA5514">
      <w:pPr>
        <w:pStyle w:val="VJTCalibri11norzarvlevo"/>
        <w:numPr>
          <w:ilvl w:val="0"/>
          <w:numId w:val="41"/>
        </w:numPr>
        <w:rPr>
          <w:rFonts w:cs="Calibri"/>
          <w:sz w:val="18"/>
          <w:szCs w:val="22"/>
        </w:rPr>
      </w:pPr>
      <w:r w:rsidRPr="00242E73">
        <w:rPr>
          <w:rFonts w:cs="Calibri"/>
          <w:sz w:val="18"/>
          <w:szCs w:val="22"/>
        </w:rPr>
        <w:t>pro vodiče bez izolace</w:t>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t>7 m</w:t>
      </w:r>
    </w:p>
    <w:p w14:paraId="774457C5" w14:textId="77777777" w:rsidR="00E456AE" w:rsidRPr="00242E73" w:rsidRDefault="00E456AE" w:rsidP="00FA5514">
      <w:pPr>
        <w:pStyle w:val="VJTCalibri11norzarvlevo"/>
        <w:numPr>
          <w:ilvl w:val="0"/>
          <w:numId w:val="41"/>
        </w:numPr>
        <w:rPr>
          <w:rFonts w:cs="Calibri"/>
          <w:sz w:val="18"/>
          <w:szCs w:val="22"/>
        </w:rPr>
      </w:pPr>
      <w:r w:rsidRPr="00242E73">
        <w:rPr>
          <w:rFonts w:cs="Calibri"/>
          <w:sz w:val="18"/>
          <w:szCs w:val="22"/>
        </w:rPr>
        <w:t>pro vodiče s izolaci základní</w:t>
      </w:r>
      <w:r w:rsidRPr="00242E73">
        <w:rPr>
          <w:rFonts w:cs="Calibri"/>
          <w:sz w:val="18"/>
          <w:szCs w:val="22"/>
        </w:rPr>
        <w:tab/>
      </w:r>
      <w:r w:rsidRPr="00242E73">
        <w:rPr>
          <w:rFonts w:cs="Calibri"/>
          <w:sz w:val="18"/>
          <w:szCs w:val="22"/>
        </w:rPr>
        <w:tab/>
        <w:t xml:space="preserve">     </w:t>
      </w:r>
      <w:r w:rsidRPr="00242E73">
        <w:rPr>
          <w:rFonts w:cs="Calibri"/>
          <w:sz w:val="18"/>
          <w:szCs w:val="22"/>
        </w:rPr>
        <w:tab/>
      </w:r>
      <w:r w:rsidRPr="00242E73">
        <w:rPr>
          <w:rFonts w:cs="Calibri"/>
          <w:sz w:val="18"/>
          <w:szCs w:val="22"/>
        </w:rPr>
        <w:tab/>
      </w:r>
      <w:r w:rsidRPr="00242E73">
        <w:rPr>
          <w:rFonts w:cs="Calibri"/>
          <w:sz w:val="18"/>
          <w:szCs w:val="22"/>
        </w:rPr>
        <w:tab/>
        <w:t>2 m</w:t>
      </w:r>
    </w:p>
    <w:p w14:paraId="774457C6" w14:textId="77777777" w:rsidR="00E456AE" w:rsidRPr="00242E73" w:rsidRDefault="00E456AE" w:rsidP="00FA5514">
      <w:pPr>
        <w:pStyle w:val="VJTCalibri11norzarvlevo"/>
        <w:numPr>
          <w:ilvl w:val="0"/>
          <w:numId w:val="41"/>
        </w:numPr>
        <w:rPr>
          <w:rFonts w:cs="Calibri"/>
          <w:sz w:val="18"/>
          <w:szCs w:val="22"/>
        </w:rPr>
      </w:pPr>
      <w:r w:rsidRPr="00242E73">
        <w:rPr>
          <w:rFonts w:cs="Calibri"/>
          <w:sz w:val="18"/>
          <w:szCs w:val="22"/>
        </w:rPr>
        <w:t>pro vodiče závěsná kabelová vedení</w:t>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t>1 m</w:t>
      </w:r>
    </w:p>
    <w:p w14:paraId="774457C7"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 xml:space="preserve">u napětí nad 35 </w:t>
      </w:r>
      <w:proofErr w:type="spellStart"/>
      <w:r w:rsidRPr="00242E73">
        <w:rPr>
          <w:rFonts w:cs="Calibri"/>
          <w:sz w:val="18"/>
          <w:szCs w:val="22"/>
        </w:rPr>
        <w:t>kV</w:t>
      </w:r>
      <w:proofErr w:type="spellEnd"/>
      <w:r w:rsidRPr="00242E73">
        <w:rPr>
          <w:rFonts w:cs="Calibri"/>
          <w:sz w:val="18"/>
          <w:szCs w:val="22"/>
        </w:rPr>
        <w:t xml:space="preserve"> do 110 </w:t>
      </w:r>
      <w:proofErr w:type="spellStart"/>
      <w:r w:rsidRPr="00242E73">
        <w:rPr>
          <w:rFonts w:cs="Calibri"/>
          <w:sz w:val="18"/>
          <w:szCs w:val="22"/>
        </w:rPr>
        <w:t>kV</w:t>
      </w:r>
      <w:proofErr w:type="spellEnd"/>
      <w:r w:rsidRPr="00242E73">
        <w:rPr>
          <w:rFonts w:cs="Calibri"/>
          <w:sz w:val="18"/>
          <w:szCs w:val="22"/>
        </w:rPr>
        <w:t xml:space="preserve"> včetně</w:t>
      </w:r>
      <w:r w:rsidRPr="00242E73">
        <w:rPr>
          <w:rFonts w:cs="Calibri"/>
          <w:sz w:val="18"/>
          <w:szCs w:val="22"/>
        </w:rPr>
        <w:tab/>
        <w:t xml:space="preserve"> </w:t>
      </w:r>
      <w:r w:rsidRPr="00242E73">
        <w:rPr>
          <w:rFonts w:cs="Calibri"/>
          <w:sz w:val="18"/>
          <w:szCs w:val="22"/>
        </w:rPr>
        <w:tab/>
      </w:r>
      <w:r w:rsidRPr="00242E73">
        <w:rPr>
          <w:rFonts w:cs="Calibri"/>
          <w:sz w:val="18"/>
          <w:szCs w:val="22"/>
        </w:rPr>
        <w:tab/>
      </w:r>
      <w:r w:rsidRPr="00242E73">
        <w:rPr>
          <w:rFonts w:cs="Calibri"/>
          <w:sz w:val="18"/>
          <w:szCs w:val="22"/>
        </w:rPr>
        <w:tab/>
        <w:t>12 m</w:t>
      </w:r>
    </w:p>
    <w:p w14:paraId="774457C8"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 xml:space="preserve">u napětí nad 110 </w:t>
      </w:r>
      <w:proofErr w:type="spellStart"/>
      <w:r w:rsidRPr="00242E73">
        <w:rPr>
          <w:rFonts w:cs="Calibri"/>
          <w:sz w:val="18"/>
          <w:szCs w:val="22"/>
        </w:rPr>
        <w:t>kV</w:t>
      </w:r>
      <w:proofErr w:type="spellEnd"/>
      <w:r w:rsidRPr="00242E73">
        <w:rPr>
          <w:rFonts w:cs="Calibri"/>
          <w:sz w:val="18"/>
          <w:szCs w:val="22"/>
        </w:rPr>
        <w:t xml:space="preserve"> do 220 </w:t>
      </w:r>
      <w:proofErr w:type="spellStart"/>
      <w:r w:rsidRPr="00242E73">
        <w:rPr>
          <w:rFonts w:cs="Calibri"/>
          <w:sz w:val="18"/>
          <w:szCs w:val="22"/>
        </w:rPr>
        <w:t>kV</w:t>
      </w:r>
      <w:proofErr w:type="spellEnd"/>
      <w:r w:rsidRPr="00242E73">
        <w:rPr>
          <w:rFonts w:cs="Calibri"/>
          <w:sz w:val="18"/>
          <w:szCs w:val="22"/>
        </w:rPr>
        <w:t xml:space="preserve"> včetně</w:t>
      </w:r>
      <w:r w:rsidRPr="00242E73">
        <w:rPr>
          <w:rFonts w:cs="Calibri"/>
          <w:sz w:val="18"/>
          <w:szCs w:val="22"/>
        </w:rPr>
        <w:tab/>
        <w:t xml:space="preserve"> </w:t>
      </w:r>
      <w:r w:rsidRPr="00242E73">
        <w:rPr>
          <w:rFonts w:cs="Calibri"/>
          <w:sz w:val="18"/>
          <w:szCs w:val="22"/>
        </w:rPr>
        <w:tab/>
      </w:r>
      <w:r w:rsidRPr="00242E73">
        <w:rPr>
          <w:rFonts w:cs="Calibri"/>
          <w:sz w:val="18"/>
          <w:szCs w:val="22"/>
        </w:rPr>
        <w:tab/>
      </w:r>
      <w:r w:rsidRPr="00242E73">
        <w:rPr>
          <w:rFonts w:cs="Calibri"/>
          <w:sz w:val="18"/>
          <w:szCs w:val="22"/>
        </w:rPr>
        <w:tab/>
        <w:t>15 m</w:t>
      </w:r>
    </w:p>
    <w:p w14:paraId="774457C9"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 xml:space="preserve">u napětí nad 220 </w:t>
      </w:r>
      <w:proofErr w:type="spellStart"/>
      <w:r w:rsidRPr="00242E73">
        <w:rPr>
          <w:rFonts w:cs="Calibri"/>
          <w:sz w:val="18"/>
          <w:szCs w:val="22"/>
        </w:rPr>
        <w:t>kV</w:t>
      </w:r>
      <w:proofErr w:type="spellEnd"/>
      <w:r w:rsidRPr="00242E73">
        <w:rPr>
          <w:rFonts w:cs="Calibri"/>
          <w:sz w:val="18"/>
          <w:szCs w:val="22"/>
        </w:rPr>
        <w:t xml:space="preserve"> do 400 </w:t>
      </w:r>
      <w:proofErr w:type="spellStart"/>
      <w:r w:rsidRPr="00242E73">
        <w:rPr>
          <w:rFonts w:cs="Calibri"/>
          <w:sz w:val="18"/>
          <w:szCs w:val="22"/>
        </w:rPr>
        <w:t>kV</w:t>
      </w:r>
      <w:proofErr w:type="spellEnd"/>
      <w:r w:rsidRPr="00242E73">
        <w:rPr>
          <w:rFonts w:cs="Calibri"/>
          <w:sz w:val="18"/>
          <w:szCs w:val="22"/>
        </w:rPr>
        <w:t xml:space="preserve"> včetně</w:t>
      </w:r>
      <w:proofErr w:type="gramStart"/>
      <w:r w:rsidRPr="00242E73">
        <w:rPr>
          <w:rFonts w:cs="Calibri"/>
          <w:sz w:val="18"/>
          <w:szCs w:val="22"/>
        </w:rPr>
        <w:tab/>
        <w:t xml:space="preserve">  </w:t>
      </w:r>
      <w:r w:rsidRPr="00242E73">
        <w:rPr>
          <w:rFonts w:cs="Calibri"/>
          <w:sz w:val="18"/>
          <w:szCs w:val="22"/>
        </w:rPr>
        <w:tab/>
      </w:r>
      <w:proofErr w:type="gramEnd"/>
      <w:r w:rsidRPr="00242E73">
        <w:rPr>
          <w:rFonts w:cs="Calibri"/>
          <w:sz w:val="18"/>
          <w:szCs w:val="22"/>
        </w:rPr>
        <w:tab/>
      </w:r>
      <w:r w:rsidRPr="00242E73">
        <w:rPr>
          <w:rFonts w:cs="Calibri"/>
          <w:sz w:val="18"/>
          <w:szCs w:val="22"/>
        </w:rPr>
        <w:tab/>
        <w:t>20 m</w:t>
      </w:r>
    </w:p>
    <w:p w14:paraId="774457CA"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 xml:space="preserve">u napětí nad 400 </w:t>
      </w:r>
      <w:proofErr w:type="spellStart"/>
      <w:r w:rsidRPr="00242E73">
        <w:rPr>
          <w:rFonts w:cs="Calibri"/>
          <w:sz w:val="18"/>
          <w:szCs w:val="22"/>
        </w:rPr>
        <w:t>kV</w:t>
      </w:r>
      <w:proofErr w:type="spellEnd"/>
      <w:r w:rsidRPr="00242E73">
        <w:rPr>
          <w:rFonts w:cs="Calibri"/>
          <w:sz w:val="18"/>
          <w:szCs w:val="22"/>
        </w:rPr>
        <w:t xml:space="preserve"> </w:t>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t>30 m</w:t>
      </w:r>
    </w:p>
    <w:p w14:paraId="774457CB"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 xml:space="preserve">u zavěšeného kabelového vedení 110 </w:t>
      </w:r>
      <w:proofErr w:type="spellStart"/>
      <w:r w:rsidRPr="00242E73">
        <w:rPr>
          <w:rFonts w:cs="Calibri"/>
          <w:sz w:val="18"/>
          <w:szCs w:val="22"/>
        </w:rPr>
        <w:t>kV</w:t>
      </w:r>
      <w:proofErr w:type="spellEnd"/>
      <w:r w:rsidRPr="00242E73">
        <w:rPr>
          <w:rFonts w:cs="Calibri"/>
          <w:sz w:val="18"/>
          <w:szCs w:val="22"/>
        </w:rPr>
        <w:tab/>
      </w:r>
      <w:r w:rsidRPr="00242E73">
        <w:rPr>
          <w:rFonts w:cs="Calibri"/>
          <w:sz w:val="18"/>
          <w:szCs w:val="22"/>
        </w:rPr>
        <w:tab/>
      </w:r>
      <w:r w:rsidRPr="00242E73">
        <w:rPr>
          <w:rFonts w:cs="Calibri"/>
          <w:sz w:val="18"/>
          <w:szCs w:val="22"/>
        </w:rPr>
        <w:tab/>
      </w:r>
      <w:r w:rsidR="00C143AC">
        <w:rPr>
          <w:rFonts w:cs="Calibri"/>
          <w:sz w:val="18"/>
          <w:szCs w:val="22"/>
        </w:rPr>
        <w:tab/>
      </w:r>
      <w:r w:rsidRPr="00242E73">
        <w:rPr>
          <w:rFonts w:cs="Calibri"/>
          <w:sz w:val="18"/>
          <w:szCs w:val="22"/>
        </w:rPr>
        <w:t>2 m</w:t>
      </w:r>
    </w:p>
    <w:p w14:paraId="774457CC" w14:textId="77777777" w:rsidR="00E456AE" w:rsidRPr="00242E73" w:rsidRDefault="00E456AE" w:rsidP="00FA5514">
      <w:pPr>
        <w:pStyle w:val="VJTCalibri11norzarvlevo"/>
        <w:numPr>
          <w:ilvl w:val="0"/>
          <w:numId w:val="42"/>
        </w:numPr>
        <w:rPr>
          <w:rFonts w:cs="Calibri"/>
          <w:sz w:val="18"/>
          <w:szCs w:val="22"/>
        </w:rPr>
      </w:pPr>
      <w:r w:rsidRPr="00242E73">
        <w:rPr>
          <w:rFonts w:cs="Calibri"/>
          <w:sz w:val="18"/>
          <w:szCs w:val="22"/>
        </w:rPr>
        <w:t>u zařízení vlastní telekomunikační sítě držitele licence</w:t>
      </w:r>
      <w:r w:rsidRPr="00242E73">
        <w:rPr>
          <w:rFonts w:cs="Calibri"/>
          <w:sz w:val="18"/>
          <w:szCs w:val="22"/>
        </w:rPr>
        <w:tab/>
      </w:r>
      <w:r w:rsidR="00C143AC">
        <w:rPr>
          <w:rFonts w:cs="Calibri"/>
          <w:sz w:val="18"/>
          <w:szCs w:val="22"/>
        </w:rPr>
        <w:tab/>
      </w:r>
      <w:r w:rsidRPr="00242E73">
        <w:rPr>
          <w:rFonts w:cs="Calibri"/>
          <w:sz w:val="18"/>
          <w:szCs w:val="22"/>
        </w:rPr>
        <w:t>1 m</w:t>
      </w:r>
    </w:p>
    <w:p w14:paraId="774457CD" w14:textId="77777777" w:rsidR="00E456AE" w:rsidRPr="00242E73" w:rsidRDefault="00E456AE" w:rsidP="00FA5514">
      <w:pPr>
        <w:pStyle w:val="VJTCalibri11norzarvlevo"/>
        <w:numPr>
          <w:ilvl w:val="0"/>
          <w:numId w:val="41"/>
        </w:numPr>
        <w:rPr>
          <w:rFonts w:cs="Calibri"/>
          <w:sz w:val="18"/>
          <w:szCs w:val="22"/>
        </w:rPr>
      </w:pPr>
      <w:r w:rsidRPr="00242E73">
        <w:rPr>
          <w:rFonts w:cs="Calibri"/>
          <w:sz w:val="18"/>
          <w:szCs w:val="22"/>
        </w:rPr>
        <w:t xml:space="preserve">u stožárových elektrických stanic s převodem napětí z úrovně </w:t>
      </w:r>
      <w:r w:rsidRPr="00242E73">
        <w:rPr>
          <w:rFonts w:cs="Calibri"/>
          <w:sz w:val="18"/>
          <w:szCs w:val="22"/>
        </w:rPr>
        <w:tab/>
      </w:r>
      <w:r w:rsidR="00C143AC">
        <w:rPr>
          <w:rFonts w:cs="Calibri"/>
          <w:sz w:val="18"/>
          <w:szCs w:val="22"/>
        </w:rPr>
        <w:tab/>
      </w:r>
      <w:r w:rsidRPr="00242E73">
        <w:rPr>
          <w:rFonts w:cs="Calibri"/>
          <w:sz w:val="18"/>
          <w:szCs w:val="22"/>
        </w:rPr>
        <w:t>7 m</w:t>
      </w:r>
    </w:p>
    <w:p w14:paraId="774457CE" w14:textId="77777777" w:rsidR="001C6251" w:rsidRPr="00242E73" w:rsidRDefault="001C6251" w:rsidP="00263AEC">
      <w:pPr>
        <w:pStyle w:val="VJTCalibri11norzarvlevo"/>
        <w:ind w:left="709" w:firstLine="0"/>
        <w:rPr>
          <w:rFonts w:cs="Calibri"/>
          <w:sz w:val="18"/>
          <w:szCs w:val="22"/>
        </w:rPr>
      </w:pPr>
    </w:p>
    <w:p w14:paraId="774457CF" w14:textId="77777777" w:rsidR="00E456AE" w:rsidRPr="00242E73" w:rsidRDefault="00E456AE" w:rsidP="00263AEC">
      <w:pPr>
        <w:pStyle w:val="VJTCalibri11norzarvlevo"/>
        <w:ind w:left="709" w:firstLine="0"/>
        <w:rPr>
          <w:rFonts w:cs="Calibri"/>
          <w:sz w:val="18"/>
          <w:szCs w:val="22"/>
        </w:rPr>
      </w:pPr>
      <w:r w:rsidRPr="00242E73">
        <w:rPr>
          <w:rFonts w:cs="Calibri"/>
          <w:sz w:val="18"/>
          <w:szCs w:val="22"/>
        </w:rPr>
        <w:t xml:space="preserve">nad 1 </w:t>
      </w:r>
      <w:proofErr w:type="spellStart"/>
      <w:r w:rsidRPr="00242E73">
        <w:rPr>
          <w:rFonts w:cs="Calibri"/>
          <w:sz w:val="18"/>
          <w:szCs w:val="22"/>
        </w:rPr>
        <w:t>kV</w:t>
      </w:r>
      <w:proofErr w:type="spellEnd"/>
      <w:r w:rsidRPr="00242E73">
        <w:rPr>
          <w:rFonts w:cs="Calibri"/>
          <w:sz w:val="18"/>
          <w:szCs w:val="22"/>
        </w:rPr>
        <w:t xml:space="preserve"> do 52 </w:t>
      </w:r>
      <w:proofErr w:type="spellStart"/>
      <w:r w:rsidRPr="00242E73">
        <w:rPr>
          <w:rFonts w:cs="Calibri"/>
          <w:sz w:val="18"/>
          <w:szCs w:val="22"/>
        </w:rPr>
        <w:t>kV</w:t>
      </w:r>
      <w:proofErr w:type="spellEnd"/>
      <w:r w:rsidRPr="00242E73">
        <w:rPr>
          <w:rFonts w:cs="Calibri"/>
          <w:sz w:val="18"/>
          <w:szCs w:val="22"/>
        </w:rPr>
        <w:t xml:space="preserve"> na úroveň nízkého napětí</w:t>
      </w:r>
    </w:p>
    <w:p w14:paraId="774457D0" w14:textId="77777777" w:rsidR="00E456AE" w:rsidRPr="00242E73" w:rsidRDefault="00E456AE" w:rsidP="00263AEC">
      <w:pPr>
        <w:pStyle w:val="VJTCalibri11norzarvlevo"/>
        <w:ind w:left="709" w:firstLine="0"/>
        <w:rPr>
          <w:rFonts w:cs="Calibri"/>
          <w:sz w:val="18"/>
          <w:szCs w:val="22"/>
        </w:rPr>
      </w:pPr>
      <w:r w:rsidRPr="00242E73">
        <w:rPr>
          <w:rFonts w:cs="Calibri"/>
          <w:sz w:val="18"/>
          <w:szCs w:val="22"/>
        </w:rPr>
        <w:t xml:space="preserve">II. </w:t>
      </w:r>
      <w:r w:rsidRPr="00242E73">
        <w:rPr>
          <w:rFonts w:cs="Calibri"/>
          <w:i/>
          <w:sz w:val="18"/>
          <w:szCs w:val="22"/>
        </w:rPr>
        <w:t xml:space="preserve">Podzemní el. vedení </w:t>
      </w:r>
      <w:r w:rsidRPr="00242E73">
        <w:rPr>
          <w:rFonts w:cs="Calibri"/>
          <w:sz w:val="18"/>
          <w:szCs w:val="22"/>
        </w:rPr>
        <w:t>– po obou stranách krajního kabelu je vzdálenost:</w:t>
      </w:r>
    </w:p>
    <w:p w14:paraId="774457D1" w14:textId="77777777" w:rsidR="00E456AE" w:rsidRPr="00242E73" w:rsidRDefault="00E456AE" w:rsidP="00FA5514">
      <w:pPr>
        <w:pStyle w:val="VJTCalibri11norzarvlevo"/>
        <w:numPr>
          <w:ilvl w:val="0"/>
          <w:numId w:val="43"/>
        </w:numPr>
        <w:rPr>
          <w:rFonts w:cs="Calibri"/>
          <w:sz w:val="18"/>
          <w:szCs w:val="22"/>
        </w:rPr>
      </w:pPr>
      <w:r w:rsidRPr="00242E73">
        <w:rPr>
          <w:rFonts w:cs="Calibri"/>
          <w:sz w:val="18"/>
          <w:szCs w:val="22"/>
        </w:rPr>
        <w:t xml:space="preserve">do 110 </w:t>
      </w:r>
      <w:proofErr w:type="spellStart"/>
      <w:r w:rsidRPr="00242E73">
        <w:rPr>
          <w:rFonts w:cs="Calibri"/>
          <w:sz w:val="18"/>
          <w:szCs w:val="22"/>
        </w:rPr>
        <w:t>kV</w:t>
      </w:r>
      <w:proofErr w:type="spellEnd"/>
      <w:r w:rsidRPr="00242E73">
        <w:rPr>
          <w:rFonts w:cs="Calibri"/>
          <w:sz w:val="18"/>
          <w:szCs w:val="22"/>
        </w:rPr>
        <w:t xml:space="preserve"> včetně,</w:t>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t>1 m</w:t>
      </w:r>
    </w:p>
    <w:p w14:paraId="774457D2" w14:textId="77777777" w:rsidR="00E456AE" w:rsidRPr="00242E73" w:rsidRDefault="00E456AE" w:rsidP="00FA5514">
      <w:pPr>
        <w:pStyle w:val="VJTCalibri11norzarvlevo"/>
        <w:numPr>
          <w:ilvl w:val="0"/>
          <w:numId w:val="43"/>
        </w:numPr>
        <w:rPr>
          <w:rFonts w:cs="Calibri"/>
          <w:sz w:val="18"/>
          <w:szCs w:val="22"/>
        </w:rPr>
      </w:pPr>
      <w:r w:rsidRPr="00242E73">
        <w:rPr>
          <w:rFonts w:cs="Calibri"/>
          <w:sz w:val="18"/>
          <w:szCs w:val="22"/>
        </w:rPr>
        <w:t xml:space="preserve">nad 110 </w:t>
      </w:r>
      <w:proofErr w:type="spellStart"/>
      <w:r w:rsidRPr="00242E73">
        <w:rPr>
          <w:rFonts w:cs="Calibri"/>
          <w:sz w:val="18"/>
          <w:szCs w:val="22"/>
        </w:rPr>
        <w:t>kV</w:t>
      </w:r>
      <w:proofErr w:type="spellEnd"/>
      <w:r w:rsidRPr="00242E73">
        <w:rPr>
          <w:rFonts w:cs="Calibri"/>
          <w:sz w:val="18"/>
          <w:szCs w:val="22"/>
        </w:rPr>
        <w:t xml:space="preserve"> </w:t>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r>
      <w:r w:rsidRPr="00242E73">
        <w:rPr>
          <w:rFonts w:cs="Calibri"/>
          <w:sz w:val="18"/>
          <w:szCs w:val="22"/>
        </w:rPr>
        <w:tab/>
        <w:t>3 m</w:t>
      </w:r>
    </w:p>
    <w:p w14:paraId="774457D3" w14:textId="77777777" w:rsidR="00263AEC" w:rsidRPr="00242E73" w:rsidRDefault="00263AEC" w:rsidP="00503379">
      <w:pPr>
        <w:pStyle w:val="VJTCalibri11norzarvlevo"/>
        <w:rPr>
          <w:rFonts w:cs="Calibri"/>
          <w:sz w:val="18"/>
          <w:szCs w:val="22"/>
        </w:rPr>
      </w:pPr>
    </w:p>
    <w:p w14:paraId="774457D4" w14:textId="77777777" w:rsidR="00E456AE" w:rsidRPr="00242E73" w:rsidRDefault="00E456AE" w:rsidP="00EF1BF6">
      <w:pPr>
        <w:pStyle w:val="VJTCalibri11norzarvlevo"/>
        <w:ind w:left="709" w:firstLine="0"/>
        <w:rPr>
          <w:rFonts w:cs="Calibri"/>
          <w:b/>
          <w:bCs/>
          <w:i/>
          <w:sz w:val="18"/>
          <w:szCs w:val="22"/>
        </w:rPr>
      </w:pPr>
      <w:r w:rsidRPr="00242E73">
        <w:rPr>
          <w:rFonts w:cs="Calibri"/>
          <w:b/>
          <w:bCs/>
          <w:i/>
          <w:sz w:val="18"/>
          <w:szCs w:val="22"/>
        </w:rPr>
        <w:t>b) Plynárenská zařízení</w:t>
      </w:r>
    </w:p>
    <w:p w14:paraId="774457D5" w14:textId="77777777" w:rsidR="00E456AE" w:rsidRPr="00242E73" w:rsidRDefault="00E456AE" w:rsidP="00EF1BF6">
      <w:pPr>
        <w:pStyle w:val="VJTCalibri11norzarvlevo"/>
        <w:ind w:left="709" w:firstLine="0"/>
        <w:rPr>
          <w:rFonts w:cs="Calibri"/>
          <w:sz w:val="18"/>
          <w:szCs w:val="22"/>
        </w:rPr>
      </w:pPr>
      <w:r w:rsidRPr="00242E73">
        <w:rPr>
          <w:rFonts w:cs="Calibri"/>
          <w:sz w:val="18"/>
          <w:szCs w:val="22"/>
        </w:rPr>
        <w:lastRenderedPageBreak/>
        <w:t>Ochranným pásmem se rozumí souvislý prostor v bezprostřední blízkosti plynárenského zařízení vymezený svislými rovinami vedenými ve vodorovné vzdálenosti od jeho půdorysu.</w:t>
      </w:r>
    </w:p>
    <w:p w14:paraId="774457D6" w14:textId="77777777" w:rsidR="00E456AE" w:rsidRPr="00242E73" w:rsidRDefault="00E456AE" w:rsidP="00FA5514">
      <w:pPr>
        <w:pStyle w:val="VJTCalibri11norzarvlevo"/>
        <w:numPr>
          <w:ilvl w:val="0"/>
          <w:numId w:val="44"/>
        </w:numPr>
        <w:rPr>
          <w:rFonts w:cs="Calibri"/>
          <w:sz w:val="18"/>
          <w:szCs w:val="22"/>
        </w:rPr>
      </w:pPr>
      <w:r w:rsidRPr="00242E73">
        <w:rPr>
          <w:rFonts w:cs="Calibri"/>
          <w:sz w:val="18"/>
          <w:szCs w:val="22"/>
        </w:rPr>
        <w:t xml:space="preserve"> plynovody nízkotlaké a středotlaké v zastavěném území </w:t>
      </w:r>
      <w:r w:rsidRPr="00242E73">
        <w:rPr>
          <w:rFonts w:cs="Calibri"/>
          <w:sz w:val="18"/>
          <w:szCs w:val="22"/>
        </w:rPr>
        <w:tab/>
        <w:t>1 m od vnějšího okraje</w:t>
      </w:r>
    </w:p>
    <w:p w14:paraId="774457D7" w14:textId="77777777" w:rsidR="00E456AE" w:rsidRPr="00242E73" w:rsidRDefault="00E456AE" w:rsidP="00FA5514">
      <w:pPr>
        <w:pStyle w:val="VJTCalibri11norzarvlevo"/>
        <w:numPr>
          <w:ilvl w:val="0"/>
          <w:numId w:val="44"/>
        </w:numPr>
        <w:rPr>
          <w:rFonts w:cs="Calibri"/>
          <w:sz w:val="18"/>
          <w:szCs w:val="22"/>
        </w:rPr>
      </w:pPr>
      <w:r w:rsidRPr="00242E73">
        <w:rPr>
          <w:rFonts w:cs="Calibri"/>
          <w:sz w:val="18"/>
          <w:szCs w:val="22"/>
        </w:rPr>
        <w:t xml:space="preserve"> plynovody ostatní </w:t>
      </w:r>
      <w:r w:rsidRPr="00242E73">
        <w:rPr>
          <w:rFonts w:cs="Calibri"/>
          <w:sz w:val="18"/>
          <w:szCs w:val="22"/>
        </w:rPr>
        <w:tab/>
      </w:r>
      <w:r w:rsidRPr="00242E73">
        <w:rPr>
          <w:rFonts w:cs="Calibri"/>
          <w:sz w:val="18"/>
          <w:szCs w:val="22"/>
        </w:rPr>
        <w:tab/>
      </w:r>
      <w:r w:rsidR="00EF1BF6" w:rsidRPr="00242E73">
        <w:rPr>
          <w:rFonts w:cs="Calibri"/>
          <w:sz w:val="18"/>
          <w:szCs w:val="22"/>
        </w:rPr>
        <w:tab/>
      </w:r>
      <w:r w:rsidR="00EF1BF6" w:rsidRPr="00242E73">
        <w:rPr>
          <w:rFonts w:cs="Calibri"/>
          <w:sz w:val="18"/>
          <w:szCs w:val="22"/>
        </w:rPr>
        <w:tab/>
      </w:r>
      <w:r w:rsidR="00EF1BF6" w:rsidRPr="00242E73">
        <w:rPr>
          <w:rFonts w:cs="Calibri"/>
          <w:sz w:val="18"/>
          <w:szCs w:val="22"/>
        </w:rPr>
        <w:tab/>
      </w:r>
      <w:r w:rsidRPr="00242E73">
        <w:rPr>
          <w:rFonts w:cs="Calibri"/>
          <w:sz w:val="18"/>
          <w:szCs w:val="22"/>
        </w:rPr>
        <w:t>4 m od vnějšího okraje</w:t>
      </w:r>
    </w:p>
    <w:p w14:paraId="774457D8" w14:textId="77777777" w:rsidR="00EF1BF6" w:rsidRPr="00242E73" w:rsidRDefault="00EF1BF6" w:rsidP="00503379">
      <w:pPr>
        <w:pStyle w:val="VJTCalibri11norzarvlevo"/>
        <w:rPr>
          <w:rFonts w:cs="Calibri"/>
          <w:sz w:val="18"/>
          <w:szCs w:val="22"/>
        </w:rPr>
      </w:pPr>
    </w:p>
    <w:p w14:paraId="774457D9" w14:textId="77777777" w:rsidR="00E456AE" w:rsidRPr="00242E73" w:rsidRDefault="00E456AE" w:rsidP="00EF1BF6">
      <w:pPr>
        <w:pStyle w:val="VJTCalibri11norzarvlevo"/>
        <w:ind w:left="709" w:firstLine="0"/>
        <w:rPr>
          <w:rFonts w:cs="Calibri"/>
          <w:b/>
          <w:bCs/>
          <w:i/>
          <w:sz w:val="18"/>
          <w:szCs w:val="22"/>
        </w:rPr>
      </w:pPr>
      <w:r w:rsidRPr="00242E73">
        <w:rPr>
          <w:rFonts w:cs="Calibri"/>
          <w:b/>
          <w:bCs/>
          <w:i/>
          <w:sz w:val="18"/>
          <w:szCs w:val="22"/>
        </w:rPr>
        <w:t>c) Vodovod a kanalizace</w:t>
      </w:r>
    </w:p>
    <w:p w14:paraId="774457DA" w14:textId="77777777" w:rsidR="00E456AE" w:rsidRPr="00242E73" w:rsidRDefault="00E456AE" w:rsidP="00FA5514">
      <w:pPr>
        <w:pStyle w:val="VJTCalibri11norzarvlevo"/>
        <w:numPr>
          <w:ilvl w:val="0"/>
          <w:numId w:val="45"/>
        </w:numPr>
        <w:rPr>
          <w:rFonts w:cs="Calibri"/>
          <w:sz w:val="18"/>
          <w:szCs w:val="22"/>
        </w:rPr>
      </w:pPr>
      <w:r w:rsidRPr="00242E73">
        <w:rPr>
          <w:rFonts w:cs="Calibri"/>
          <w:sz w:val="18"/>
          <w:szCs w:val="22"/>
        </w:rPr>
        <w:t>do DN 500 včetně</w:t>
      </w:r>
      <w:r w:rsidRPr="00242E73">
        <w:rPr>
          <w:rFonts w:cs="Calibri"/>
          <w:sz w:val="18"/>
          <w:szCs w:val="22"/>
        </w:rPr>
        <w:tab/>
      </w:r>
      <w:r w:rsidRPr="00242E73">
        <w:rPr>
          <w:rFonts w:cs="Calibri"/>
          <w:sz w:val="18"/>
          <w:szCs w:val="22"/>
        </w:rPr>
        <w:tab/>
      </w:r>
      <w:r w:rsidR="000E4A90">
        <w:rPr>
          <w:rFonts w:cs="Calibri"/>
          <w:sz w:val="18"/>
          <w:szCs w:val="22"/>
        </w:rPr>
        <w:tab/>
      </w:r>
      <w:r w:rsidR="000E4A90">
        <w:rPr>
          <w:rFonts w:cs="Calibri"/>
          <w:sz w:val="18"/>
          <w:szCs w:val="22"/>
        </w:rPr>
        <w:tab/>
      </w:r>
      <w:r w:rsidR="00C143AC">
        <w:rPr>
          <w:rFonts w:cs="Calibri"/>
          <w:sz w:val="18"/>
          <w:szCs w:val="22"/>
        </w:rPr>
        <w:tab/>
      </w:r>
      <w:r w:rsidRPr="00242E73">
        <w:rPr>
          <w:rFonts w:cs="Calibri"/>
          <w:sz w:val="18"/>
          <w:szCs w:val="22"/>
        </w:rPr>
        <w:t>1,5 m od vnějšího okraje</w:t>
      </w:r>
    </w:p>
    <w:p w14:paraId="774457DB" w14:textId="77777777" w:rsidR="00E456AE" w:rsidRPr="00242E73" w:rsidRDefault="00E456AE" w:rsidP="00FA5514">
      <w:pPr>
        <w:pStyle w:val="VJTCalibri11norzarvlevo"/>
        <w:numPr>
          <w:ilvl w:val="0"/>
          <w:numId w:val="45"/>
        </w:numPr>
        <w:rPr>
          <w:rFonts w:cs="Calibri"/>
          <w:sz w:val="18"/>
          <w:szCs w:val="22"/>
        </w:rPr>
      </w:pPr>
      <w:r w:rsidRPr="00242E73">
        <w:rPr>
          <w:rFonts w:cs="Calibri"/>
          <w:sz w:val="18"/>
          <w:szCs w:val="22"/>
        </w:rPr>
        <w:t xml:space="preserve">nad DN 500 </w:t>
      </w:r>
      <w:r w:rsidRPr="00242E73">
        <w:rPr>
          <w:rFonts w:cs="Calibri"/>
          <w:sz w:val="18"/>
          <w:szCs w:val="22"/>
        </w:rPr>
        <w:tab/>
      </w:r>
      <w:r w:rsidRPr="00242E73">
        <w:rPr>
          <w:rFonts w:cs="Calibri"/>
          <w:sz w:val="18"/>
          <w:szCs w:val="22"/>
        </w:rPr>
        <w:tab/>
      </w:r>
      <w:r w:rsidR="000E4A90">
        <w:rPr>
          <w:rFonts w:cs="Calibri"/>
          <w:sz w:val="18"/>
          <w:szCs w:val="22"/>
        </w:rPr>
        <w:tab/>
      </w:r>
      <w:r w:rsidR="000E4A90">
        <w:rPr>
          <w:rFonts w:cs="Calibri"/>
          <w:sz w:val="18"/>
          <w:szCs w:val="22"/>
        </w:rPr>
        <w:tab/>
      </w:r>
      <w:r w:rsidRPr="00242E73">
        <w:rPr>
          <w:rFonts w:cs="Calibri"/>
          <w:sz w:val="18"/>
          <w:szCs w:val="22"/>
        </w:rPr>
        <w:tab/>
        <w:t>2,5 m od vnějšího okraje</w:t>
      </w:r>
    </w:p>
    <w:p w14:paraId="774457DC" w14:textId="77777777" w:rsidR="00E456AE" w:rsidRPr="00242E73" w:rsidRDefault="00E456AE" w:rsidP="00EF1BF6">
      <w:pPr>
        <w:pStyle w:val="VJTCalibri11norzarvlevo"/>
        <w:ind w:left="709" w:firstLine="0"/>
        <w:rPr>
          <w:rFonts w:cs="Calibri"/>
          <w:sz w:val="18"/>
          <w:szCs w:val="22"/>
        </w:rPr>
      </w:pPr>
      <w:r w:rsidRPr="00242E73">
        <w:rPr>
          <w:rFonts w:cs="Calibri"/>
          <w:sz w:val="18"/>
          <w:szCs w:val="22"/>
        </w:rPr>
        <w:t>U vodovodních řadů nebo kanalizačních stok o průměru nad 200 mm, jejichž dno je uloženo v hloubce větší než 2,5 m pod upraveným povrchem, se vzdálenosti od vnějšího líce zvyšují o 1,0 m.</w:t>
      </w:r>
    </w:p>
    <w:p w14:paraId="774457DD" w14:textId="77777777" w:rsidR="00E456AE" w:rsidRPr="00242E73" w:rsidRDefault="00E456AE" w:rsidP="00EF1BF6">
      <w:pPr>
        <w:pStyle w:val="VJTCalibri11norzarvlevo"/>
        <w:ind w:left="709" w:firstLine="0"/>
        <w:rPr>
          <w:rStyle w:val="FontStyle27"/>
          <w:rFonts w:ascii="Calibri" w:hAnsi="Calibri" w:cs="Calibri"/>
          <w:b w:val="0"/>
          <w:color w:val="auto"/>
          <w:sz w:val="18"/>
          <w:szCs w:val="22"/>
        </w:rPr>
      </w:pPr>
      <w:r w:rsidRPr="00242E73">
        <w:rPr>
          <w:rStyle w:val="FontStyle27"/>
          <w:rFonts w:ascii="Calibri" w:hAnsi="Calibri" w:cs="Calibri"/>
          <w:b w:val="0"/>
          <w:color w:val="auto"/>
          <w:sz w:val="18"/>
          <w:szCs w:val="22"/>
        </w:rPr>
        <w:t>V ochranném pásmu nelze umisťovat zařízení staveniště, budovat stavby a konstrukce trvalého nebo dočasného charakteru s výjimkou úpravy povrchu a staveb inženýrských sítí, pro které platí ČSN 73 6005.</w:t>
      </w:r>
    </w:p>
    <w:p w14:paraId="774457DE" w14:textId="77777777" w:rsidR="00EF1BF6" w:rsidRPr="00242E73" w:rsidRDefault="00EF1BF6" w:rsidP="00EF1BF6">
      <w:pPr>
        <w:pStyle w:val="VJTCalibri11norzarvlevo"/>
        <w:ind w:left="709" w:firstLine="0"/>
        <w:rPr>
          <w:rFonts w:cs="Calibri"/>
          <w:bCs/>
          <w:sz w:val="18"/>
          <w:szCs w:val="22"/>
        </w:rPr>
      </w:pPr>
    </w:p>
    <w:p w14:paraId="774457DF" w14:textId="77777777" w:rsidR="00E456AE" w:rsidRPr="00242E73" w:rsidRDefault="00E456AE" w:rsidP="00EF1BF6">
      <w:pPr>
        <w:pStyle w:val="VJTCalibri11norzarvlevo"/>
        <w:ind w:left="709" w:firstLine="0"/>
        <w:rPr>
          <w:rFonts w:cs="Calibri"/>
          <w:b/>
          <w:bCs/>
          <w:i/>
          <w:sz w:val="18"/>
          <w:szCs w:val="22"/>
        </w:rPr>
      </w:pPr>
      <w:r w:rsidRPr="00242E73">
        <w:rPr>
          <w:rFonts w:cs="Calibri"/>
          <w:b/>
          <w:bCs/>
          <w:i/>
          <w:sz w:val="18"/>
          <w:szCs w:val="22"/>
        </w:rPr>
        <w:t xml:space="preserve">d) Komunikační vedení </w:t>
      </w:r>
    </w:p>
    <w:p w14:paraId="774457E0" w14:textId="77777777" w:rsidR="00E456AE" w:rsidRPr="00242E73" w:rsidRDefault="00E456AE" w:rsidP="00EF1BF6">
      <w:pPr>
        <w:pStyle w:val="VJTCalibri11norzarvlevo"/>
        <w:ind w:left="709" w:firstLine="0"/>
        <w:rPr>
          <w:rFonts w:cs="Calibri"/>
          <w:sz w:val="18"/>
          <w:szCs w:val="22"/>
        </w:rPr>
      </w:pPr>
      <w:r w:rsidRPr="00242E73">
        <w:rPr>
          <w:rFonts w:cs="Calibri"/>
          <w:sz w:val="18"/>
          <w:szCs w:val="22"/>
        </w:rPr>
        <w:t>Tato ochranná pásma stanovuje zákon o telekomunikacích (zákon 127/2005 Sb.) a příslušné prováděcí vyhlášky.</w:t>
      </w:r>
    </w:p>
    <w:p w14:paraId="774457E1" w14:textId="77777777" w:rsidR="00EF1BF6" w:rsidRPr="00242E73" w:rsidRDefault="00EF1BF6" w:rsidP="00EF1BF6">
      <w:pPr>
        <w:pStyle w:val="VJTCalibri11norzarvlevo"/>
        <w:ind w:left="709" w:firstLine="0"/>
        <w:rPr>
          <w:rFonts w:cs="Calibri"/>
          <w:sz w:val="18"/>
          <w:szCs w:val="22"/>
        </w:rPr>
      </w:pPr>
    </w:p>
    <w:p w14:paraId="774457E2" w14:textId="77777777" w:rsidR="00E456AE" w:rsidRPr="00242E73" w:rsidRDefault="00E456AE" w:rsidP="00EF1BF6">
      <w:pPr>
        <w:pStyle w:val="VJTCalibri11norzarvlevo"/>
        <w:ind w:left="709" w:firstLine="0"/>
        <w:rPr>
          <w:rFonts w:cs="Calibri"/>
          <w:sz w:val="18"/>
          <w:szCs w:val="22"/>
          <w:u w:val="single"/>
        </w:rPr>
      </w:pPr>
      <w:r w:rsidRPr="00242E73">
        <w:rPr>
          <w:rFonts w:cs="Calibri"/>
          <w:b/>
          <w:bCs/>
          <w:i/>
          <w:sz w:val="18"/>
          <w:szCs w:val="22"/>
        </w:rPr>
        <w:t xml:space="preserve">Podzemní komunikační </w:t>
      </w:r>
      <w:r w:rsidR="00C143AC" w:rsidRPr="00242E73">
        <w:rPr>
          <w:rFonts w:cs="Calibri"/>
          <w:b/>
          <w:bCs/>
          <w:i/>
          <w:sz w:val="18"/>
          <w:szCs w:val="22"/>
        </w:rPr>
        <w:t>vedení</w:t>
      </w:r>
      <w:r w:rsidR="00C143AC" w:rsidRPr="00242E73">
        <w:rPr>
          <w:rFonts w:cs="Calibri"/>
          <w:bCs/>
          <w:i/>
          <w:sz w:val="18"/>
          <w:szCs w:val="22"/>
        </w:rPr>
        <w:t xml:space="preserve"> – ochranné</w:t>
      </w:r>
      <w:r w:rsidRPr="00242E73">
        <w:rPr>
          <w:rFonts w:cs="Calibri"/>
          <w:sz w:val="18"/>
          <w:szCs w:val="22"/>
        </w:rPr>
        <w:t xml:space="preserve"> pásmo podzemního komunikačního vedení vzniká dnem nabytí právní moci rozhodnutí vydaného podle stavebního zákona. Ochranné pásmo podzemního komunikačního vedení činí 1,5 m po obou stranách krajního vedení.</w:t>
      </w:r>
    </w:p>
    <w:p w14:paraId="774457E3" w14:textId="77777777" w:rsidR="00E456AE" w:rsidRPr="00242E73" w:rsidRDefault="00E456AE" w:rsidP="00C143AC">
      <w:pPr>
        <w:pStyle w:val="VJTCalibri11norzarvlevo"/>
        <w:ind w:left="709" w:firstLine="0"/>
        <w:rPr>
          <w:rFonts w:cs="Calibri"/>
          <w:sz w:val="18"/>
          <w:szCs w:val="22"/>
        </w:rPr>
      </w:pPr>
      <w:r w:rsidRPr="00242E73">
        <w:rPr>
          <w:rFonts w:cs="Calibri"/>
          <w:sz w:val="18"/>
          <w:szCs w:val="22"/>
        </w:rPr>
        <w:t>Podzemním komunikačním vedením se rozumí kabelové vedení, včetně kabelových souborů a zařízení uložených pod povrchem země a kabelových rozvaděčů umístěných nad úrovní terénu. Kabelovými soubory a zařízeními jsou zejména spojky, kabelové doplňky, průběžné zesilovače, opakovače, zařízení k ochraně kabelu před korozí, před přepětím, zařízení pro tlakovou ochranu kabelu, ochranné trubky kabelů. Vytyčovacími body podzemního komunikačního vedení jsou kabelové označníky, patníky nebo sloupky určující polohu kabelových souborů a zařízení, křižovatky kabelů s komunikacemi, dráhou, vodními toky, polohové změny trasy kabelu v obcích nebo ve volném terénu.</w:t>
      </w:r>
    </w:p>
    <w:p w14:paraId="774457E4" w14:textId="77777777" w:rsidR="00E456AE" w:rsidRPr="00242E73" w:rsidRDefault="00E456AE" w:rsidP="00EF1BF6">
      <w:pPr>
        <w:pStyle w:val="VJTCalibri11norzarvlevo"/>
        <w:ind w:left="709" w:firstLine="0"/>
        <w:rPr>
          <w:rFonts w:cs="Calibri"/>
          <w:sz w:val="18"/>
          <w:szCs w:val="22"/>
        </w:rPr>
      </w:pPr>
      <w:r w:rsidRPr="00242E73">
        <w:rPr>
          <w:rFonts w:cs="Calibri"/>
          <w:sz w:val="18"/>
          <w:szCs w:val="22"/>
        </w:rPr>
        <w:t>V ochranném pásmu podzemního komunikačního vedení je zakázáno:</w:t>
      </w:r>
    </w:p>
    <w:p w14:paraId="774457E5" w14:textId="77777777" w:rsidR="00E456AE" w:rsidRPr="00242E73" w:rsidRDefault="00E456AE" w:rsidP="00FA5514">
      <w:pPr>
        <w:pStyle w:val="VJTCalibri11norzarvlevo"/>
        <w:numPr>
          <w:ilvl w:val="0"/>
          <w:numId w:val="44"/>
        </w:numPr>
        <w:rPr>
          <w:rFonts w:cs="Calibri"/>
          <w:sz w:val="18"/>
          <w:szCs w:val="22"/>
        </w:rPr>
      </w:pPr>
      <w:r w:rsidRPr="00242E73">
        <w:rPr>
          <w:rFonts w:cs="Calibri"/>
          <w:sz w:val="18"/>
          <w:szCs w:val="22"/>
        </w:rPr>
        <w:t>bez souhlasu jeho vlastníka nebo rozhodnutí stavebního úřadu provádět zemní práce nebo terénní úpravy,</w:t>
      </w:r>
    </w:p>
    <w:p w14:paraId="774457E6" w14:textId="77777777" w:rsidR="00E456AE" w:rsidRPr="00242E73" w:rsidRDefault="00E456AE" w:rsidP="00C143AC">
      <w:pPr>
        <w:pStyle w:val="VJTCalibri11norzarvlevo"/>
        <w:numPr>
          <w:ilvl w:val="0"/>
          <w:numId w:val="44"/>
        </w:numPr>
        <w:rPr>
          <w:rFonts w:cs="Calibri"/>
          <w:sz w:val="18"/>
          <w:szCs w:val="22"/>
        </w:rPr>
      </w:pPr>
      <w:r w:rsidRPr="00242E73">
        <w:rPr>
          <w:rFonts w:cs="Calibri"/>
          <w:sz w:val="18"/>
          <w:szCs w:val="22"/>
        </w:rPr>
        <w:t>bez souhlasu jeho vlastníka nebo rozhodnutí stavebního úřadu zřizovat stavby či umísťovat konstrukce nebo jiná podobná zařízení,</w:t>
      </w:r>
    </w:p>
    <w:p w14:paraId="774457E7" w14:textId="77777777" w:rsidR="00E456AE" w:rsidRPr="00242E73" w:rsidRDefault="00E456AE" w:rsidP="00FA5514">
      <w:pPr>
        <w:pStyle w:val="VJTCalibri11norzarvlevo"/>
        <w:numPr>
          <w:ilvl w:val="0"/>
          <w:numId w:val="44"/>
        </w:numPr>
        <w:rPr>
          <w:rFonts w:cs="Calibri"/>
          <w:sz w:val="18"/>
          <w:szCs w:val="22"/>
        </w:rPr>
      </w:pPr>
      <w:r w:rsidRPr="00242E73">
        <w:rPr>
          <w:rFonts w:cs="Calibri"/>
          <w:sz w:val="18"/>
          <w:szCs w:val="22"/>
        </w:rPr>
        <w:t>bez souhlasu jeho vlastníka vysazovat trvalé porosty. Činnosti v ochranném pásmu podzemního komunikačního vedení, které by znemožňovaly nebo podstatně znesnadňovaly přístup k tomuto vedení nebo které by mohly ohrozit bezpečnost a</w:t>
      </w:r>
      <w:r w:rsidR="00AD2D80" w:rsidRPr="00242E73">
        <w:rPr>
          <w:rFonts w:cs="Calibri"/>
          <w:sz w:val="18"/>
          <w:szCs w:val="22"/>
        </w:rPr>
        <w:t xml:space="preserve"> </w:t>
      </w:r>
      <w:r w:rsidRPr="00242E73">
        <w:rPr>
          <w:rFonts w:cs="Calibri"/>
          <w:sz w:val="18"/>
          <w:szCs w:val="22"/>
        </w:rPr>
        <w:t>spolehlivost jeho provozu, je možné vykonávat jen po předchozím souhlasu vlastníka vedení.</w:t>
      </w:r>
    </w:p>
    <w:p w14:paraId="774457E8" w14:textId="77777777" w:rsidR="00EF1BF6" w:rsidRPr="00242E73" w:rsidRDefault="00EF1BF6" w:rsidP="00EF1BF6">
      <w:pPr>
        <w:pStyle w:val="VJTCalibri11norzarvlevo"/>
        <w:ind w:left="1429" w:firstLine="0"/>
        <w:rPr>
          <w:rFonts w:cs="Calibri"/>
          <w:sz w:val="18"/>
          <w:szCs w:val="22"/>
        </w:rPr>
      </w:pPr>
    </w:p>
    <w:p w14:paraId="774457E9" w14:textId="77777777" w:rsidR="00C143AC" w:rsidRDefault="00E456AE" w:rsidP="00C143AC">
      <w:pPr>
        <w:pStyle w:val="VJTCalibri11norzarvlevo"/>
        <w:ind w:left="709" w:firstLine="0"/>
        <w:rPr>
          <w:rFonts w:cs="Calibri"/>
          <w:sz w:val="18"/>
          <w:szCs w:val="22"/>
        </w:rPr>
      </w:pPr>
      <w:r w:rsidRPr="00242E73">
        <w:rPr>
          <w:rFonts w:cs="Calibri"/>
          <w:b/>
          <w:bCs/>
          <w:i/>
          <w:sz w:val="18"/>
          <w:szCs w:val="22"/>
        </w:rPr>
        <w:t xml:space="preserve">Nadzemní komunikační </w:t>
      </w:r>
      <w:r w:rsidR="00C143AC" w:rsidRPr="00242E73">
        <w:rPr>
          <w:rFonts w:cs="Calibri"/>
          <w:b/>
          <w:bCs/>
          <w:i/>
          <w:sz w:val="18"/>
          <w:szCs w:val="22"/>
        </w:rPr>
        <w:t>vedení</w:t>
      </w:r>
      <w:r w:rsidR="00C143AC" w:rsidRPr="00242E73">
        <w:rPr>
          <w:rFonts w:cs="Calibri"/>
          <w:bCs/>
          <w:sz w:val="18"/>
          <w:szCs w:val="22"/>
        </w:rPr>
        <w:t xml:space="preserve"> – ochranné</w:t>
      </w:r>
      <w:r w:rsidRPr="00242E73">
        <w:rPr>
          <w:rFonts w:cs="Calibri"/>
          <w:sz w:val="18"/>
          <w:szCs w:val="22"/>
        </w:rPr>
        <w:t xml:space="preserve"> pásmo nadzemního komunikačního vedení vzniká dnem nabytí právní moci rozhodnutí vydaného podle stavebního zákona. Parametry tohoto ochranného pásma, rozsah omezení a podmínky ochrany stanoví na návrh vlastníka tohoto vedení příslušný stavební úřad ve svém rozhodnutí. Nadzemním komunikačním vedením se rozumí drátové, kabelové nebo bezdrátové vedení, včetně souvisejícího elektronického komunikačního zařízení, postavené nad zemí, vně nebo uvnitř budov.</w:t>
      </w:r>
    </w:p>
    <w:p w14:paraId="774457EA" w14:textId="77777777" w:rsidR="00E456AE" w:rsidRPr="00242E73" w:rsidRDefault="00E456AE" w:rsidP="00C143AC">
      <w:pPr>
        <w:pStyle w:val="VJTCalibri11norzarvlevo"/>
        <w:ind w:left="709" w:firstLine="0"/>
        <w:rPr>
          <w:rFonts w:cs="Calibri"/>
          <w:sz w:val="18"/>
          <w:szCs w:val="22"/>
        </w:rPr>
      </w:pPr>
      <w:r w:rsidRPr="00242E73">
        <w:rPr>
          <w:rFonts w:cs="Calibri"/>
          <w:sz w:val="18"/>
          <w:szCs w:val="22"/>
        </w:rPr>
        <w:t>V zastavěných územích, podobně jako v případě rozvodů vody a kanalizace platí vzdálenosti, hloubky</w:t>
      </w:r>
      <w:r w:rsidR="00C143AC">
        <w:rPr>
          <w:rFonts w:cs="Calibri"/>
          <w:sz w:val="18"/>
          <w:szCs w:val="22"/>
        </w:rPr>
        <w:t xml:space="preserve"> </w:t>
      </w:r>
      <w:r w:rsidRPr="00242E73">
        <w:rPr>
          <w:rFonts w:cs="Calibri"/>
          <w:sz w:val="18"/>
          <w:szCs w:val="22"/>
        </w:rPr>
        <w:t>a odstupy od ostatních vedení stanovené v ČSN 73 6005 – Prostorové uspořádání sítí technického vybavení.</w:t>
      </w:r>
    </w:p>
    <w:p w14:paraId="774457EB" w14:textId="77777777" w:rsidR="00A65609" w:rsidRPr="00242E73" w:rsidRDefault="00A65609" w:rsidP="00503379">
      <w:pPr>
        <w:ind w:left="360"/>
        <w:rPr>
          <w:rFonts w:ascii="Calibri" w:hAnsi="Calibri" w:cs="Calibri"/>
          <w:sz w:val="18"/>
          <w:szCs w:val="22"/>
        </w:rPr>
      </w:pPr>
    </w:p>
    <w:p w14:paraId="774457EC" w14:textId="77777777" w:rsidR="00A65609" w:rsidRPr="00242E73" w:rsidRDefault="00A65609" w:rsidP="009C5BBB">
      <w:pPr>
        <w:pStyle w:val="VJTCalibri11norzarvlevo"/>
        <w:ind w:firstLine="0"/>
        <w:rPr>
          <w:sz w:val="18"/>
          <w:highlight w:val="yellow"/>
        </w:rPr>
      </w:pPr>
    </w:p>
    <w:p w14:paraId="774457ED" w14:textId="77777777" w:rsidR="009C5BBB" w:rsidRPr="00242E73" w:rsidRDefault="009C5BBB" w:rsidP="009C5BBB">
      <w:pPr>
        <w:pStyle w:val="VJTCalibri11norzarvlevo"/>
        <w:ind w:firstLine="0"/>
        <w:rPr>
          <w:sz w:val="18"/>
          <w:highlight w:val="yellow"/>
        </w:rPr>
      </w:pPr>
    </w:p>
    <w:p w14:paraId="774457EE" w14:textId="77777777" w:rsidR="006069D1" w:rsidRPr="00242E73" w:rsidRDefault="00706BE0" w:rsidP="009C5BBB">
      <w:pPr>
        <w:pStyle w:val="VJTCalibrnadpisi13Tun"/>
        <w:tabs>
          <w:tab w:val="clear" w:pos="1134"/>
        </w:tabs>
        <w:spacing w:before="0"/>
        <w:ind w:left="709" w:hanging="709"/>
        <w:jc w:val="both"/>
        <w:rPr>
          <w:sz w:val="22"/>
          <w:szCs w:val="22"/>
        </w:rPr>
      </w:pPr>
      <w:r w:rsidRPr="00242E73">
        <w:rPr>
          <w:sz w:val="22"/>
          <w:szCs w:val="22"/>
        </w:rPr>
        <w:t>Celkový popis stavby</w:t>
      </w:r>
    </w:p>
    <w:p w14:paraId="774457EF" w14:textId="77777777" w:rsidR="009C5BBB" w:rsidRPr="00242E73" w:rsidRDefault="009C5BBB" w:rsidP="009C5BBB">
      <w:pPr>
        <w:pStyle w:val="VJTCalibrnadpisi13Tun"/>
        <w:numPr>
          <w:ilvl w:val="0"/>
          <w:numId w:val="0"/>
        </w:numPr>
        <w:spacing w:before="0"/>
        <w:ind w:left="1134"/>
        <w:jc w:val="both"/>
        <w:rPr>
          <w:sz w:val="18"/>
          <w:szCs w:val="18"/>
        </w:rPr>
      </w:pPr>
    </w:p>
    <w:p w14:paraId="774457F0" w14:textId="77777777" w:rsidR="00B6133D" w:rsidRPr="00242E73" w:rsidRDefault="00B6133D" w:rsidP="009C5BBB">
      <w:pPr>
        <w:pStyle w:val="VJTCalibrinadpis12Tun"/>
        <w:tabs>
          <w:tab w:val="clear" w:pos="1134"/>
        </w:tabs>
        <w:spacing w:before="0" w:line="240" w:lineRule="auto"/>
        <w:ind w:left="709" w:hanging="709"/>
        <w:jc w:val="both"/>
        <w:rPr>
          <w:sz w:val="18"/>
        </w:rPr>
      </w:pPr>
      <w:r w:rsidRPr="00242E73">
        <w:rPr>
          <w:sz w:val="18"/>
        </w:rPr>
        <w:t>Základní charakteristika stavby a jejího užívání</w:t>
      </w:r>
    </w:p>
    <w:p w14:paraId="774457F1" w14:textId="77777777" w:rsidR="009C5BBB" w:rsidRPr="00242E73" w:rsidRDefault="009C5BBB" w:rsidP="009C5BBB">
      <w:pPr>
        <w:pStyle w:val="VJTCalibrinadpis12Tun"/>
        <w:numPr>
          <w:ilvl w:val="0"/>
          <w:numId w:val="0"/>
        </w:numPr>
        <w:tabs>
          <w:tab w:val="clear" w:pos="1134"/>
        </w:tabs>
        <w:spacing w:before="0" w:line="240" w:lineRule="auto"/>
        <w:ind w:left="709"/>
        <w:jc w:val="both"/>
        <w:rPr>
          <w:sz w:val="18"/>
        </w:rPr>
      </w:pPr>
    </w:p>
    <w:p w14:paraId="774457F2" w14:textId="77777777" w:rsidR="00787D80" w:rsidRPr="00242E73" w:rsidRDefault="00B6133D" w:rsidP="009C5BBB">
      <w:pPr>
        <w:pStyle w:val="VJTCalibrinadpis11Tun"/>
        <w:numPr>
          <w:ilvl w:val="0"/>
          <w:numId w:val="17"/>
        </w:numPr>
        <w:tabs>
          <w:tab w:val="clear" w:pos="1134"/>
          <w:tab w:val="clear" w:pos="1418"/>
        </w:tabs>
        <w:spacing w:before="0" w:after="0"/>
        <w:jc w:val="both"/>
        <w:rPr>
          <w:sz w:val="18"/>
        </w:rPr>
      </w:pPr>
      <w:r w:rsidRPr="00242E73">
        <w:rPr>
          <w:sz w:val="18"/>
        </w:rPr>
        <w:t>nová stavba nebo změna dokončené stavby, u změny stavby údaje o jejich současném stavu, závěry stavebně technického, případně stavebně historického průzkumu a výsledky statického posouzení nosných konstrukcí</w:t>
      </w:r>
    </w:p>
    <w:p w14:paraId="774457F3" w14:textId="744F2FF5" w:rsidR="00B8755F" w:rsidRPr="002272DB" w:rsidRDefault="005D77AA" w:rsidP="009C5BBB">
      <w:pPr>
        <w:pStyle w:val="Zkladntext"/>
        <w:spacing w:after="0"/>
        <w:ind w:left="709"/>
        <w:rPr>
          <w:rFonts w:ascii="Calibri" w:hAnsi="Calibri" w:cs="Calibri"/>
          <w:strike/>
          <w:sz w:val="18"/>
          <w:lang w:val="cs-CZ"/>
        </w:rPr>
      </w:pPr>
      <w:r w:rsidRPr="00242E73">
        <w:rPr>
          <w:rFonts w:ascii="Calibri" w:hAnsi="Calibri" w:cs="Calibri"/>
          <w:sz w:val="18"/>
        </w:rPr>
        <w:t xml:space="preserve">Jedná se </w:t>
      </w:r>
      <w:r w:rsidR="00800310">
        <w:rPr>
          <w:rFonts w:ascii="Calibri" w:hAnsi="Calibri" w:cs="Calibri"/>
          <w:sz w:val="18"/>
          <w:lang w:val="cs-CZ"/>
        </w:rPr>
        <w:t xml:space="preserve">zastřešení </w:t>
      </w:r>
      <w:r w:rsidR="004B03F7">
        <w:rPr>
          <w:rFonts w:ascii="Calibri" w:hAnsi="Calibri" w:cs="Calibri"/>
          <w:sz w:val="18"/>
          <w:lang w:val="cs-CZ"/>
        </w:rPr>
        <w:t>atria objektu Bezručovo náměstí 14, Opava</w:t>
      </w:r>
      <w:r w:rsidRPr="00242E73">
        <w:rPr>
          <w:rFonts w:ascii="Calibri" w:hAnsi="Calibri" w:cs="Calibri"/>
          <w:sz w:val="18"/>
        </w:rPr>
        <w:t>.</w:t>
      </w:r>
      <w:r w:rsidR="00B8755F" w:rsidRPr="00242E73">
        <w:rPr>
          <w:rFonts w:ascii="Calibri" w:hAnsi="Calibri" w:cs="Calibri"/>
          <w:sz w:val="18"/>
          <w:lang w:val="cs-CZ"/>
        </w:rPr>
        <w:t xml:space="preserve"> </w:t>
      </w:r>
    </w:p>
    <w:p w14:paraId="774457F4" w14:textId="77777777" w:rsidR="00B8755F" w:rsidRPr="00242E73" w:rsidRDefault="00B8755F" w:rsidP="00503379">
      <w:pPr>
        <w:tabs>
          <w:tab w:val="clear" w:pos="2268"/>
        </w:tabs>
        <w:autoSpaceDE w:val="0"/>
        <w:autoSpaceDN w:val="0"/>
        <w:adjustRightInd w:val="0"/>
        <w:rPr>
          <w:rFonts w:ascii="Calibri" w:eastAsia="Calibri" w:hAnsi="Calibri" w:cs="Calibri"/>
          <w:b/>
          <w:sz w:val="18"/>
          <w:szCs w:val="22"/>
        </w:rPr>
      </w:pPr>
    </w:p>
    <w:p w14:paraId="774457F5" w14:textId="77777777" w:rsidR="00B8755F" w:rsidRPr="00242E73" w:rsidRDefault="00B8755F" w:rsidP="009C5BBB">
      <w:pPr>
        <w:tabs>
          <w:tab w:val="clear" w:pos="2268"/>
        </w:tabs>
        <w:autoSpaceDE w:val="0"/>
        <w:autoSpaceDN w:val="0"/>
        <w:adjustRightInd w:val="0"/>
        <w:ind w:left="709"/>
        <w:rPr>
          <w:rFonts w:ascii="Calibri" w:eastAsia="Calibri" w:hAnsi="Calibri" w:cs="Calibri"/>
          <w:b/>
          <w:sz w:val="18"/>
          <w:szCs w:val="22"/>
        </w:rPr>
      </w:pPr>
      <w:r w:rsidRPr="00242E73">
        <w:rPr>
          <w:rFonts w:ascii="Calibri" w:eastAsia="Calibri" w:hAnsi="Calibri" w:cs="Calibri"/>
          <w:b/>
          <w:sz w:val="18"/>
          <w:szCs w:val="22"/>
        </w:rPr>
        <w:t>Stavebně historický průzkum</w:t>
      </w:r>
    </w:p>
    <w:p w14:paraId="774457F6" w14:textId="77777777" w:rsidR="004B03F7" w:rsidRPr="00242E73" w:rsidRDefault="004B03F7" w:rsidP="004B03F7">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Samotný objekt není památkově chráněná budova</w:t>
      </w:r>
      <w:r>
        <w:rPr>
          <w:rFonts w:ascii="Calibri" w:eastAsia="Calibri" w:hAnsi="Calibri" w:cs="Calibri"/>
          <w:sz w:val="18"/>
          <w:szCs w:val="22"/>
        </w:rPr>
        <w:t xml:space="preserve"> a neleží v městské památkové zóně</w:t>
      </w:r>
      <w:r w:rsidRPr="00242E73">
        <w:rPr>
          <w:rFonts w:ascii="Calibri" w:eastAsia="Calibri" w:hAnsi="Calibri" w:cs="Calibri"/>
          <w:sz w:val="18"/>
          <w:szCs w:val="22"/>
        </w:rPr>
        <w:t xml:space="preserve">. </w:t>
      </w:r>
    </w:p>
    <w:p w14:paraId="774457F7" w14:textId="77777777" w:rsidR="009C5BBB" w:rsidRPr="00242E73" w:rsidRDefault="009C5BBB" w:rsidP="004B03F7">
      <w:pPr>
        <w:tabs>
          <w:tab w:val="clear" w:pos="2268"/>
        </w:tabs>
        <w:autoSpaceDE w:val="0"/>
        <w:autoSpaceDN w:val="0"/>
        <w:adjustRightInd w:val="0"/>
        <w:rPr>
          <w:rFonts w:ascii="Calibri" w:eastAsia="Calibri" w:hAnsi="Calibri" w:cs="Calibri"/>
          <w:sz w:val="18"/>
          <w:szCs w:val="22"/>
        </w:rPr>
      </w:pPr>
    </w:p>
    <w:p w14:paraId="774457F8" w14:textId="77777777" w:rsidR="00450EBC" w:rsidRPr="00242E73" w:rsidRDefault="00B6133D" w:rsidP="009C5BBB">
      <w:pPr>
        <w:pStyle w:val="VJTCalibrinadpis11Tun"/>
        <w:tabs>
          <w:tab w:val="clear" w:pos="1134"/>
          <w:tab w:val="clear" w:pos="1418"/>
        </w:tabs>
        <w:spacing w:before="0" w:after="0"/>
        <w:jc w:val="both"/>
        <w:rPr>
          <w:sz w:val="18"/>
        </w:rPr>
      </w:pPr>
      <w:r w:rsidRPr="00242E73">
        <w:rPr>
          <w:sz w:val="18"/>
        </w:rPr>
        <w:t>účel užívání stavby</w:t>
      </w:r>
    </w:p>
    <w:p w14:paraId="774457F9" w14:textId="77777777" w:rsidR="00C143AC" w:rsidRPr="00C143AC" w:rsidRDefault="00C143AC" w:rsidP="009C5BBB">
      <w:pPr>
        <w:pStyle w:val="Zkladntext"/>
        <w:spacing w:after="0"/>
        <w:ind w:left="709"/>
        <w:rPr>
          <w:rFonts w:ascii="Calibri" w:hAnsi="Calibri" w:cs="Calibri"/>
          <w:sz w:val="18"/>
          <w:lang w:val="cs-CZ"/>
        </w:rPr>
      </w:pPr>
      <w:bookmarkStart w:id="4" w:name="_Hlk156151919"/>
      <w:r w:rsidRPr="00C143AC">
        <w:rPr>
          <w:rFonts w:ascii="Calibri" w:hAnsi="Calibri" w:cs="Calibri"/>
          <w:sz w:val="18"/>
          <w:lang w:val="cs-CZ"/>
        </w:rPr>
        <w:t>Zůstane nezměněn – Fakulta veřejných politik</w:t>
      </w:r>
      <w:r>
        <w:rPr>
          <w:rFonts w:ascii="Calibri" w:hAnsi="Calibri" w:cs="Calibri"/>
          <w:sz w:val="18"/>
          <w:lang w:val="cs-CZ"/>
        </w:rPr>
        <w:t xml:space="preserve"> a univerzitní knihovna</w:t>
      </w:r>
      <w:r w:rsidRPr="00C143AC">
        <w:rPr>
          <w:rFonts w:ascii="Calibri" w:hAnsi="Calibri" w:cs="Calibri"/>
          <w:sz w:val="18"/>
          <w:lang w:val="cs-CZ"/>
        </w:rPr>
        <w:t xml:space="preserve"> Slezské univerzity v</w:t>
      </w:r>
      <w:r>
        <w:rPr>
          <w:rFonts w:ascii="Calibri" w:hAnsi="Calibri" w:cs="Calibri"/>
          <w:sz w:val="18"/>
          <w:lang w:val="cs-CZ"/>
        </w:rPr>
        <w:t> </w:t>
      </w:r>
      <w:r w:rsidRPr="00C143AC">
        <w:rPr>
          <w:rFonts w:ascii="Calibri" w:hAnsi="Calibri" w:cs="Calibri"/>
          <w:sz w:val="18"/>
          <w:lang w:val="cs-CZ"/>
        </w:rPr>
        <w:t>Opavě</w:t>
      </w:r>
      <w:r>
        <w:rPr>
          <w:rFonts w:ascii="Calibri" w:hAnsi="Calibri" w:cs="Calibri"/>
          <w:sz w:val="18"/>
          <w:lang w:val="cs-CZ"/>
        </w:rPr>
        <w:t>.</w:t>
      </w:r>
    </w:p>
    <w:p w14:paraId="774457FA" w14:textId="787C7EDE" w:rsidR="009C5BBB" w:rsidRPr="005519FD" w:rsidRDefault="00C143AC" w:rsidP="2656BF78">
      <w:pPr>
        <w:pStyle w:val="Zkladntext"/>
        <w:spacing w:after="0"/>
        <w:ind w:left="709"/>
        <w:rPr>
          <w:rFonts w:ascii="Calibri" w:hAnsi="Calibri" w:cs="Calibri"/>
          <w:sz w:val="18"/>
          <w:szCs w:val="18"/>
          <w:lang w:val="cs-CZ"/>
        </w:rPr>
      </w:pPr>
      <w:r w:rsidRPr="2656BF78">
        <w:rPr>
          <w:rFonts w:ascii="Calibri" w:hAnsi="Calibri" w:cs="Calibri"/>
          <w:sz w:val="18"/>
          <w:szCs w:val="18"/>
          <w:lang w:val="cs-CZ"/>
        </w:rPr>
        <w:t>Projektová dokumentace řeší</w:t>
      </w:r>
      <w:r w:rsidR="00450EBC" w:rsidRPr="2656BF78">
        <w:rPr>
          <w:rFonts w:ascii="Calibri" w:hAnsi="Calibri" w:cs="Calibri"/>
          <w:sz w:val="18"/>
          <w:szCs w:val="18"/>
        </w:rPr>
        <w:t xml:space="preserve"> </w:t>
      </w:r>
      <w:r w:rsidR="004B03F7" w:rsidRPr="2656BF78">
        <w:rPr>
          <w:rFonts w:ascii="Calibri" w:hAnsi="Calibri" w:cs="Calibri"/>
          <w:sz w:val="18"/>
          <w:szCs w:val="18"/>
          <w:lang w:val="cs-CZ"/>
        </w:rPr>
        <w:t>zastřešení části stávajícího atria</w:t>
      </w:r>
      <w:r w:rsidR="0074040D" w:rsidRPr="2656BF78">
        <w:rPr>
          <w:rFonts w:ascii="Calibri" w:hAnsi="Calibri" w:cs="Calibri"/>
          <w:sz w:val="18"/>
          <w:szCs w:val="18"/>
          <w:lang w:val="cs-CZ"/>
        </w:rPr>
        <w:t>, nově vytvořený prostor bude sloužit jako víceúčelov</w:t>
      </w:r>
      <w:r w:rsidR="001442AD" w:rsidRPr="2656BF78">
        <w:rPr>
          <w:rFonts w:ascii="Calibri" w:hAnsi="Calibri" w:cs="Calibri"/>
          <w:sz w:val="18"/>
          <w:szCs w:val="18"/>
          <w:lang w:val="cs-CZ"/>
        </w:rPr>
        <w:t>ý prostor s </w:t>
      </w:r>
      <w:r w:rsidR="000138E1" w:rsidRPr="2656BF78">
        <w:rPr>
          <w:rFonts w:ascii="Calibri" w:hAnsi="Calibri" w:cs="Calibri"/>
          <w:sz w:val="18"/>
          <w:szCs w:val="18"/>
          <w:lang w:val="cs-CZ"/>
        </w:rPr>
        <w:t xml:space="preserve">provozním </w:t>
      </w:r>
      <w:r w:rsidR="001442AD" w:rsidRPr="2656BF78">
        <w:rPr>
          <w:rFonts w:ascii="Calibri" w:hAnsi="Calibri" w:cs="Calibri"/>
          <w:sz w:val="18"/>
          <w:szCs w:val="18"/>
          <w:lang w:val="cs-CZ"/>
        </w:rPr>
        <w:t xml:space="preserve">zázemím určený jednak pro vzdělávání </w:t>
      </w:r>
      <w:r w:rsidR="005519FD" w:rsidRPr="2656BF78">
        <w:rPr>
          <w:rFonts w:ascii="Calibri" w:hAnsi="Calibri" w:cs="Calibri"/>
          <w:sz w:val="18"/>
          <w:szCs w:val="18"/>
          <w:lang w:val="cs-CZ"/>
        </w:rPr>
        <w:t xml:space="preserve">studentů VŠ </w:t>
      </w:r>
      <w:r w:rsidR="001442AD" w:rsidRPr="2656BF78">
        <w:rPr>
          <w:rFonts w:ascii="Calibri" w:hAnsi="Calibri" w:cs="Calibri"/>
          <w:sz w:val="18"/>
          <w:szCs w:val="18"/>
          <w:lang w:val="cs-CZ"/>
        </w:rPr>
        <w:t xml:space="preserve">včetně kolaborativního učení, jednak pro </w:t>
      </w:r>
      <w:r w:rsidR="005519FD" w:rsidRPr="2656BF78">
        <w:rPr>
          <w:rFonts w:ascii="Calibri" w:hAnsi="Calibri" w:cs="Calibri"/>
          <w:sz w:val="18"/>
          <w:szCs w:val="18"/>
          <w:lang w:val="cs-CZ"/>
        </w:rPr>
        <w:t xml:space="preserve">vzdělávací a jiné </w:t>
      </w:r>
      <w:r w:rsidR="001442AD" w:rsidRPr="2656BF78">
        <w:rPr>
          <w:rFonts w:ascii="Calibri" w:hAnsi="Calibri" w:cs="Calibri"/>
          <w:sz w:val="18"/>
          <w:szCs w:val="18"/>
          <w:lang w:val="cs-CZ"/>
        </w:rPr>
        <w:t xml:space="preserve">akce </w:t>
      </w:r>
      <w:r w:rsidR="005519FD" w:rsidRPr="2656BF78">
        <w:rPr>
          <w:rFonts w:ascii="Calibri" w:hAnsi="Calibri" w:cs="Calibri"/>
          <w:sz w:val="18"/>
          <w:szCs w:val="18"/>
          <w:lang w:val="cs-CZ"/>
        </w:rPr>
        <w:t>pro</w:t>
      </w:r>
      <w:r w:rsidR="001442AD" w:rsidRPr="2656BF78">
        <w:rPr>
          <w:rFonts w:ascii="Calibri" w:hAnsi="Calibri" w:cs="Calibri"/>
          <w:sz w:val="18"/>
          <w:szCs w:val="18"/>
          <w:lang w:val="cs-CZ"/>
        </w:rPr>
        <w:t xml:space="preserve"> zájemc</w:t>
      </w:r>
      <w:r w:rsidR="005519FD" w:rsidRPr="2656BF78">
        <w:rPr>
          <w:rFonts w:ascii="Calibri" w:hAnsi="Calibri" w:cs="Calibri"/>
          <w:sz w:val="18"/>
          <w:szCs w:val="18"/>
          <w:lang w:val="cs-CZ"/>
        </w:rPr>
        <w:t>e</w:t>
      </w:r>
      <w:r w:rsidR="001442AD" w:rsidRPr="2656BF78">
        <w:rPr>
          <w:rFonts w:ascii="Calibri" w:hAnsi="Calibri" w:cs="Calibri"/>
          <w:sz w:val="18"/>
          <w:szCs w:val="18"/>
          <w:lang w:val="cs-CZ"/>
        </w:rPr>
        <w:t xml:space="preserve"> o studium</w:t>
      </w:r>
      <w:r w:rsidR="005519FD" w:rsidRPr="2656BF78">
        <w:rPr>
          <w:rFonts w:ascii="Calibri" w:hAnsi="Calibri" w:cs="Calibri"/>
          <w:sz w:val="18"/>
          <w:szCs w:val="18"/>
          <w:lang w:val="cs-CZ"/>
        </w:rPr>
        <w:t xml:space="preserve"> na VŠ</w:t>
      </w:r>
      <w:r w:rsidR="001442AD" w:rsidRPr="2656BF78">
        <w:rPr>
          <w:rFonts w:ascii="Calibri" w:hAnsi="Calibri" w:cs="Calibri"/>
          <w:sz w:val="18"/>
          <w:szCs w:val="18"/>
          <w:lang w:val="cs-CZ"/>
        </w:rPr>
        <w:t xml:space="preserve"> a </w:t>
      </w:r>
      <w:r w:rsidR="005519FD" w:rsidRPr="2656BF78">
        <w:rPr>
          <w:rFonts w:ascii="Calibri" w:hAnsi="Calibri" w:cs="Calibri"/>
          <w:sz w:val="18"/>
          <w:szCs w:val="18"/>
          <w:lang w:val="cs-CZ"/>
        </w:rPr>
        <w:t>v neposlední řadě pro aktivity související s internacionalizací (např. náborové semináře pro mobility v rámci programu Erasmus+, projektové akce v rámci realizace mezinárodních projektů nebo setkávání zahraničních studentů)</w:t>
      </w:r>
      <w:r w:rsidR="001442AD" w:rsidRPr="2656BF78">
        <w:rPr>
          <w:rFonts w:ascii="Calibri" w:hAnsi="Calibri" w:cs="Calibri"/>
          <w:sz w:val="18"/>
          <w:szCs w:val="18"/>
          <w:lang w:val="cs-CZ"/>
        </w:rPr>
        <w:t>.</w:t>
      </w:r>
      <w:r w:rsidR="0074040D" w:rsidRPr="2656BF78">
        <w:rPr>
          <w:rFonts w:ascii="Calibri" w:hAnsi="Calibri" w:cs="Calibri"/>
          <w:sz w:val="18"/>
          <w:szCs w:val="18"/>
          <w:lang w:val="cs-CZ"/>
        </w:rPr>
        <w:t xml:space="preserve"> </w:t>
      </w:r>
      <w:r w:rsidR="00B048C9" w:rsidRPr="2656BF78">
        <w:rPr>
          <w:rFonts w:ascii="Calibri" w:hAnsi="Calibri" w:cs="Calibri"/>
          <w:sz w:val="18"/>
          <w:szCs w:val="18"/>
          <w:lang w:val="cs-CZ"/>
        </w:rPr>
        <w:t xml:space="preserve">Součástí prostoru bude </w:t>
      </w:r>
      <w:r w:rsidR="00315718" w:rsidRPr="2656BF78">
        <w:rPr>
          <w:rFonts w:ascii="Calibri" w:hAnsi="Calibri" w:cs="Calibri"/>
          <w:sz w:val="18"/>
          <w:szCs w:val="18"/>
          <w:lang w:val="cs-CZ"/>
        </w:rPr>
        <w:t xml:space="preserve">také </w:t>
      </w:r>
      <w:r w:rsidR="003430B2" w:rsidRPr="2656BF78">
        <w:rPr>
          <w:rFonts w:ascii="Calibri" w:hAnsi="Calibri" w:cs="Calibri"/>
          <w:sz w:val="18"/>
          <w:szCs w:val="18"/>
          <w:lang w:val="cs-CZ"/>
        </w:rPr>
        <w:t>provozní</w:t>
      </w:r>
      <w:r w:rsidR="00A817E3" w:rsidRPr="2656BF78">
        <w:rPr>
          <w:rFonts w:ascii="Calibri" w:hAnsi="Calibri" w:cs="Calibri"/>
          <w:sz w:val="18"/>
          <w:szCs w:val="18"/>
          <w:lang w:val="cs-CZ"/>
        </w:rPr>
        <w:t xml:space="preserve"> </w:t>
      </w:r>
      <w:proofErr w:type="gramStart"/>
      <w:r w:rsidR="00A817E3" w:rsidRPr="2656BF78">
        <w:rPr>
          <w:rFonts w:ascii="Calibri" w:hAnsi="Calibri" w:cs="Calibri"/>
          <w:sz w:val="18"/>
          <w:szCs w:val="18"/>
          <w:lang w:val="cs-CZ"/>
        </w:rPr>
        <w:t xml:space="preserve">zázemí </w:t>
      </w:r>
      <w:r w:rsidR="00456B5F" w:rsidRPr="2656BF78">
        <w:rPr>
          <w:rFonts w:ascii="Calibri" w:hAnsi="Calibri" w:cs="Calibri"/>
          <w:sz w:val="18"/>
          <w:szCs w:val="18"/>
          <w:lang w:val="cs-CZ"/>
        </w:rPr>
        <w:t>,</w:t>
      </w:r>
      <w:proofErr w:type="gramEnd"/>
      <w:r w:rsidR="00456B5F" w:rsidRPr="2656BF78">
        <w:rPr>
          <w:rFonts w:ascii="Calibri" w:hAnsi="Calibri" w:cs="Calibri"/>
          <w:sz w:val="18"/>
          <w:szCs w:val="18"/>
          <w:lang w:val="cs-CZ"/>
        </w:rPr>
        <w:t xml:space="preserve"> kde bude zajištěn přívod pitné vody</w:t>
      </w:r>
      <w:r w:rsidR="3F2A5798" w:rsidRPr="2656BF78">
        <w:rPr>
          <w:rFonts w:ascii="Calibri" w:hAnsi="Calibri" w:cs="Calibri"/>
          <w:sz w:val="18"/>
          <w:szCs w:val="18"/>
          <w:lang w:val="cs-CZ"/>
        </w:rPr>
        <w:t xml:space="preserve"> (pro zřízení umyvadla či pítka pro studenty)</w:t>
      </w:r>
      <w:r w:rsidR="00456B5F" w:rsidRPr="2656BF78">
        <w:rPr>
          <w:rFonts w:ascii="Calibri" w:hAnsi="Calibri" w:cs="Calibri"/>
          <w:sz w:val="18"/>
          <w:szCs w:val="18"/>
          <w:lang w:val="cs-CZ"/>
        </w:rPr>
        <w:t xml:space="preserve">. </w:t>
      </w:r>
      <w:r w:rsidR="000E1A4F" w:rsidRPr="2656BF78">
        <w:rPr>
          <w:rFonts w:ascii="Calibri" w:hAnsi="Calibri" w:cs="Calibri"/>
          <w:sz w:val="18"/>
          <w:szCs w:val="18"/>
          <w:lang w:val="cs-CZ"/>
        </w:rPr>
        <w:t>Střecha</w:t>
      </w:r>
      <w:r w:rsidR="75668434" w:rsidRPr="2656BF78">
        <w:rPr>
          <w:rFonts w:ascii="Calibri" w:hAnsi="Calibri" w:cs="Calibri"/>
          <w:sz w:val="18"/>
          <w:szCs w:val="18"/>
          <w:lang w:val="cs-CZ"/>
        </w:rPr>
        <w:t xml:space="preserve"> atria</w:t>
      </w:r>
      <w:r w:rsidR="000E1A4F" w:rsidRPr="2656BF78">
        <w:rPr>
          <w:rFonts w:ascii="Calibri" w:hAnsi="Calibri" w:cs="Calibri"/>
          <w:sz w:val="18"/>
          <w:szCs w:val="18"/>
          <w:lang w:val="cs-CZ"/>
        </w:rPr>
        <w:t xml:space="preserve"> se uvažuje jako pochozí</w:t>
      </w:r>
      <w:r w:rsidR="003A1FF4" w:rsidRPr="2656BF78">
        <w:rPr>
          <w:rFonts w:ascii="Calibri" w:hAnsi="Calibri" w:cs="Calibri"/>
          <w:sz w:val="18"/>
          <w:szCs w:val="18"/>
          <w:lang w:val="cs-CZ"/>
        </w:rPr>
        <w:t>,</w:t>
      </w:r>
      <w:r w:rsidR="003A1FF4" w:rsidRPr="00505347">
        <w:rPr>
          <w:rFonts w:ascii="Calibri" w:hAnsi="Calibri" w:cs="Calibri"/>
          <w:sz w:val="18"/>
          <w:szCs w:val="18"/>
          <w:lang w:val="cs-CZ"/>
        </w:rPr>
        <w:t xml:space="preserve"> </w:t>
      </w:r>
      <w:r w:rsidR="003A1FF4" w:rsidRPr="00505347">
        <w:rPr>
          <w:rStyle w:val="normaltextrun"/>
          <w:rFonts w:ascii="Calibri" w:hAnsi="Calibri" w:cs="Calibri"/>
          <w:sz w:val="18"/>
          <w:szCs w:val="18"/>
          <w:rPrChange w:id="5" w:author="a38bb83a@outlook.cz" w:date="2024-02-09T09:34:00Z">
            <w:rPr>
              <w:rStyle w:val="normaltextrun"/>
              <w:rFonts w:ascii="Calibri" w:hAnsi="Calibri" w:cs="Calibri"/>
              <w:color w:val="0078D4"/>
              <w:sz w:val="18"/>
              <w:szCs w:val="18"/>
            </w:rPr>
          </w:rPrChange>
        </w:rPr>
        <w:t>tzn. bude jej možné využívat i pro konání výše uvedených akcí při příznivém počas</w:t>
      </w:r>
      <w:r w:rsidR="003A1FF4" w:rsidRPr="00417665">
        <w:rPr>
          <w:rStyle w:val="normaltextrun"/>
          <w:rFonts w:ascii="Calibri" w:hAnsi="Calibri" w:cs="Calibri"/>
          <w:color w:val="0078D4"/>
          <w:sz w:val="18"/>
          <w:szCs w:val="18"/>
        </w:rPr>
        <w:t>í</w:t>
      </w:r>
      <w:r w:rsidR="000E1A4F" w:rsidRPr="2656BF78">
        <w:rPr>
          <w:rFonts w:ascii="Calibri" w:hAnsi="Calibri" w:cs="Calibri"/>
          <w:sz w:val="18"/>
          <w:szCs w:val="18"/>
          <w:lang w:val="cs-CZ"/>
        </w:rPr>
        <w:t xml:space="preserve">. </w:t>
      </w:r>
      <w:r w:rsidR="00450EBC" w:rsidRPr="2656BF78">
        <w:rPr>
          <w:rFonts w:ascii="Calibri" w:hAnsi="Calibri" w:cs="Calibri"/>
          <w:sz w:val="18"/>
          <w:szCs w:val="18"/>
        </w:rPr>
        <w:t xml:space="preserve">Rozsah je znázorněn ve stavebních výkresech. </w:t>
      </w:r>
      <w:r w:rsidR="009B0337" w:rsidRPr="2656BF78">
        <w:rPr>
          <w:rFonts w:ascii="Calibri" w:hAnsi="Calibri" w:cs="Calibri"/>
          <w:sz w:val="18"/>
          <w:szCs w:val="18"/>
          <w:lang w:val="cs-CZ"/>
        </w:rPr>
        <w:t xml:space="preserve">Kapacita prostoru je maximálně 60 osob </w:t>
      </w:r>
    </w:p>
    <w:bookmarkEnd w:id="4"/>
    <w:p w14:paraId="774457FB" w14:textId="77777777" w:rsidR="004B03F7" w:rsidRPr="004B03F7" w:rsidRDefault="004B03F7" w:rsidP="009C5BBB">
      <w:pPr>
        <w:pStyle w:val="Zkladntext"/>
        <w:spacing w:after="0"/>
        <w:ind w:left="709"/>
        <w:rPr>
          <w:rFonts w:ascii="Calibri" w:hAnsi="Calibri"/>
          <w:color w:val="FF0000"/>
          <w:sz w:val="18"/>
          <w:highlight w:val="yellow"/>
          <w:lang w:val="cs-CZ"/>
        </w:rPr>
      </w:pPr>
    </w:p>
    <w:p w14:paraId="774457FC" w14:textId="77777777" w:rsidR="00B6133D" w:rsidRPr="00242E73" w:rsidRDefault="00B6133D" w:rsidP="009C5BBB">
      <w:pPr>
        <w:pStyle w:val="VJTCalibrinadpis11Tun"/>
        <w:tabs>
          <w:tab w:val="clear" w:pos="1134"/>
          <w:tab w:val="clear" w:pos="1418"/>
        </w:tabs>
        <w:spacing w:before="0" w:after="0"/>
        <w:jc w:val="both"/>
        <w:rPr>
          <w:sz w:val="18"/>
        </w:rPr>
      </w:pPr>
      <w:r w:rsidRPr="00242E73">
        <w:rPr>
          <w:sz w:val="18"/>
        </w:rPr>
        <w:lastRenderedPageBreak/>
        <w:t>trvalá nebo dočasná stavba</w:t>
      </w:r>
    </w:p>
    <w:p w14:paraId="774457FD" w14:textId="77777777" w:rsidR="00B6133D" w:rsidRPr="00242E73" w:rsidRDefault="00450EBC" w:rsidP="009C5BBB">
      <w:pPr>
        <w:pStyle w:val="VJTCalibri11norzarvlevo"/>
        <w:ind w:left="709" w:firstLine="0"/>
        <w:rPr>
          <w:sz w:val="18"/>
        </w:rPr>
      </w:pPr>
      <w:r w:rsidRPr="00242E73">
        <w:rPr>
          <w:sz w:val="18"/>
        </w:rPr>
        <w:t>Jedná se o stavbu trvalou</w:t>
      </w:r>
      <w:r w:rsidR="00B6133D" w:rsidRPr="00242E73">
        <w:rPr>
          <w:sz w:val="18"/>
        </w:rPr>
        <w:t>.</w:t>
      </w:r>
    </w:p>
    <w:p w14:paraId="774457FE" w14:textId="77777777" w:rsidR="009C5BBB" w:rsidRPr="00242E73" w:rsidRDefault="009C5BBB" w:rsidP="00503379">
      <w:pPr>
        <w:pStyle w:val="VJTCalibri11norzarvlevo"/>
        <w:rPr>
          <w:sz w:val="18"/>
        </w:rPr>
      </w:pPr>
    </w:p>
    <w:p w14:paraId="774457FF" w14:textId="77777777" w:rsidR="00450EBC" w:rsidRPr="00242E73" w:rsidRDefault="00B6133D" w:rsidP="009C5BBB">
      <w:pPr>
        <w:pStyle w:val="VJTCalibrinadpis11Tun"/>
        <w:tabs>
          <w:tab w:val="clear" w:pos="1134"/>
          <w:tab w:val="clear" w:pos="1418"/>
        </w:tabs>
        <w:spacing w:before="0" w:after="0"/>
        <w:jc w:val="both"/>
        <w:rPr>
          <w:sz w:val="18"/>
        </w:rPr>
      </w:pPr>
      <w:r w:rsidRPr="00242E73">
        <w:rPr>
          <w:sz w:val="18"/>
        </w:rPr>
        <w:t xml:space="preserve">Informace o vydaných rozhodnutích o povolení výjimky z technických požadavků na stavby a technických požadavků zabezpečujících </w:t>
      </w:r>
      <w:r w:rsidR="00F40BD6" w:rsidRPr="00242E73">
        <w:rPr>
          <w:sz w:val="18"/>
        </w:rPr>
        <w:t>bezbariérové užívání stavby</w:t>
      </w:r>
    </w:p>
    <w:p w14:paraId="77445800" w14:textId="77777777" w:rsidR="00F40BD6" w:rsidRPr="00242E73" w:rsidRDefault="00F40BD6" w:rsidP="00672FE2">
      <w:pPr>
        <w:pStyle w:val="VJTCalibri11norzarvlevo"/>
        <w:ind w:left="709" w:firstLine="0"/>
        <w:rPr>
          <w:sz w:val="18"/>
        </w:rPr>
      </w:pPr>
      <w:r w:rsidRPr="00242E73">
        <w:rPr>
          <w:sz w:val="18"/>
        </w:rPr>
        <w:t xml:space="preserve">Technické řešení stavby je navrženo v souladu s požadavky vyhlášky č. 268/2009 Sb., při respektování hospodárnosti vhodná pro zamýšlené využití a současné splnění základních požadavků, kterými jsou mechanická odolnost, stabilita, požární </w:t>
      </w:r>
      <w:r w:rsidR="00672FE2">
        <w:rPr>
          <w:sz w:val="18"/>
        </w:rPr>
        <w:t>b</w:t>
      </w:r>
      <w:r w:rsidRPr="00242E73">
        <w:rPr>
          <w:sz w:val="18"/>
        </w:rPr>
        <w:t>ezpečnost, ochrana zdraví, zdravých životních podmínek a životního prostředí, ochrana proti hluku, bezpečnost při užívání, úspora energie a ochrana tepla. Stavba tyto požadavky splňuje při běžné údržbě a působení běžně předvídatelných vlivů p</w:t>
      </w:r>
      <w:r w:rsidR="00F00F12" w:rsidRPr="00242E73">
        <w:rPr>
          <w:sz w:val="18"/>
        </w:rPr>
        <w:t>o dobu předpokládané existence.</w:t>
      </w:r>
    </w:p>
    <w:p w14:paraId="77445801" w14:textId="77777777" w:rsidR="00E41525" w:rsidRPr="00242E73" w:rsidRDefault="00E41525" w:rsidP="008E7135">
      <w:pPr>
        <w:pStyle w:val="VJTCalibri11norzarvlevo"/>
        <w:ind w:left="709" w:firstLine="0"/>
        <w:rPr>
          <w:sz w:val="18"/>
        </w:rPr>
      </w:pPr>
      <w:r w:rsidRPr="00242E73">
        <w:rPr>
          <w:sz w:val="18"/>
        </w:rPr>
        <w:t>Z vyhlášky 268/2009 Sb. byly použity tyto paragrafy: §3 - základní pojmy, §8 – základní požadavky, §9 – mechanická odolnost a stabilita, §10 – všeobecné požadavky pro ochranu zdraví, zdravých životních podmínek a životního prostředí, §11-12 – denní a umělé osvětlení, větrání a vytápění, §13 – proslunění, §14 – ochrana proti hluku a vibracím, §15 – bezpečnost při provádění a užívání staveb, §16 – úspora energie a tepelná ochrana, §17 – odstraňování staveb, §18 – zakládání staveb, §19 – stěny a příčky, §20 – stropy, §21 – podlahy, povrchy stěn a stropů, §25 – střechy, §26 – výplně otvorů, §27 – zábradlí, §32 – vodovodní přípojky a vnitřní vodovody, §33 – kanalizační přípojky a vnitřní kanalizace, §34 – připojení staveb k</w:t>
      </w:r>
      <w:r w:rsidR="00B661C1" w:rsidRPr="00242E73">
        <w:rPr>
          <w:sz w:val="18"/>
        </w:rPr>
        <w:t xml:space="preserve"> </w:t>
      </w:r>
      <w:r w:rsidRPr="00242E73">
        <w:rPr>
          <w:sz w:val="18"/>
        </w:rPr>
        <w:t>distribučním sítím, vnitřní silnoproudé rozvody a vnitřní rozvody sítí elektronických komunikací, §35 – plynovodní přípojky a odběrná plynová zařízení, §36 – ochrana před bleskem, §37 – vzduchotechnická zařízení, §38 – vytápění.</w:t>
      </w:r>
    </w:p>
    <w:p w14:paraId="77445802" w14:textId="77777777" w:rsidR="00F00F12" w:rsidRPr="00242E73" w:rsidRDefault="00F00F12" w:rsidP="00503379">
      <w:pPr>
        <w:pStyle w:val="Zkladntext"/>
        <w:spacing w:after="0"/>
        <w:rPr>
          <w:rFonts w:ascii="Calibri" w:hAnsi="Calibri" w:cs="Calibri"/>
          <w:sz w:val="18"/>
          <w:lang w:val="cs-CZ"/>
        </w:rPr>
      </w:pPr>
    </w:p>
    <w:p w14:paraId="77445803" w14:textId="77777777" w:rsidR="00672FE2" w:rsidRPr="006009D6" w:rsidRDefault="00672FE2" w:rsidP="00672FE2">
      <w:pPr>
        <w:pStyle w:val="Zkladntext"/>
        <w:ind w:left="709"/>
        <w:rPr>
          <w:rFonts w:ascii="Calibri" w:hAnsi="Calibri" w:cs="Calibri"/>
          <w:sz w:val="18"/>
          <w:lang w:val="cs-CZ"/>
        </w:rPr>
      </w:pPr>
      <w:r w:rsidRPr="006009D6">
        <w:rPr>
          <w:rFonts w:ascii="Calibri" w:hAnsi="Calibri" w:cs="Calibri"/>
          <w:sz w:val="18"/>
          <w:lang w:val="cs-CZ"/>
        </w:rPr>
        <w:t xml:space="preserve">Stavba je provedena v souladu s vyhláškou MMR č. 398/2009 Sb. o obecných technických požadavcích zabezpečujících bezbariérové užívání staveb. Vzhledem k tomu, že jde o stavbu občanského vybavení, jsou v částech užívaných veřejností splněny podmínky stanovené touto </w:t>
      </w:r>
      <w:r w:rsidR="00C143AC" w:rsidRPr="006009D6">
        <w:rPr>
          <w:rFonts w:ascii="Calibri" w:hAnsi="Calibri" w:cs="Calibri"/>
          <w:sz w:val="18"/>
          <w:lang w:val="cs-CZ"/>
        </w:rPr>
        <w:t>vyhláškou:</w:t>
      </w:r>
    </w:p>
    <w:p w14:paraId="77445804" w14:textId="77777777" w:rsidR="00672FE2" w:rsidRPr="006009D6" w:rsidRDefault="00672FE2"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přístupy do novostavby jsou bezbariérové provedeny v souladu s požadavky v bodech 1.1.1., 3.1.4. až 3.1.8. a 3.2.4. přílohy č. 1 a v bodě 2. přílohy č. 3 vyhlášky</w:t>
      </w:r>
    </w:p>
    <w:p w14:paraId="77445805" w14:textId="77777777" w:rsidR="00672FE2" w:rsidRPr="006009D6" w:rsidRDefault="00672FE2"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 ke stavbám je vytýčen přirozenými, nebo umělými vodícími liniemi dle bodů 1.2.0., 1.2.1., 1.2.8. a 1.2.9. přílohy č. 1 vyhlášky</w:t>
      </w:r>
    </w:p>
    <w:p w14:paraId="77445806" w14:textId="77777777" w:rsidR="00672FE2" w:rsidRPr="006009D6" w:rsidRDefault="00672FE2"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 do všech prostorů určených pro užívání veřejností je zajištěn vodorovnými komunikacemi, schodišti a souběžně vedenými bezbariérovými rampami, nebo výtahy. V souladu s body 1.1.1. až 1.1.4., 1.2.0., 1.2.1., 1.2.10., 2. a 3. přílohy č. 1 a v bodě 2. přílohy č. 3 k této vyhlášce.</w:t>
      </w:r>
    </w:p>
    <w:p w14:paraId="77445807" w14:textId="77777777" w:rsidR="00672FE2" w:rsidRPr="006009D6" w:rsidRDefault="00672FE2"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záchodová kabina je řešena v souladu s požadavky uvedenými v bodech 5.1.1. až 5.1.7. přílohy č. 3 vyhlášky</w:t>
      </w:r>
    </w:p>
    <w:p w14:paraId="77445808" w14:textId="77777777" w:rsidR="00672FE2" w:rsidRPr="006009D6" w:rsidRDefault="00672FE2" w:rsidP="00FA5514">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prostory pro shromažďování mají z celkového počtu míst nejméně tento počet vyhrazených míst pro osoby na vozíku: 101 až 200 míst - 5 míst (technické řešení dle bodu 6.1.1.přílohy č. 3 vyhlášky)</w:t>
      </w:r>
    </w:p>
    <w:p w14:paraId="77445809" w14:textId="77777777" w:rsidR="00672FE2" w:rsidRDefault="00672FE2" w:rsidP="00FA5514">
      <w:pPr>
        <w:pStyle w:val="Zkladntext"/>
        <w:numPr>
          <w:ilvl w:val="0"/>
          <w:numId w:val="69"/>
        </w:numPr>
        <w:tabs>
          <w:tab w:val="clear" w:pos="2268"/>
          <w:tab w:val="left" w:pos="1430"/>
        </w:tabs>
        <w:spacing w:after="0"/>
        <w:rPr>
          <w:rFonts w:ascii="Calibri" w:hAnsi="Calibri" w:cs="Calibri"/>
          <w:sz w:val="18"/>
          <w:lang w:val="cs-CZ"/>
        </w:rPr>
      </w:pPr>
      <w:r w:rsidRPr="006009D6">
        <w:rPr>
          <w:rFonts w:ascii="Calibri" w:hAnsi="Calibri" w:cs="Calibri"/>
          <w:sz w:val="18"/>
          <w:lang w:val="cs-CZ"/>
        </w:rPr>
        <w:t>Prostory pro shromažďování 50 a více osob umožňují indukční poslech pro nedoslýchavé osoby.</w:t>
      </w:r>
    </w:p>
    <w:p w14:paraId="7744580A" w14:textId="77777777" w:rsidR="00B661C1" w:rsidRPr="00242E73" w:rsidRDefault="00B661C1" w:rsidP="00B661C1">
      <w:pPr>
        <w:pStyle w:val="Zkladntext"/>
        <w:spacing w:after="0"/>
        <w:ind w:left="709"/>
        <w:rPr>
          <w:rFonts w:ascii="Calibri" w:hAnsi="Calibri" w:cs="Calibri"/>
          <w:sz w:val="18"/>
          <w:lang w:val="cs-CZ"/>
        </w:rPr>
      </w:pPr>
    </w:p>
    <w:p w14:paraId="7744580B" w14:textId="77777777" w:rsidR="00F00F12" w:rsidRPr="00242E73" w:rsidRDefault="00F40BD6" w:rsidP="00B661C1">
      <w:pPr>
        <w:pStyle w:val="VJTCalibrinadpis11Tun"/>
        <w:tabs>
          <w:tab w:val="clear" w:pos="1134"/>
          <w:tab w:val="clear" w:pos="1418"/>
        </w:tabs>
        <w:spacing w:before="0" w:after="0"/>
        <w:jc w:val="both"/>
        <w:rPr>
          <w:sz w:val="18"/>
        </w:rPr>
      </w:pPr>
      <w:r w:rsidRPr="00242E73">
        <w:rPr>
          <w:sz w:val="18"/>
        </w:rPr>
        <w:t>Informace o tom, zda a v jakých částech dokumentace jsou zohledněny podmínky závazných stanovisek dotčených orgánů</w:t>
      </w:r>
    </w:p>
    <w:p w14:paraId="7744580C" w14:textId="77777777" w:rsidR="00F00F12" w:rsidRPr="000E4A90" w:rsidRDefault="00F00F12" w:rsidP="00B661C1">
      <w:pPr>
        <w:pStyle w:val="VJTCalibri11norzarvlevo"/>
        <w:ind w:left="709" w:firstLine="0"/>
        <w:rPr>
          <w:b/>
          <w:sz w:val="18"/>
        </w:rPr>
      </w:pPr>
      <w:r w:rsidRPr="00242E73">
        <w:rPr>
          <w:sz w:val="18"/>
        </w:rPr>
        <w:t>Pokud byly vzneseny, byly zapracovány do výkresové i textové části dokumentace. Vyjádření jsou doložena v </w:t>
      </w:r>
      <w:r w:rsidRPr="00242E73">
        <w:rPr>
          <w:b/>
          <w:sz w:val="18"/>
        </w:rPr>
        <w:t>dokladové části</w:t>
      </w:r>
      <w:r w:rsidRPr="00242E73">
        <w:rPr>
          <w:sz w:val="18"/>
        </w:rPr>
        <w:t xml:space="preserve"> </w:t>
      </w:r>
      <w:r w:rsidRPr="000E4A90">
        <w:rPr>
          <w:b/>
          <w:sz w:val="18"/>
        </w:rPr>
        <w:t xml:space="preserve">dokumentace. </w:t>
      </w:r>
    </w:p>
    <w:p w14:paraId="7744580D" w14:textId="77777777" w:rsidR="00B661C1" w:rsidRPr="00242E73" w:rsidRDefault="00B661C1" w:rsidP="00503379">
      <w:pPr>
        <w:pStyle w:val="VJTCalibri11norzarvlevo"/>
        <w:rPr>
          <w:sz w:val="18"/>
        </w:rPr>
      </w:pPr>
    </w:p>
    <w:p w14:paraId="7744580E" w14:textId="77777777" w:rsidR="00F00F12" w:rsidRPr="00242E73" w:rsidRDefault="00F40BD6" w:rsidP="00B661C1">
      <w:pPr>
        <w:pStyle w:val="VJTCalibrinadpis11Tun"/>
        <w:tabs>
          <w:tab w:val="clear" w:pos="1134"/>
          <w:tab w:val="clear" w:pos="1418"/>
        </w:tabs>
        <w:spacing w:before="0" w:after="0"/>
        <w:jc w:val="both"/>
        <w:rPr>
          <w:sz w:val="18"/>
        </w:rPr>
      </w:pPr>
      <w:r w:rsidRPr="00242E73">
        <w:rPr>
          <w:sz w:val="18"/>
        </w:rPr>
        <w:t>Ochrana stavby podle jiných právních předpisů</w:t>
      </w:r>
    </w:p>
    <w:p w14:paraId="7744580F" w14:textId="77777777" w:rsidR="00F00F12" w:rsidRPr="00242E73" w:rsidRDefault="00F00F12" w:rsidP="00B661C1">
      <w:pPr>
        <w:pStyle w:val="VJTCalibri11norzarvlevo"/>
        <w:ind w:left="709" w:firstLine="0"/>
        <w:rPr>
          <w:sz w:val="18"/>
        </w:rPr>
      </w:pPr>
      <w:r w:rsidRPr="00242E73">
        <w:rPr>
          <w:sz w:val="18"/>
        </w:rPr>
        <w:t>Lokalita výstavby navrhované stavby nespadá do zvláště chráněného území ve smyslu § 12, 13, 14 zákona č.114/1992 Sb., o ochraně přírody a krajiny. To znamená, že neleží na území národního parku, chráněné krajinné oblasti, přírodního parku, národní přírodní rezervace, přírodní rezervace, národní přírodní památky, přírodní památky ani přechodně chráněné plochy.</w:t>
      </w:r>
    </w:p>
    <w:p w14:paraId="77445810" w14:textId="77777777" w:rsidR="00F00F12" w:rsidRPr="00242E73" w:rsidRDefault="00F00F12" w:rsidP="00B661C1">
      <w:pPr>
        <w:pStyle w:val="VJTCalibri11norzarvlevo"/>
        <w:ind w:left="709" w:firstLine="0"/>
        <w:rPr>
          <w:sz w:val="18"/>
        </w:rPr>
      </w:pPr>
      <w:r w:rsidRPr="00242E73">
        <w:rPr>
          <w:sz w:val="18"/>
        </w:rPr>
        <w:t>Zájmový pozemek nepodléhá celoplošným ani lokálním ochranám dle zákona č. 114/1992 Sb., o ochraně přírody, a požadavkům zákona č. 289/1995 Sb., o lesích.</w:t>
      </w:r>
    </w:p>
    <w:p w14:paraId="77445811" w14:textId="77777777" w:rsidR="00F00F12" w:rsidRPr="00242E73" w:rsidRDefault="00F00F12" w:rsidP="00B661C1">
      <w:pPr>
        <w:pStyle w:val="VJTCalibri11norzarvlevo"/>
        <w:ind w:left="709" w:firstLine="0"/>
        <w:rPr>
          <w:rFonts w:eastAsia="Calibri" w:cs="Calibri"/>
          <w:sz w:val="18"/>
          <w:szCs w:val="22"/>
        </w:rPr>
      </w:pPr>
      <w:r w:rsidRPr="00242E73">
        <w:rPr>
          <w:rFonts w:eastAsia="Calibri" w:cs="Calibri"/>
          <w:sz w:val="18"/>
          <w:szCs w:val="22"/>
        </w:rPr>
        <w:t xml:space="preserve">Stávající objekty </w:t>
      </w:r>
      <w:r w:rsidR="00672FE2">
        <w:rPr>
          <w:rFonts w:eastAsia="Calibri" w:cs="Calibri"/>
          <w:sz w:val="18"/>
          <w:szCs w:val="22"/>
        </w:rPr>
        <w:t>ne</w:t>
      </w:r>
      <w:r w:rsidRPr="00242E73">
        <w:rPr>
          <w:rFonts w:eastAsia="Calibri" w:cs="Calibri"/>
          <w:sz w:val="18"/>
          <w:szCs w:val="22"/>
        </w:rPr>
        <w:t>leží v památkové zóně. Samotný objekt není památkově chráněná budova.</w:t>
      </w:r>
    </w:p>
    <w:p w14:paraId="77445812" w14:textId="77777777" w:rsidR="00F00F12" w:rsidRPr="00242E73" w:rsidRDefault="00F00F12" w:rsidP="00672FE2">
      <w:pPr>
        <w:pStyle w:val="VJTCalibri11norzarvlevo"/>
        <w:ind w:firstLine="709"/>
        <w:rPr>
          <w:rFonts w:eastAsia="Calibri" w:cs="Arial"/>
          <w:sz w:val="18"/>
          <w:szCs w:val="24"/>
        </w:rPr>
      </w:pPr>
      <w:r w:rsidRPr="00242E73">
        <w:rPr>
          <w:sz w:val="18"/>
        </w:rPr>
        <w:t xml:space="preserve">Lokalita neleží v ochranném pásmu řeky </w:t>
      </w:r>
      <w:r w:rsidR="00672FE2">
        <w:rPr>
          <w:sz w:val="18"/>
        </w:rPr>
        <w:t>Opavy</w:t>
      </w:r>
      <w:r w:rsidRPr="00242E73">
        <w:rPr>
          <w:sz w:val="18"/>
        </w:rPr>
        <w:t xml:space="preserve">. </w:t>
      </w:r>
    </w:p>
    <w:p w14:paraId="77445813" w14:textId="77777777" w:rsidR="00F00F12" w:rsidRPr="00242E73" w:rsidRDefault="00F00F12" w:rsidP="00B661C1">
      <w:pPr>
        <w:pStyle w:val="VJTCalibri11norzarvlevo"/>
        <w:ind w:left="709" w:firstLine="0"/>
        <w:rPr>
          <w:sz w:val="18"/>
        </w:rPr>
      </w:pPr>
      <w:r w:rsidRPr="00242E73">
        <w:rPr>
          <w:sz w:val="18"/>
        </w:rPr>
        <w:t>Dle povodňového plánu Moravskoslezského kraje se zájmové území nenachází v záplavovém území QMAX.</w:t>
      </w:r>
    </w:p>
    <w:p w14:paraId="77445814" w14:textId="77777777" w:rsidR="00F00F12" w:rsidRPr="00242E73" w:rsidRDefault="00F00F12" w:rsidP="00B661C1">
      <w:pPr>
        <w:pStyle w:val="VJTCalibri11norzarvlevo"/>
        <w:ind w:left="709" w:firstLine="0"/>
        <w:rPr>
          <w:rFonts w:cs="Calibri"/>
          <w:sz w:val="18"/>
        </w:rPr>
      </w:pPr>
      <w:r w:rsidRPr="00242E73">
        <w:rPr>
          <w:rFonts w:cs="Calibri"/>
          <w:sz w:val="18"/>
        </w:rPr>
        <w:t>Nejedná se o chráněná území pro zvláštní zásahy do zemské kůry.</w:t>
      </w:r>
    </w:p>
    <w:p w14:paraId="77445815" w14:textId="77777777" w:rsidR="00F00F12" w:rsidRPr="00242E73" w:rsidRDefault="00F00F12" w:rsidP="00B661C1">
      <w:pPr>
        <w:pStyle w:val="VJTCalibri11norzarvlevo"/>
        <w:ind w:left="709" w:firstLine="0"/>
        <w:rPr>
          <w:rFonts w:cs="Calibri"/>
          <w:sz w:val="18"/>
        </w:rPr>
      </w:pPr>
      <w:r w:rsidRPr="00242E73">
        <w:rPr>
          <w:rFonts w:cs="Calibri"/>
          <w:sz w:val="18"/>
        </w:rPr>
        <w:t>Nejedná se o sesuvná území a území jiných geologických rizik.</w:t>
      </w:r>
    </w:p>
    <w:p w14:paraId="77445816" w14:textId="77777777" w:rsidR="00672FE2" w:rsidRDefault="00F00F12" w:rsidP="00B661C1">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Lokalita </w:t>
      </w:r>
      <w:r w:rsidR="00672FE2">
        <w:rPr>
          <w:rFonts w:ascii="Calibri" w:eastAsia="Calibri" w:hAnsi="Calibri" w:cs="Calibri"/>
          <w:sz w:val="18"/>
          <w:szCs w:val="22"/>
        </w:rPr>
        <w:t>ne</w:t>
      </w:r>
      <w:r w:rsidRPr="00242E73">
        <w:rPr>
          <w:rFonts w:ascii="Calibri" w:eastAsia="Calibri" w:hAnsi="Calibri" w:cs="Calibri"/>
          <w:sz w:val="18"/>
          <w:szCs w:val="22"/>
        </w:rPr>
        <w:t xml:space="preserve">leží v chráněných ložiskových. </w:t>
      </w:r>
    </w:p>
    <w:p w14:paraId="77445817" w14:textId="77777777" w:rsidR="00F00F12" w:rsidRPr="00242E73" w:rsidRDefault="00F00F12" w:rsidP="00B661C1">
      <w:pPr>
        <w:tabs>
          <w:tab w:val="clear" w:pos="2268"/>
        </w:tabs>
        <w:autoSpaceDE w:val="0"/>
        <w:autoSpaceDN w:val="0"/>
        <w:adjustRightInd w:val="0"/>
        <w:ind w:left="709"/>
        <w:rPr>
          <w:rFonts w:ascii="Calibri" w:eastAsia="Calibri" w:hAnsi="Calibri" w:cs="Calibri"/>
          <w:sz w:val="18"/>
          <w:szCs w:val="22"/>
        </w:rPr>
      </w:pPr>
      <w:r w:rsidRPr="00242E73">
        <w:rPr>
          <w:rFonts w:ascii="Calibri" w:eastAsia="Calibri" w:hAnsi="Calibri" w:cs="Calibri"/>
          <w:sz w:val="18"/>
          <w:szCs w:val="22"/>
        </w:rPr>
        <w:t xml:space="preserve">Lokalita dále leží mimo ochranná pásma vodních zdrojů (dle §30 Zákona č.254/2001 Sb. o vodách v platném znění), stejně tak není součástí velkoplošného ani maloplošného </w:t>
      </w:r>
      <w:r w:rsidR="00780F07" w:rsidRPr="00242E73">
        <w:rPr>
          <w:rFonts w:ascii="Calibri" w:eastAsia="Calibri" w:hAnsi="Calibri" w:cs="Calibri"/>
          <w:sz w:val="18"/>
          <w:szCs w:val="22"/>
        </w:rPr>
        <w:t>zvláště chráněného</w:t>
      </w:r>
      <w:r w:rsidRPr="00242E73">
        <w:rPr>
          <w:rFonts w:ascii="Calibri" w:eastAsia="Calibri" w:hAnsi="Calibri" w:cs="Calibri"/>
          <w:sz w:val="18"/>
          <w:szCs w:val="22"/>
        </w:rPr>
        <w:t xml:space="preserve"> území (dle § 14 Zákona č.114/1992 Sb. o ochraně přírody a krajiny, v platném znění) a není ani součástí Chráněné oblasti přirozené akumulace vod (CHOPAV).</w:t>
      </w:r>
    </w:p>
    <w:p w14:paraId="77445818" w14:textId="77777777" w:rsidR="00F00F12" w:rsidRPr="00242E73" w:rsidRDefault="00F00F12" w:rsidP="00B661C1">
      <w:pPr>
        <w:pStyle w:val="VJTCalibri11norzarvlevo"/>
        <w:ind w:left="709" w:firstLine="0"/>
        <w:rPr>
          <w:rFonts w:eastAsia="Calibri" w:cs="Calibri"/>
          <w:sz w:val="18"/>
          <w:szCs w:val="22"/>
        </w:rPr>
      </w:pPr>
      <w:r w:rsidRPr="00242E73">
        <w:rPr>
          <w:rFonts w:eastAsia="Calibri" w:cs="Calibri"/>
          <w:sz w:val="18"/>
          <w:szCs w:val="22"/>
        </w:rPr>
        <w:t>Dle Registru svahových nestabilit ČGS není v širším okolí evidováno žádné sesuvné území.</w:t>
      </w:r>
    </w:p>
    <w:p w14:paraId="77445819" w14:textId="77777777" w:rsidR="00B661C1" w:rsidRPr="00242E73" w:rsidRDefault="00B661C1" w:rsidP="00B661C1">
      <w:pPr>
        <w:pStyle w:val="VJTCalibri11norzarvlevo"/>
        <w:ind w:left="709" w:firstLine="0"/>
        <w:rPr>
          <w:rFonts w:cs="Calibri"/>
          <w:bCs/>
          <w:sz w:val="18"/>
          <w:szCs w:val="22"/>
          <w:highlight w:val="yellow"/>
        </w:rPr>
      </w:pPr>
    </w:p>
    <w:p w14:paraId="7744581A" w14:textId="77777777" w:rsidR="008D3454" w:rsidRPr="00242E73" w:rsidRDefault="008D3454" w:rsidP="00B661C1">
      <w:pPr>
        <w:pStyle w:val="VJTCalibrinadpis11Tun"/>
        <w:numPr>
          <w:ilvl w:val="0"/>
          <w:numId w:val="15"/>
        </w:numPr>
        <w:tabs>
          <w:tab w:val="clear" w:pos="1134"/>
          <w:tab w:val="clear" w:pos="1418"/>
        </w:tabs>
        <w:spacing w:before="0" w:after="0"/>
        <w:contextualSpacing w:val="0"/>
        <w:jc w:val="both"/>
        <w:rPr>
          <w:sz w:val="18"/>
        </w:rPr>
      </w:pPr>
      <w:r w:rsidRPr="00242E73">
        <w:rPr>
          <w:sz w:val="18"/>
        </w:rPr>
        <w:t xml:space="preserve">navrhované parametry stavby (zastavěná plocha, obestavěný prostor, užitná plocha, počet funkčních jednotek a jejich velikost, počet uživatelů/pracovníků </w:t>
      </w:r>
      <w:proofErr w:type="gramStart"/>
      <w:r w:rsidRPr="00242E73">
        <w:rPr>
          <w:sz w:val="18"/>
        </w:rPr>
        <w:t>a pod.</w:t>
      </w:r>
      <w:proofErr w:type="gramEnd"/>
      <w:r w:rsidRPr="00242E73">
        <w:rPr>
          <w:sz w:val="18"/>
        </w:rPr>
        <w:t>)</w:t>
      </w:r>
    </w:p>
    <w:p w14:paraId="7744581B" w14:textId="77777777" w:rsidR="00AB4131" w:rsidRPr="00780F07" w:rsidRDefault="00672FE2" w:rsidP="00672FE2">
      <w:pPr>
        <w:pStyle w:val="Zkladntext"/>
        <w:spacing w:after="0"/>
        <w:ind w:left="709"/>
        <w:rPr>
          <w:rFonts w:ascii="Calibri" w:hAnsi="Calibri" w:cs="Calibri"/>
          <w:sz w:val="18"/>
        </w:rPr>
      </w:pPr>
      <w:r w:rsidRPr="00780F07">
        <w:rPr>
          <w:rFonts w:ascii="Calibri" w:hAnsi="Calibri" w:cs="Calibri"/>
          <w:sz w:val="18"/>
        </w:rPr>
        <w:t xml:space="preserve">Jedná se o </w:t>
      </w:r>
      <w:r w:rsidRPr="00780F07">
        <w:rPr>
          <w:rFonts w:ascii="Calibri" w:hAnsi="Calibri" w:cs="Calibri"/>
          <w:sz w:val="18"/>
          <w:lang w:val="cs-CZ"/>
        </w:rPr>
        <w:t xml:space="preserve">zastřešení části stávajícího atria a vznik </w:t>
      </w:r>
      <w:r w:rsidR="00780F07" w:rsidRPr="00780F07">
        <w:rPr>
          <w:rFonts w:ascii="Calibri" w:hAnsi="Calibri" w:cs="Calibri"/>
          <w:sz w:val="18"/>
          <w:lang w:val="cs-CZ"/>
        </w:rPr>
        <w:t>víceúčelového</w:t>
      </w:r>
      <w:r w:rsidRPr="00780F07">
        <w:rPr>
          <w:rFonts w:ascii="Calibri" w:hAnsi="Calibri" w:cs="Calibri"/>
          <w:sz w:val="18"/>
          <w:lang w:val="cs-CZ"/>
        </w:rPr>
        <w:t xml:space="preserve"> místa pro uživatele objektu v interiéru. </w:t>
      </w:r>
      <w:r w:rsidRPr="00780F07">
        <w:rPr>
          <w:rFonts w:ascii="Calibri" w:hAnsi="Calibri" w:cs="Calibri"/>
          <w:sz w:val="18"/>
        </w:rPr>
        <w:t xml:space="preserve">Rozsah je znázorněn ve stavebních výkresech. </w:t>
      </w:r>
    </w:p>
    <w:p w14:paraId="7744581C" w14:textId="77777777" w:rsidR="004C6F45" w:rsidRDefault="00CB65BF" w:rsidP="00B661C1">
      <w:pPr>
        <w:tabs>
          <w:tab w:val="clear" w:pos="2268"/>
        </w:tabs>
        <w:autoSpaceDE w:val="0"/>
        <w:autoSpaceDN w:val="0"/>
        <w:adjustRightInd w:val="0"/>
        <w:ind w:left="709"/>
        <w:rPr>
          <w:rFonts w:ascii="Calibri" w:eastAsia="Calibri" w:hAnsi="Calibri" w:cs="Calibri"/>
          <w:color w:val="000000"/>
          <w:sz w:val="18"/>
          <w:szCs w:val="22"/>
        </w:rPr>
      </w:pPr>
      <w:r w:rsidRPr="00242E73">
        <w:rPr>
          <w:rFonts w:ascii="Calibri" w:eastAsia="Calibri" w:hAnsi="Calibri" w:cs="Calibri"/>
          <w:color w:val="000000"/>
          <w:sz w:val="18"/>
          <w:szCs w:val="22"/>
        </w:rPr>
        <w:t xml:space="preserve">SO-01 </w:t>
      </w:r>
      <w:r w:rsidR="00672FE2">
        <w:rPr>
          <w:rFonts w:ascii="Calibri" w:eastAsia="Calibri" w:hAnsi="Calibri" w:cs="Calibri"/>
          <w:color w:val="000000"/>
          <w:sz w:val="18"/>
          <w:szCs w:val="22"/>
        </w:rPr>
        <w:t>–</w:t>
      </w:r>
      <w:r w:rsidRPr="00242E73">
        <w:rPr>
          <w:rFonts w:ascii="Calibri" w:eastAsia="Calibri" w:hAnsi="Calibri" w:cs="Calibri"/>
          <w:color w:val="000000"/>
          <w:sz w:val="18"/>
          <w:szCs w:val="22"/>
        </w:rPr>
        <w:t xml:space="preserve"> </w:t>
      </w:r>
      <w:r w:rsidR="00672FE2">
        <w:rPr>
          <w:rFonts w:ascii="Calibri" w:eastAsia="Calibri" w:hAnsi="Calibri" w:cs="Calibri"/>
          <w:color w:val="000000"/>
          <w:sz w:val="18"/>
          <w:szCs w:val="22"/>
        </w:rPr>
        <w:t>Zastřešení atria objektu Bezručovo náměstí 14, Opava</w:t>
      </w:r>
    </w:p>
    <w:p w14:paraId="7744581D" w14:textId="77777777" w:rsidR="00CB65BF" w:rsidRDefault="004C6F45" w:rsidP="004C6F45">
      <w:pPr>
        <w:tabs>
          <w:tab w:val="clear" w:pos="2268"/>
        </w:tabs>
        <w:autoSpaceDE w:val="0"/>
        <w:autoSpaceDN w:val="0"/>
        <w:adjustRightInd w:val="0"/>
        <w:ind w:left="709"/>
        <w:rPr>
          <w:rFonts w:ascii="Calibri" w:eastAsia="Calibri" w:hAnsi="Calibri" w:cs="Calibri"/>
          <w:color w:val="000000"/>
          <w:sz w:val="18"/>
          <w:szCs w:val="22"/>
          <w:vertAlign w:val="superscript"/>
        </w:rPr>
      </w:pPr>
      <w:r>
        <w:rPr>
          <w:rFonts w:ascii="Calibri" w:eastAsia="Calibri" w:hAnsi="Calibri" w:cs="Calibri"/>
          <w:color w:val="000000"/>
          <w:sz w:val="18"/>
          <w:szCs w:val="22"/>
        </w:rPr>
        <w:t>půdorysná plocha</w:t>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sidR="004B33B2">
        <w:rPr>
          <w:rFonts w:ascii="Calibri" w:eastAsia="Calibri" w:hAnsi="Calibri" w:cs="Calibri"/>
          <w:b/>
          <w:color w:val="000000"/>
          <w:sz w:val="18"/>
          <w:szCs w:val="22"/>
        </w:rPr>
        <w:t>133,</w:t>
      </w:r>
      <w:r w:rsidR="00780F07">
        <w:rPr>
          <w:rFonts w:ascii="Calibri" w:eastAsia="Calibri" w:hAnsi="Calibri" w:cs="Calibri"/>
          <w:b/>
          <w:color w:val="000000"/>
          <w:sz w:val="18"/>
          <w:szCs w:val="22"/>
        </w:rPr>
        <w:t>09</w:t>
      </w:r>
      <w:r w:rsidR="00CB65BF" w:rsidRPr="00242E73">
        <w:rPr>
          <w:rFonts w:ascii="Calibri" w:eastAsia="Calibri" w:hAnsi="Calibri" w:cs="Calibri"/>
          <w:color w:val="000000"/>
          <w:sz w:val="18"/>
          <w:szCs w:val="22"/>
        </w:rPr>
        <w:t xml:space="preserve"> m</w:t>
      </w:r>
      <w:r w:rsidR="00CB65BF" w:rsidRPr="00242E73">
        <w:rPr>
          <w:rFonts w:ascii="Calibri" w:eastAsia="Calibri" w:hAnsi="Calibri" w:cs="Calibri"/>
          <w:color w:val="000000"/>
          <w:sz w:val="18"/>
          <w:szCs w:val="22"/>
          <w:vertAlign w:val="superscript"/>
        </w:rPr>
        <w:t>2</w:t>
      </w:r>
    </w:p>
    <w:p w14:paraId="7744581E" w14:textId="77777777" w:rsidR="004C6F45" w:rsidRPr="004C6F45" w:rsidRDefault="004C6F45" w:rsidP="00B661C1">
      <w:pPr>
        <w:tabs>
          <w:tab w:val="clear" w:pos="2268"/>
        </w:tabs>
        <w:autoSpaceDE w:val="0"/>
        <w:autoSpaceDN w:val="0"/>
        <w:adjustRightInd w:val="0"/>
        <w:ind w:left="709"/>
        <w:rPr>
          <w:rFonts w:ascii="Calibri" w:eastAsia="Calibri" w:hAnsi="Calibri" w:cs="Calibri"/>
          <w:b/>
          <w:sz w:val="18"/>
          <w:szCs w:val="22"/>
        </w:rPr>
      </w:pPr>
      <w:r>
        <w:rPr>
          <w:rFonts w:ascii="Calibri" w:eastAsia="Calibri" w:hAnsi="Calibri" w:cs="Calibri"/>
          <w:color w:val="000000"/>
          <w:sz w:val="18"/>
          <w:szCs w:val="22"/>
        </w:rPr>
        <w:lastRenderedPageBreak/>
        <w:t>obestavěný prostor</w:t>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sidR="005D6D98">
        <w:rPr>
          <w:rFonts w:ascii="Calibri" w:eastAsia="Calibri" w:hAnsi="Calibri" w:cs="Calibri"/>
          <w:b/>
          <w:sz w:val="18"/>
          <w:szCs w:val="22"/>
        </w:rPr>
        <w:t>537,02</w:t>
      </w:r>
      <w:r w:rsidRPr="004C6F45">
        <w:rPr>
          <w:rFonts w:ascii="Calibri" w:eastAsia="Calibri" w:hAnsi="Calibri" w:cs="Calibri"/>
          <w:b/>
          <w:sz w:val="18"/>
          <w:szCs w:val="22"/>
        </w:rPr>
        <w:t xml:space="preserve"> m</w:t>
      </w:r>
      <w:r w:rsidR="005D6D98">
        <w:rPr>
          <w:rFonts w:ascii="Calibri" w:eastAsia="Calibri" w:hAnsi="Calibri" w:cs="Calibri"/>
          <w:b/>
          <w:sz w:val="18"/>
          <w:szCs w:val="22"/>
          <w:vertAlign w:val="superscript"/>
        </w:rPr>
        <w:t>3</w:t>
      </w:r>
    </w:p>
    <w:p w14:paraId="7744581F" w14:textId="542BF2E7" w:rsidR="00780F07" w:rsidRDefault="00780F07" w:rsidP="00B661C1">
      <w:pPr>
        <w:tabs>
          <w:tab w:val="clear" w:pos="2268"/>
        </w:tabs>
        <w:autoSpaceDE w:val="0"/>
        <w:autoSpaceDN w:val="0"/>
        <w:adjustRightInd w:val="0"/>
        <w:ind w:left="709"/>
        <w:rPr>
          <w:rFonts w:ascii="Calibri" w:eastAsia="Calibri" w:hAnsi="Calibri" w:cs="Calibri"/>
          <w:b/>
          <w:color w:val="000000"/>
          <w:sz w:val="18"/>
          <w:szCs w:val="22"/>
        </w:rPr>
      </w:pPr>
      <w:r>
        <w:rPr>
          <w:rFonts w:ascii="Calibri" w:eastAsia="Calibri" w:hAnsi="Calibri" w:cs="Calibri"/>
          <w:color w:val="000000"/>
          <w:sz w:val="18"/>
          <w:szCs w:val="22"/>
        </w:rPr>
        <w:t>Počet nově vzniklých pracovních míst</w:t>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Pr>
          <w:rFonts w:ascii="Calibri" w:eastAsia="Calibri" w:hAnsi="Calibri" w:cs="Calibri"/>
          <w:color w:val="000000"/>
          <w:sz w:val="18"/>
          <w:szCs w:val="22"/>
        </w:rPr>
        <w:tab/>
      </w:r>
      <w:r w:rsidR="002272DB">
        <w:rPr>
          <w:rFonts w:ascii="Calibri" w:eastAsia="Calibri" w:hAnsi="Calibri" w:cs="Calibri"/>
          <w:b/>
          <w:color w:val="000000"/>
          <w:sz w:val="18"/>
          <w:szCs w:val="22"/>
        </w:rPr>
        <w:t>0</w:t>
      </w:r>
      <w:r w:rsidR="002272DB" w:rsidRPr="00780F07">
        <w:rPr>
          <w:rFonts w:ascii="Calibri" w:eastAsia="Calibri" w:hAnsi="Calibri" w:cs="Calibri"/>
          <w:b/>
          <w:color w:val="000000"/>
          <w:sz w:val="18"/>
          <w:szCs w:val="22"/>
        </w:rPr>
        <w:t xml:space="preserve"> </w:t>
      </w:r>
      <w:r w:rsidRPr="00780F07">
        <w:rPr>
          <w:rFonts w:ascii="Calibri" w:eastAsia="Calibri" w:hAnsi="Calibri" w:cs="Calibri"/>
          <w:b/>
          <w:color w:val="000000"/>
          <w:sz w:val="18"/>
          <w:szCs w:val="22"/>
        </w:rPr>
        <w:t>místo</w:t>
      </w:r>
    </w:p>
    <w:p w14:paraId="77445820" w14:textId="77777777" w:rsidR="009B0337" w:rsidRPr="00242E73" w:rsidRDefault="009B0337" w:rsidP="00B661C1">
      <w:pPr>
        <w:tabs>
          <w:tab w:val="clear" w:pos="2268"/>
        </w:tabs>
        <w:autoSpaceDE w:val="0"/>
        <w:autoSpaceDN w:val="0"/>
        <w:adjustRightInd w:val="0"/>
        <w:ind w:left="709"/>
        <w:rPr>
          <w:rFonts w:ascii="Calibri" w:eastAsia="Calibri" w:hAnsi="Calibri" w:cs="Calibri"/>
          <w:color w:val="000000"/>
          <w:sz w:val="18"/>
          <w:szCs w:val="22"/>
        </w:rPr>
      </w:pPr>
      <w:r w:rsidRPr="009B0337">
        <w:rPr>
          <w:rFonts w:ascii="Calibri" w:eastAsia="Calibri" w:hAnsi="Calibri" w:cs="Calibri"/>
          <w:color w:val="000000"/>
          <w:sz w:val="18"/>
          <w:szCs w:val="22"/>
        </w:rPr>
        <w:t xml:space="preserve">Celková kapacita </w:t>
      </w:r>
      <w:r w:rsidR="005C3E1F">
        <w:rPr>
          <w:rFonts w:ascii="Calibri" w:eastAsia="Calibri" w:hAnsi="Calibri" w:cs="Calibri"/>
          <w:color w:val="000000"/>
          <w:sz w:val="18"/>
          <w:szCs w:val="22"/>
        </w:rPr>
        <w:t xml:space="preserve">vnitřního </w:t>
      </w:r>
      <w:r w:rsidRPr="009B0337">
        <w:rPr>
          <w:rFonts w:ascii="Calibri" w:eastAsia="Calibri" w:hAnsi="Calibri" w:cs="Calibri"/>
          <w:color w:val="000000"/>
          <w:sz w:val="18"/>
          <w:szCs w:val="22"/>
        </w:rPr>
        <w:t>prostoru</w:t>
      </w:r>
      <w:r w:rsidRPr="009B0337">
        <w:rPr>
          <w:rFonts w:ascii="Calibri" w:eastAsia="Calibri" w:hAnsi="Calibri" w:cs="Calibri"/>
          <w:color w:val="000000"/>
          <w:sz w:val="18"/>
          <w:szCs w:val="22"/>
        </w:rPr>
        <w:tab/>
      </w:r>
      <w:r>
        <w:rPr>
          <w:rFonts w:ascii="Calibri" w:eastAsia="Calibri" w:hAnsi="Calibri" w:cs="Calibri"/>
          <w:b/>
          <w:color w:val="000000"/>
          <w:sz w:val="18"/>
          <w:szCs w:val="22"/>
        </w:rPr>
        <w:tab/>
      </w:r>
      <w:r>
        <w:rPr>
          <w:rFonts w:ascii="Calibri" w:eastAsia="Calibri" w:hAnsi="Calibri" w:cs="Calibri"/>
          <w:b/>
          <w:color w:val="000000"/>
          <w:sz w:val="18"/>
          <w:szCs w:val="22"/>
        </w:rPr>
        <w:tab/>
      </w:r>
      <w:r>
        <w:rPr>
          <w:rFonts w:ascii="Calibri" w:eastAsia="Calibri" w:hAnsi="Calibri" w:cs="Calibri"/>
          <w:b/>
          <w:color w:val="000000"/>
          <w:sz w:val="18"/>
          <w:szCs w:val="22"/>
        </w:rPr>
        <w:tab/>
        <w:t>60 osob</w:t>
      </w:r>
    </w:p>
    <w:p w14:paraId="77445821" w14:textId="77777777" w:rsidR="00B661C1" w:rsidRPr="00242E73" w:rsidRDefault="00B661C1" w:rsidP="00B661C1">
      <w:pPr>
        <w:tabs>
          <w:tab w:val="clear" w:pos="2268"/>
        </w:tabs>
        <w:autoSpaceDE w:val="0"/>
        <w:autoSpaceDN w:val="0"/>
        <w:adjustRightInd w:val="0"/>
        <w:ind w:left="709"/>
        <w:rPr>
          <w:rFonts w:ascii="Calibri" w:eastAsia="Calibri" w:hAnsi="Calibri" w:cs="Calibri"/>
          <w:bCs/>
          <w:color w:val="000000"/>
          <w:sz w:val="18"/>
          <w:szCs w:val="22"/>
        </w:rPr>
      </w:pPr>
    </w:p>
    <w:p w14:paraId="77445822" w14:textId="77777777" w:rsidR="004167D5" w:rsidRPr="00242E73" w:rsidRDefault="004167D5" w:rsidP="00B661C1">
      <w:pPr>
        <w:pStyle w:val="VJTCalibrinadpis11Tun"/>
        <w:numPr>
          <w:ilvl w:val="0"/>
          <w:numId w:val="15"/>
        </w:numPr>
        <w:tabs>
          <w:tab w:val="clear" w:pos="1134"/>
          <w:tab w:val="clear" w:pos="1418"/>
        </w:tabs>
        <w:spacing w:before="0" w:after="0"/>
        <w:contextualSpacing w:val="0"/>
        <w:jc w:val="both"/>
        <w:rPr>
          <w:sz w:val="18"/>
        </w:rPr>
      </w:pPr>
      <w:r w:rsidRPr="00242E73">
        <w:rPr>
          <w:sz w:val="18"/>
        </w:rPr>
        <w:t>základní bilance stavby (potřeby a spotřeby médií a hmot, hospodaření s dešťovou vodou, celkové produkované množství a druhy odpadů a emisí, třída energetické náročnosti budov apod.)</w:t>
      </w:r>
    </w:p>
    <w:p w14:paraId="77445823" w14:textId="77777777" w:rsidR="00B661C1" w:rsidRPr="00242E73" w:rsidRDefault="00B661C1" w:rsidP="00B661C1">
      <w:pPr>
        <w:pStyle w:val="VJTCalibrinadpis11Tun"/>
        <w:numPr>
          <w:ilvl w:val="0"/>
          <w:numId w:val="0"/>
        </w:numPr>
        <w:tabs>
          <w:tab w:val="clear" w:pos="1134"/>
          <w:tab w:val="clear" w:pos="1418"/>
        </w:tabs>
        <w:spacing w:before="0" w:after="0"/>
        <w:ind w:left="720"/>
        <w:contextualSpacing w:val="0"/>
        <w:jc w:val="both"/>
        <w:rPr>
          <w:sz w:val="18"/>
        </w:rPr>
      </w:pPr>
    </w:p>
    <w:p w14:paraId="77445824" w14:textId="77777777" w:rsidR="00252AB4" w:rsidRPr="001035FD" w:rsidRDefault="00CB65BF" w:rsidP="00252AB4">
      <w:pPr>
        <w:pStyle w:val="VJTCalibrinadpis11"/>
        <w:spacing w:before="0" w:after="0"/>
        <w:ind w:left="709" w:firstLine="0"/>
        <w:rPr>
          <w:sz w:val="18"/>
          <w:u w:val="single"/>
        </w:rPr>
      </w:pPr>
      <w:r w:rsidRPr="001035FD">
        <w:rPr>
          <w:sz w:val="18"/>
          <w:u w:val="single"/>
        </w:rPr>
        <w:t>Vytápění</w:t>
      </w:r>
      <w:r w:rsidR="00252AB4" w:rsidRPr="001035FD">
        <w:rPr>
          <w:sz w:val="18"/>
          <w:u w:val="single"/>
        </w:rPr>
        <w:t>, VZT, chlazení</w:t>
      </w:r>
      <w:r w:rsidRPr="001035FD">
        <w:rPr>
          <w:sz w:val="18"/>
          <w:u w:val="single"/>
        </w:rPr>
        <w:t>:</w:t>
      </w:r>
    </w:p>
    <w:p w14:paraId="77445825" w14:textId="77777777" w:rsidR="00252AB4" w:rsidRDefault="00252AB4" w:rsidP="00252AB4">
      <w:pPr>
        <w:pStyle w:val="VJTCalibrinadpis11"/>
        <w:spacing w:before="0" w:after="0"/>
        <w:ind w:left="709" w:firstLine="0"/>
        <w:rPr>
          <w:rFonts w:cs="Calibri"/>
          <w:b w:val="0"/>
          <w:iCs/>
          <w:color w:val="333333"/>
          <w:sz w:val="18"/>
          <w:szCs w:val="18"/>
        </w:rPr>
      </w:pPr>
      <w:r w:rsidRPr="00252AB4">
        <w:rPr>
          <w:rFonts w:cs="Calibri"/>
          <w:b w:val="0"/>
          <w:iCs/>
          <w:color w:val="333333"/>
          <w:sz w:val="18"/>
          <w:szCs w:val="18"/>
        </w:rPr>
        <w:t xml:space="preserve">Místnost </w:t>
      </w:r>
      <w:proofErr w:type="gramStart"/>
      <w:r w:rsidRPr="00252AB4">
        <w:rPr>
          <w:rFonts w:cs="Calibri"/>
          <w:b w:val="0"/>
          <w:iCs/>
          <w:color w:val="333333"/>
          <w:sz w:val="18"/>
          <w:szCs w:val="18"/>
        </w:rPr>
        <w:t>224a</w:t>
      </w:r>
      <w:proofErr w:type="gramEnd"/>
      <w:r w:rsidRPr="00252AB4">
        <w:rPr>
          <w:rFonts w:cs="Calibri"/>
          <w:b w:val="0"/>
          <w:iCs/>
          <w:color w:val="333333"/>
          <w:sz w:val="18"/>
          <w:szCs w:val="18"/>
        </w:rPr>
        <w:t xml:space="preserve"> bude vytápěna otopnými tělesy, které budou přemístěny ze stávající chodby (m.č.224). Pro případné chlazení a možnosti </w:t>
      </w:r>
      <w:proofErr w:type="spellStart"/>
      <w:r w:rsidRPr="00252AB4">
        <w:rPr>
          <w:rFonts w:cs="Calibri"/>
          <w:b w:val="0"/>
          <w:iCs/>
          <w:color w:val="333333"/>
          <w:sz w:val="18"/>
          <w:szCs w:val="18"/>
        </w:rPr>
        <w:t>dovytápění</w:t>
      </w:r>
      <w:proofErr w:type="spellEnd"/>
      <w:r w:rsidRPr="00252AB4">
        <w:rPr>
          <w:rFonts w:cs="Calibri"/>
          <w:b w:val="0"/>
          <w:iCs/>
          <w:color w:val="333333"/>
          <w:sz w:val="18"/>
          <w:szCs w:val="18"/>
        </w:rPr>
        <w:t xml:space="preserve"> budou instalovány dvě kazetová klimatizační jednotky pod stropem místnosti. Venkovní část klimatizační jednotky bude umístěna v garáži 1.PP na fasádě objektu.</w:t>
      </w:r>
    </w:p>
    <w:p w14:paraId="77445826" w14:textId="77777777" w:rsidR="00252AB4" w:rsidRPr="00252AB4" w:rsidRDefault="00252AB4" w:rsidP="00252AB4">
      <w:pPr>
        <w:pStyle w:val="VJTCalibrinadpis11"/>
        <w:spacing w:before="0" w:after="0"/>
        <w:ind w:left="709" w:firstLine="0"/>
        <w:rPr>
          <w:rFonts w:cs="Calibri"/>
          <w:b w:val="0"/>
          <w:color w:val="333333"/>
          <w:sz w:val="18"/>
          <w:szCs w:val="18"/>
        </w:rPr>
      </w:pPr>
      <w:r w:rsidRPr="00252AB4">
        <w:rPr>
          <w:rFonts w:cs="Calibri"/>
          <w:b w:val="0"/>
          <w:iCs/>
          <w:color w:val="333333"/>
          <w:sz w:val="18"/>
          <w:szCs w:val="18"/>
        </w:rPr>
        <w:t>Pro větrání místnosti bude použita nova VZT jednotka s rekuperací tepla umístěna pod stropem v 1.PP. Rozvody budou přiznány a vedeny kruhovým potrubím SPIRO pod stropem v místnosti. Distribuce vzduchu bude pomocí vyústek.</w:t>
      </w:r>
    </w:p>
    <w:p w14:paraId="77445827" w14:textId="77777777" w:rsidR="001C6251" w:rsidRPr="001035FD" w:rsidRDefault="00252AB4" w:rsidP="001035FD">
      <w:pPr>
        <w:shd w:val="clear" w:color="auto" w:fill="FFFFFF"/>
        <w:tabs>
          <w:tab w:val="clear" w:pos="2268"/>
        </w:tabs>
        <w:spacing w:before="100" w:beforeAutospacing="1" w:after="100" w:afterAutospacing="1"/>
        <w:ind w:left="709"/>
        <w:jc w:val="left"/>
        <w:rPr>
          <w:rFonts w:ascii="Calibri" w:hAnsi="Calibri" w:cs="Calibri"/>
          <w:color w:val="333333"/>
          <w:sz w:val="18"/>
          <w:szCs w:val="18"/>
        </w:rPr>
      </w:pPr>
      <w:r w:rsidRPr="00252AB4">
        <w:rPr>
          <w:rFonts w:ascii="Calibri" w:hAnsi="Calibri" w:cs="Calibri"/>
          <w:iCs/>
          <w:color w:val="333333"/>
          <w:sz w:val="18"/>
          <w:szCs w:val="18"/>
        </w:rPr>
        <w:t xml:space="preserve">Potřeba tepla </w:t>
      </w:r>
      <w:proofErr w:type="spellStart"/>
      <w:r w:rsidRPr="00252AB4">
        <w:rPr>
          <w:rFonts w:ascii="Calibri" w:hAnsi="Calibri" w:cs="Calibri"/>
          <w:iCs/>
          <w:color w:val="333333"/>
          <w:sz w:val="18"/>
          <w:szCs w:val="18"/>
        </w:rPr>
        <w:t>vč.VZT</w:t>
      </w:r>
      <w:proofErr w:type="spellEnd"/>
      <w:r w:rsidRPr="00252AB4">
        <w:rPr>
          <w:rFonts w:ascii="Calibri" w:hAnsi="Calibri" w:cs="Calibri"/>
          <w:iCs/>
          <w:color w:val="333333"/>
          <w:sz w:val="18"/>
          <w:szCs w:val="18"/>
        </w:rPr>
        <w:t xml:space="preserve">                     </w:t>
      </w:r>
      <w:r w:rsidR="005D6D98">
        <w:rPr>
          <w:rFonts w:ascii="Calibri" w:hAnsi="Calibri" w:cs="Calibri"/>
          <w:iCs/>
          <w:color w:val="333333"/>
          <w:sz w:val="18"/>
          <w:szCs w:val="18"/>
        </w:rPr>
        <w:t xml:space="preserve"> </w:t>
      </w:r>
      <w:r w:rsidRPr="00252AB4">
        <w:rPr>
          <w:rFonts w:ascii="Calibri" w:hAnsi="Calibri" w:cs="Calibri"/>
          <w:iCs/>
          <w:color w:val="333333"/>
          <w:sz w:val="18"/>
          <w:szCs w:val="18"/>
        </w:rPr>
        <w:t>12 kW</w:t>
      </w:r>
      <w:r w:rsidR="001035FD">
        <w:rPr>
          <w:rFonts w:ascii="Calibri" w:hAnsi="Calibri" w:cs="Calibri"/>
          <w:iCs/>
          <w:color w:val="333333"/>
          <w:sz w:val="18"/>
          <w:szCs w:val="18"/>
        </w:rPr>
        <w:br/>
      </w:r>
      <w:r w:rsidRPr="00252AB4">
        <w:rPr>
          <w:rFonts w:ascii="Calibri" w:hAnsi="Calibri" w:cs="Calibri"/>
          <w:iCs/>
          <w:color w:val="333333"/>
          <w:sz w:val="18"/>
          <w:szCs w:val="18"/>
        </w:rPr>
        <w:t>Potřeba chladu                                12 kW</w:t>
      </w:r>
      <w:r w:rsidR="001035FD">
        <w:rPr>
          <w:rFonts w:ascii="Calibri" w:hAnsi="Calibri" w:cs="Calibri"/>
          <w:iCs/>
          <w:color w:val="333333"/>
          <w:sz w:val="18"/>
          <w:szCs w:val="18"/>
        </w:rPr>
        <w:br/>
      </w:r>
      <w:proofErr w:type="spellStart"/>
      <w:r w:rsidRPr="00252AB4">
        <w:rPr>
          <w:rFonts w:ascii="Calibri" w:hAnsi="Calibri" w:cs="Calibri"/>
          <w:iCs/>
          <w:color w:val="333333"/>
          <w:sz w:val="18"/>
          <w:szCs w:val="18"/>
        </w:rPr>
        <w:t>El.příkon</w:t>
      </w:r>
      <w:proofErr w:type="spellEnd"/>
      <w:r w:rsidRPr="00252AB4">
        <w:rPr>
          <w:rFonts w:ascii="Calibri" w:hAnsi="Calibri" w:cs="Calibri"/>
          <w:iCs/>
          <w:color w:val="333333"/>
          <w:sz w:val="18"/>
          <w:szCs w:val="18"/>
        </w:rPr>
        <w:t>                                             8 kW</w:t>
      </w:r>
    </w:p>
    <w:p w14:paraId="77445828" w14:textId="77777777" w:rsidR="004167D5" w:rsidRPr="00006FDC" w:rsidRDefault="004167D5" w:rsidP="001C6251">
      <w:pPr>
        <w:pStyle w:val="VJTCalibrinadpis11"/>
        <w:spacing w:before="0" w:after="0"/>
        <w:ind w:left="709" w:firstLine="0"/>
        <w:rPr>
          <w:sz w:val="18"/>
          <w:u w:val="single"/>
        </w:rPr>
      </w:pPr>
      <w:r w:rsidRPr="00006FDC">
        <w:rPr>
          <w:sz w:val="18"/>
          <w:u w:val="single"/>
        </w:rPr>
        <w:t>Silnoproud:</w:t>
      </w:r>
    </w:p>
    <w:p w14:paraId="77445829"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Instalovaný příkon vestavby do atria (napojeno z RA) </w:t>
      </w:r>
    </w:p>
    <w:p w14:paraId="7744582A"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proofErr w:type="spellStart"/>
      <w:r w:rsidRPr="00846FE7">
        <w:rPr>
          <w:rFonts w:ascii="Calibri" w:eastAsia="Calibri" w:hAnsi="Calibri" w:cs="Calibri"/>
          <w:color w:val="000000"/>
          <w:sz w:val="18"/>
          <w:szCs w:val="18"/>
        </w:rPr>
        <w:t>Pi</w:t>
      </w:r>
      <w:proofErr w:type="spellEnd"/>
      <w:r w:rsidRPr="00846FE7">
        <w:rPr>
          <w:rFonts w:ascii="Calibri" w:eastAsia="Calibri" w:hAnsi="Calibri" w:cs="Calibri"/>
          <w:color w:val="000000"/>
          <w:sz w:val="18"/>
          <w:szCs w:val="18"/>
        </w:rPr>
        <w:t xml:space="preserve"> = 30,0 kW </w:t>
      </w:r>
    </w:p>
    <w:p w14:paraId="7744582B"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(osvětlení LED 2,5kW, PC – 2,0kW, zásuvková instalace 5,0kW, </w:t>
      </w:r>
    </w:p>
    <w:p w14:paraId="7744582C"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klimatizace 1,0kW, VZT – 9,5kW, spotřebiče baru 10kW </w:t>
      </w:r>
    </w:p>
    <w:p w14:paraId="7744582D"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Činitel náročnosti </w:t>
      </w:r>
    </w:p>
    <w:p w14:paraId="7744582E"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beta = 0,6 </w:t>
      </w:r>
    </w:p>
    <w:p w14:paraId="7744582F"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Výpočtové zatížení </w:t>
      </w:r>
    </w:p>
    <w:p w14:paraId="77445830"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Pp = 18,0 kW </w:t>
      </w:r>
    </w:p>
    <w:p w14:paraId="77445831" w14:textId="77777777" w:rsidR="00006FDC" w:rsidRPr="00846FE7" w:rsidRDefault="00006FDC" w:rsidP="00006FDC">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Výpočtový proud </w:t>
      </w:r>
    </w:p>
    <w:p w14:paraId="77445832" w14:textId="77777777" w:rsidR="00BA33B1" w:rsidRPr="00846FE7" w:rsidRDefault="00006FDC" w:rsidP="00006FDC">
      <w:pPr>
        <w:tabs>
          <w:tab w:val="clear" w:pos="2268"/>
        </w:tabs>
        <w:autoSpaceDE w:val="0"/>
        <w:autoSpaceDN w:val="0"/>
        <w:adjustRightInd w:val="0"/>
        <w:ind w:left="709"/>
        <w:rPr>
          <w:rFonts w:ascii="Calibri" w:eastAsia="Calibri" w:hAnsi="Calibri" w:cs="Calibri"/>
          <w:color w:val="FF0000"/>
          <w:sz w:val="18"/>
          <w:szCs w:val="18"/>
          <w:highlight w:val="yellow"/>
        </w:rPr>
      </w:pPr>
      <w:proofErr w:type="spellStart"/>
      <w:r w:rsidRPr="00846FE7">
        <w:rPr>
          <w:rFonts w:ascii="Calibri" w:eastAsia="Calibri" w:hAnsi="Calibri" w:cs="Calibri"/>
          <w:color w:val="000000"/>
          <w:sz w:val="18"/>
          <w:szCs w:val="18"/>
        </w:rPr>
        <w:t>Ip</w:t>
      </w:r>
      <w:proofErr w:type="spellEnd"/>
      <w:r w:rsidRPr="00846FE7">
        <w:rPr>
          <w:rFonts w:ascii="Calibri" w:eastAsia="Calibri" w:hAnsi="Calibri" w:cs="Calibri"/>
          <w:color w:val="000000"/>
          <w:sz w:val="18"/>
          <w:szCs w:val="18"/>
        </w:rPr>
        <w:t xml:space="preserve"> = 27,46 A (při cos fí = 0,95)</w:t>
      </w:r>
      <w:r w:rsidR="00BA33B1" w:rsidRPr="00846FE7">
        <w:rPr>
          <w:rFonts w:ascii="Calibri" w:hAnsi="Calibri" w:cs="Calibri"/>
          <w:color w:val="FF0000"/>
          <w:sz w:val="18"/>
          <w:szCs w:val="18"/>
        </w:rPr>
        <w:t>.</w:t>
      </w:r>
    </w:p>
    <w:p w14:paraId="77445833" w14:textId="77777777" w:rsidR="008E77C0" w:rsidRPr="00242E73" w:rsidRDefault="008E77C0" w:rsidP="00503379">
      <w:pPr>
        <w:pStyle w:val="VJTCalibrinadpis11"/>
        <w:spacing w:before="0" w:after="0"/>
        <w:rPr>
          <w:rFonts w:cs="Calibri"/>
          <w:color w:val="FF0000"/>
          <w:sz w:val="18"/>
          <w:szCs w:val="22"/>
          <w:highlight w:val="yellow"/>
        </w:rPr>
      </w:pPr>
    </w:p>
    <w:p w14:paraId="77445834" w14:textId="77777777" w:rsidR="004167D5" w:rsidRPr="00242E73" w:rsidRDefault="004167D5" w:rsidP="00D07BCD">
      <w:pPr>
        <w:pStyle w:val="VJTCalibrinadpis11"/>
        <w:spacing w:before="0" w:after="0"/>
        <w:ind w:left="709" w:firstLine="0"/>
        <w:rPr>
          <w:sz w:val="18"/>
          <w:u w:val="single"/>
        </w:rPr>
      </w:pPr>
      <w:r w:rsidRPr="00242E73">
        <w:rPr>
          <w:sz w:val="18"/>
          <w:u w:val="single"/>
        </w:rPr>
        <w:t>Celková spotřeba vody:</w:t>
      </w:r>
    </w:p>
    <w:p w14:paraId="77445835" w14:textId="77777777" w:rsidR="00C85EAB" w:rsidRPr="00242E73" w:rsidRDefault="008E77C0" w:rsidP="00D07BCD">
      <w:pPr>
        <w:ind w:left="709"/>
        <w:rPr>
          <w:rFonts w:ascii="Calibri" w:hAnsi="Calibri"/>
          <w:sz w:val="18"/>
          <w:szCs w:val="22"/>
        </w:rPr>
      </w:pPr>
      <w:r w:rsidRPr="00242E73">
        <w:rPr>
          <w:rFonts w:ascii="Calibri" w:hAnsi="Calibri" w:cs="Calibri"/>
          <w:sz w:val="18"/>
          <w:szCs w:val="22"/>
        </w:rPr>
        <w:t>Stávající přípojka vo</w:t>
      </w:r>
      <w:r w:rsidR="00887209" w:rsidRPr="00242E73">
        <w:rPr>
          <w:rFonts w:ascii="Calibri" w:hAnsi="Calibri" w:cs="Calibri"/>
          <w:sz w:val="18"/>
          <w:szCs w:val="22"/>
        </w:rPr>
        <w:t>dy zůstane zachována.</w:t>
      </w:r>
      <w:r w:rsidR="00DD0C53" w:rsidRPr="00242E73">
        <w:rPr>
          <w:rFonts w:ascii="Calibri" w:hAnsi="Calibri" w:cs="Calibri"/>
          <w:sz w:val="18"/>
          <w:szCs w:val="22"/>
        </w:rPr>
        <w:t xml:space="preserve"> </w:t>
      </w:r>
      <w:r w:rsidR="00480A13" w:rsidRPr="00242E73">
        <w:rPr>
          <w:rFonts w:ascii="Calibri" w:hAnsi="Calibri"/>
          <w:sz w:val="18"/>
          <w:szCs w:val="22"/>
        </w:rPr>
        <w:t xml:space="preserve">Navrhovanými stavebními úpravami nedojde ke změně v užívání objektu </w:t>
      </w:r>
      <w:r w:rsidR="00D97DB0" w:rsidRPr="00242E73">
        <w:rPr>
          <w:rFonts w:ascii="Calibri" w:hAnsi="Calibri"/>
          <w:sz w:val="18"/>
          <w:szCs w:val="22"/>
        </w:rPr>
        <w:br/>
      </w:r>
      <w:r w:rsidR="00480A13" w:rsidRPr="00242E73">
        <w:rPr>
          <w:rFonts w:ascii="Calibri" w:hAnsi="Calibri"/>
          <w:sz w:val="18"/>
          <w:szCs w:val="22"/>
        </w:rPr>
        <w:t>- bilance potřeby pitné vody a množství splaškových vod nebude navýšeno. Množství odváděných srážkových vod nebude navýšeno.</w:t>
      </w:r>
    </w:p>
    <w:p w14:paraId="77445836" w14:textId="77777777" w:rsidR="00D07BCD" w:rsidRPr="00242E73" w:rsidRDefault="00D07BCD" w:rsidP="00D07BCD">
      <w:pPr>
        <w:ind w:left="709"/>
        <w:rPr>
          <w:rFonts w:ascii="Calibri" w:hAnsi="Calibri"/>
          <w:sz w:val="18"/>
          <w:szCs w:val="22"/>
        </w:rPr>
      </w:pPr>
    </w:p>
    <w:p w14:paraId="77445837" w14:textId="77777777" w:rsidR="00C85EAB" w:rsidRPr="00242E73" w:rsidRDefault="00C85EAB" w:rsidP="00D97DB0">
      <w:pPr>
        <w:tabs>
          <w:tab w:val="clear" w:pos="2268"/>
        </w:tabs>
        <w:ind w:left="709"/>
        <w:rPr>
          <w:rFonts w:ascii="Calibri" w:hAnsi="Calibri" w:cs="Calibri"/>
          <w:b/>
          <w:sz w:val="18"/>
          <w:szCs w:val="22"/>
          <w:u w:val="single"/>
        </w:rPr>
      </w:pPr>
      <w:r w:rsidRPr="00242E73">
        <w:rPr>
          <w:rFonts w:ascii="Calibri" w:hAnsi="Calibri" w:cs="Calibri"/>
          <w:b/>
          <w:sz w:val="18"/>
          <w:szCs w:val="22"/>
          <w:u w:val="single"/>
        </w:rPr>
        <w:t>Odpadové hospodářství</w:t>
      </w:r>
    </w:p>
    <w:p w14:paraId="77445838" w14:textId="77606D5B" w:rsidR="00C85EAB" w:rsidRPr="00242E73" w:rsidDel="00234CCA" w:rsidRDefault="00C85EAB" w:rsidP="00D97DB0">
      <w:pPr>
        <w:pStyle w:val="Zkladntext"/>
        <w:tabs>
          <w:tab w:val="clear" w:pos="2268"/>
        </w:tabs>
        <w:spacing w:after="0"/>
        <w:ind w:left="709"/>
        <w:rPr>
          <w:del w:id="6" w:author="a38bb83a@outlook.cz" w:date="2024-02-19T10:21:00Z"/>
          <w:rFonts w:ascii="Calibri" w:hAnsi="Calibri" w:cs="Calibri"/>
          <w:sz w:val="18"/>
          <w:szCs w:val="22"/>
        </w:rPr>
      </w:pPr>
      <w:del w:id="7" w:author="a38bb83a@outlook.cz" w:date="2024-02-19T10:21:00Z">
        <w:r w:rsidRPr="00242E73" w:rsidDel="00234CCA">
          <w:rPr>
            <w:rFonts w:ascii="Calibri" w:hAnsi="Calibri" w:cs="Calibri"/>
            <w:sz w:val="18"/>
            <w:szCs w:val="22"/>
          </w:rPr>
          <w:delText>Předpokládané množství odpadu ze stavební činnosti:</w:delText>
        </w:r>
      </w:del>
    </w:p>
    <w:p w14:paraId="77445839" w14:textId="5FA9C64D" w:rsidR="00C85EAB" w:rsidRPr="00242E73" w:rsidDel="00234CCA" w:rsidRDefault="00C85EAB" w:rsidP="00D97DB0">
      <w:pPr>
        <w:tabs>
          <w:tab w:val="clear" w:pos="2268"/>
        </w:tabs>
        <w:ind w:left="709"/>
        <w:rPr>
          <w:del w:id="8" w:author="a38bb83a@outlook.cz" w:date="2024-02-19T10:21:00Z"/>
          <w:rFonts w:ascii="Calibri" w:hAnsi="Calibri" w:cs="Calibri"/>
          <w:sz w:val="18"/>
          <w:szCs w:val="22"/>
        </w:rPr>
      </w:pPr>
      <w:del w:id="9" w:author="a38bb83a@outlook.cz" w:date="2024-02-19T10:21:00Z">
        <w:r w:rsidRPr="00242E73" w:rsidDel="00234CCA">
          <w:rPr>
            <w:rFonts w:ascii="Calibri" w:hAnsi="Calibri" w:cs="Calibri"/>
            <w:sz w:val="18"/>
            <w:szCs w:val="22"/>
          </w:rPr>
          <w:delText>komunální odpad produkovaný pracovníky:</w:delText>
        </w:r>
        <w:r w:rsidRPr="00242E73" w:rsidDel="00234CCA">
          <w:rPr>
            <w:rFonts w:ascii="Calibri" w:hAnsi="Calibri" w:cs="Calibri"/>
            <w:sz w:val="18"/>
            <w:szCs w:val="22"/>
          </w:rPr>
          <w:tab/>
          <w:delText>cca 40 kg/den, což je cca 0,35 m</w:delText>
        </w:r>
        <w:r w:rsidRPr="00242E73" w:rsidDel="00234CCA">
          <w:rPr>
            <w:rFonts w:ascii="Calibri" w:hAnsi="Calibri" w:cs="Calibri"/>
            <w:sz w:val="18"/>
            <w:szCs w:val="22"/>
            <w:vertAlign w:val="superscript"/>
          </w:rPr>
          <w:delText>3</w:delText>
        </w:r>
        <w:r w:rsidRPr="00242E73" w:rsidDel="00234CCA">
          <w:rPr>
            <w:rFonts w:ascii="Calibri" w:hAnsi="Calibri" w:cs="Calibri"/>
            <w:sz w:val="18"/>
            <w:szCs w:val="22"/>
          </w:rPr>
          <w:delText>/den</w:delText>
        </w:r>
      </w:del>
    </w:p>
    <w:p w14:paraId="7744583A" w14:textId="3408897C" w:rsidR="00C85EAB" w:rsidRPr="00242E73" w:rsidDel="00234CCA" w:rsidRDefault="00C85EAB" w:rsidP="00D97DB0">
      <w:pPr>
        <w:tabs>
          <w:tab w:val="clear" w:pos="2268"/>
        </w:tabs>
        <w:ind w:left="709"/>
        <w:rPr>
          <w:del w:id="10" w:author="a38bb83a@outlook.cz" w:date="2024-02-19T10:21:00Z"/>
          <w:rFonts w:ascii="Calibri" w:hAnsi="Calibri" w:cs="Calibri"/>
          <w:sz w:val="18"/>
          <w:szCs w:val="22"/>
        </w:rPr>
      </w:pPr>
      <w:del w:id="11" w:author="a38bb83a@outlook.cz" w:date="2024-02-19T10:21:00Z">
        <w:r w:rsidRPr="00242E73" w:rsidDel="00234CCA">
          <w:rPr>
            <w:rFonts w:ascii="Calibri" w:hAnsi="Calibri" w:cs="Calibri"/>
            <w:sz w:val="18"/>
            <w:szCs w:val="22"/>
          </w:rPr>
          <w:delText>vybouraný materiál (beton, cihly):</w:delText>
        </w:r>
        <w:r w:rsidRPr="00242E73" w:rsidDel="00234CCA">
          <w:rPr>
            <w:rFonts w:ascii="Calibri" w:hAnsi="Calibri" w:cs="Calibri"/>
            <w:sz w:val="18"/>
            <w:szCs w:val="22"/>
          </w:rPr>
          <w:tab/>
        </w:r>
        <w:r w:rsidRPr="00242E73" w:rsidDel="00234CCA">
          <w:rPr>
            <w:rFonts w:ascii="Calibri" w:hAnsi="Calibri" w:cs="Calibri"/>
            <w:sz w:val="18"/>
            <w:szCs w:val="22"/>
          </w:rPr>
          <w:tab/>
          <w:delText>cca 0,6 m</w:delText>
        </w:r>
        <w:r w:rsidRPr="00242E73" w:rsidDel="00234CCA">
          <w:rPr>
            <w:rFonts w:ascii="Calibri" w:hAnsi="Calibri" w:cs="Calibri"/>
            <w:sz w:val="18"/>
            <w:szCs w:val="22"/>
            <w:vertAlign w:val="superscript"/>
          </w:rPr>
          <w:delText>3</w:delText>
        </w:r>
        <w:r w:rsidRPr="00242E73" w:rsidDel="00234CCA">
          <w:rPr>
            <w:rFonts w:ascii="Calibri" w:hAnsi="Calibri" w:cs="Calibri"/>
            <w:sz w:val="18"/>
            <w:szCs w:val="22"/>
          </w:rPr>
          <w:delText>/</w:delText>
        </w:r>
        <w:r w:rsidR="00780F07" w:rsidRPr="00242E73" w:rsidDel="00234CCA">
          <w:rPr>
            <w:rFonts w:ascii="Calibri" w:hAnsi="Calibri" w:cs="Calibri"/>
            <w:sz w:val="18"/>
            <w:szCs w:val="22"/>
          </w:rPr>
          <w:delText>den – v</w:delText>
        </w:r>
        <w:r w:rsidRPr="00242E73" w:rsidDel="00234CCA">
          <w:rPr>
            <w:rFonts w:ascii="Calibri" w:hAnsi="Calibri" w:cs="Calibri"/>
            <w:sz w:val="18"/>
            <w:szCs w:val="22"/>
          </w:rPr>
          <w:delText> době realizace hrubých vnitřních stavebních prací</w:delText>
        </w:r>
      </w:del>
    </w:p>
    <w:p w14:paraId="7744583B" w14:textId="7E2FEE8D" w:rsidR="00C85EAB" w:rsidRPr="00242E73" w:rsidDel="00234CCA" w:rsidRDefault="00C85EAB" w:rsidP="00D97DB0">
      <w:pPr>
        <w:tabs>
          <w:tab w:val="clear" w:pos="2268"/>
        </w:tabs>
        <w:ind w:left="709"/>
        <w:rPr>
          <w:del w:id="12" w:author="a38bb83a@outlook.cz" w:date="2024-02-19T10:21:00Z"/>
          <w:rFonts w:ascii="Calibri" w:hAnsi="Calibri" w:cs="Calibri"/>
          <w:sz w:val="18"/>
          <w:szCs w:val="22"/>
        </w:rPr>
      </w:pPr>
      <w:del w:id="13" w:author="a38bb83a@outlook.cz" w:date="2024-02-19T10:21:00Z">
        <w:r w:rsidRPr="00242E73" w:rsidDel="00234CCA">
          <w:rPr>
            <w:rFonts w:ascii="Calibri" w:hAnsi="Calibri" w:cs="Calibri"/>
            <w:sz w:val="18"/>
            <w:szCs w:val="22"/>
          </w:rPr>
          <w:delText>obaly, zbytky stavebního materiálu a hmot:</w:delText>
        </w:r>
        <w:r w:rsidRPr="00242E73" w:rsidDel="00234CCA">
          <w:rPr>
            <w:rFonts w:ascii="Calibri" w:hAnsi="Calibri" w:cs="Calibri"/>
            <w:sz w:val="18"/>
            <w:szCs w:val="22"/>
          </w:rPr>
          <w:tab/>
          <w:delText>cca 1,25 m</w:delText>
        </w:r>
        <w:r w:rsidRPr="00242E73" w:rsidDel="00234CCA">
          <w:rPr>
            <w:rFonts w:ascii="Calibri" w:hAnsi="Calibri" w:cs="Calibri"/>
            <w:sz w:val="18"/>
            <w:szCs w:val="22"/>
            <w:vertAlign w:val="superscript"/>
          </w:rPr>
          <w:delText>3</w:delText>
        </w:r>
        <w:r w:rsidRPr="00242E73" w:rsidDel="00234CCA">
          <w:rPr>
            <w:rFonts w:ascii="Calibri" w:hAnsi="Calibri" w:cs="Calibri"/>
            <w:sz w:val="18"/>
            <w:szCs w:val="22"/>
          </w:rPr>
          <w:delText>/den</w:delText>
        </w:r>
      </w:del>
    </w:p>
    <w:p w14:paraId="7744583C" w14:textId="0FDFA47C" w:rsidR="00C85EAB" w:rsidRPr="00242E73" w:rsidDel="00234CCA" w:rsidRDefault="00C85EAB" w:rsidP="00503379">
      <w:pPr>
        <w:pStyle w:val="dka"/>
        <w:jc w:val="both"/>
        <w:rPr>
          <w:del w:id="14" w:author="a38bb83a@outlook.cz" w:date="2024-02-19T10:21:00Z"/>
          <w:rStyle w:val="Zkladntext10"/>
          <w:rFonts w:ascii="Calibri" w:hAnsi="Calibri" w:cs="Calibri"/>
          <w:sz w:val="18"/>
          <w:szCs w:val="22"/>
        </w:rPr>
      </w:pPr>
    </w:p>
    <w:p w14:paraId="7744583D" w14:textId="09F385AE" w:rsidR="00C85EAB" w:rsidRPr="00242E73" w:rsidDel="00234CCA" w:rsidRDefault="00C85EAB" w:rsidP="00D97DB0">
      <w:pPr>
        <w:pStyle w:val="Zkladntext"/>
        <w:spacing w:after="0"/>
        <w:ind w:left="709"/>
        <w:rPr>
          <w:del w:id="15" w:author="a38bb83a@outlook.cz" w:date="2024-02-19T10:21:00Z"/>
          <w:rFonts w:ascii="Calibri" w:hAnsi="Calibri" w:cs="Calibri"/>
          <w:sz w:val="18"/>
          <w:szCs w:val="22"/>
          <w:lang w:val="cs-CZ"/>
        </w:rPr>
      </w:pPr>
      <w:del w:id="16" w:author="a38bb83a@outlook.cz" w:date="2024-02-19T10:21:00Z">
        <w:r w:rsidRPr="00242E73" w:rsidDel="00234CCA">
          <w:rPr>
            <w:rFonts w:ascii="Calibri" w:hAnsi="Calibri" w:cs="Calibri"/>
            <w:sz w:val="18"/>
            <w:szCs w:val="22"/>
          </w:rPr>
          <w:delText>Výše uvedené množství odpadu ze stavební činnosti nebude nahromaděno každý den.</w:delText>
        </w:r>
      </w:del>
    </w:p>
    <w:p w14:paraId="7744583E" w14:textId="70E521E3" w:rsidR="00C85EAB" w:rsidRPr="00242E73" w:rsidDel="00234CCA" w:rsidRDefault="00C85EAB" w:rsidP="00D97DB0">
      <w:pPr>
        <w:pStyle w:val="Zkladntext"/>
        <w:tabs>
          <w:tab w:val="clear" w:pos="2268"/>
        </w:tabs>
        <w:spacing w:after="0"/>
        <w:ind w:left="709"/>
        <w:rPr>
          <w:del w:id="17" w:author="a38bb83a@outlook.cz" w:date="2024-02-19T10:21:00Z"/>
          <w:rFonts w:ascii="Calibri" w:hAnsi="Calibri" w:cs="Calibri"/>
          <w:sz w:val="18"/>
          <w:szCs w:val="22"/>
        </w:rPr>
      </w:pPr>
      <w:del w:id="18" w:author="a38bb83a@outlook.cz" w:date="2024-02-19T10:21:00Z">
        <w:r w:rsidRPr="00242E73" w:rsidDel="00234CCA">
          <w:rPr>
            <w:rFonts w:ascii="Calibri" w:hAnsi="Calibri" w:cs="Calibri"/>
            <w:sz w:val="18"/>
            <w:szCs w:val="22"/>
          </w:rPr>
          <w:delText xml:space="preserve">Odpadový materiál vzniklý při stavební činnosti bude likvidován v souladu se zákonem č. 185/2001 Sb., </w:delText>
        </w:r>
        <w:r w:rsidR="00D97DB0" w:rsidRPr="00242E73" w:rsidDel="00234CCA">
          <w:rPr>
            <w:rFonts w:ascii="Calibri" w:hAnsi="Calibri" w:cs="Calibri"/>
            <w:sz w:val="18"/>
            <w:szCs w:val="22"/>
          </w:rPr>
          <w:br/>
        </w:r>
        <w:r w:rsidRPr="00242E73" w:rsidDel="00234CCA">
          <w:rPr>
            <w:rFonts w:ascii="Calibri" w:hAnsi="Calibri" w:cs="Calibri"/>
            <w:sz w:val="18"/>
            <w:szCs w:val="22"/>
          </w:rPr>
          <w:delText>o odpadech a o změně některých dalších zákonů, ve znění pozdějších změn (dále jen zákon o odpadech), jeho prováděcích předpisů.</w:delText>
        </w:r>
      </w:del>
    </w:p>
    <w:p w14:paraId="7744583F" w14:textId="2B874297" w:rsidR="00C85EAB" w:rsidRPr="00242E73" w:rsidDel="00234CCA" w:rsidRDefault="00C85EAB" w:rsidP="00D97DB0">
      <w:pPr>
        <w:pStyle w:val="Zkladntext"/>
        <w:spacing w:after="0"/>
        <w:ind w:left="709"/>
        <w:rPr>
          <w:del w:id="19" w:author="a38bb83a@outlook.cz" w:date="2024-02-19T10:21:00Z"/>
          <w:rFonts w:ascii="Calibri" w:hAnsi="Calibri" w:cs="Calibri"/>
          <w:sz w:val="18"/>
          <w:szCs w:val="22"/>
        </w:rPr>
      </w:pPr>
      <w:del w:id="20" w:author="a38bb83a@outlook.cz" w:date="2024-02-19T10:21:00Z">
        <w:r w:rsidRPr="00242E73" w:rsidDel="00234CCA">
          <w:rPr>
            <w:rFonts w:ascii="Calibri" w:hAnsi="Calibri" w:cs="Calibri"/>
            <w:sz w:val="18"/>
            <w:szCs w:val="22"/>
          </w:rPr>
          <w:delText xml:space="preserve">Vybourané materiály a odpad budou na staveništi tříděny, budou ukládány buď přímo na transportní vozidla, nebo do kontejnerů umístěných na </w:delText>
        </w:r>
        <w:r w:rsidR="004B33B2" w:rsidDel="00234CCA">
          <w:rPr>
            <w:rFonts w:ascii="Calibri" w:hAnsi="Calibri" w:cs="Calibri"/>
            <w:sz w:val="18"/>
            <w:szCs w:val="22"/>
            <w:lang w:val="cs-CZ"/>
          </w:rPr>
          <w:delText>ve dvoře objektu</w:delText>
        </w:r>
        <w:r w:rsidRPr="00242E73" w:rsidDel="00234CCA">
          <w:rPr>
            <w:rFonts w:ascii="Calibri" w:hAnsi="Calibri" w:cs="Calibri"/>
            <w:sz w:val="18"/>
            <w:szCs w:val="22"/>
          </w:rPr>
          <w:delText xml:space="preserve"> pro následný odvoz. Přednostně budou odpady druhotně využity (stavební recykláž, dřevní hmota, železo). Materiálové využití bude mít přednost před jejich uložením na skládku nebo jiným využitím odpadů.</w:delText>
        </w:r>
      </w:del>
    </w:p>
    <w:p w14:paraId="77445840" w14:textId="47216274" w:rsidR="004B33B2" w:rsidDel="00234CCA" w:rsidRDefault="004B33B2" w:rsidP="00D97DB0">
      <w:pPr>
        <w:pStyle w:val="Zkladntext"/>
        <w:spacing w:after="0"/>
        <w:ind w:left="709"/>
        <w:rPr>
          <w:del w:id="21" w:author="a38bb83a@outlook.cz" w:date="2024-02-19T10:21:00Z"/>
          <w:rFonts w:ascii="Calibri" w:hAnsi="Calibri" w:cs="Calibri"/>
          <w:sz w:val="18"/>
          <w:szCs w:val="22"/>
        </w:rPr>
      </w:pPr>
      <w:del w:id="22" w:author="a38bb83a@outlook.cz" w:date="2024-02-19T10:21:00Z">
        <w:r w:rsidDel="00234CCA">
          <w:rPr>
            <w:rFonts w:ascii="Calibri" w:hAnsi="Calibri" w:cs="Calibri"/>
            <w:sz w:val="18"/>
            <w:szCs w:val="22"/>
            <w:lang w:val="cs-CZ"/>
          </w:rPr>
          <w:delText>Č</w:delText>
        </w:r>
        <w:r w:rsidR="00C85EAB" w:rsidRPr="00242E73" w:rsidDel="00234CCA">
          <w:rPr>
            <w:rFonts w:ascii="Calibri" w:hAnsi="Calibri" w:cs="Calibri"/>
            <w:sz w:val="18"/>
            <w:szCs w:val="22"/>
          </w:rPr>
          <w:delText xml:space="preserve">ásti staveb budou před odtěžením analyzovány na obsah škodlivin. Bez provedení takovéto analýzy bude s odpadem nakládáno jako s nebezpečným. </w:delText>
        </w:r>
      </w:del>
    </w:p>
    <w:p w14:paraId="77445841" w14:textId="1103B2E4" w:rsidR="00C85EAB" w:rsidRPr="00242E73" w:rsidDel="00234CCA" w:rsidRDefault="00C85EAB" w:rsidP="00D97DB0">
      <w:pPr>
        <w:pStyle w:val="Zkladntext"/>
        <w:spacing w:after="0"/>
        <w:ind w:left="709"/>
        <w:rPr>
          <w:del w:id="23" w:author="a38bb83a@outlook.cz" w:date="2024-02-19T10:21:00Z"/>
          <w:rFonts w:ascii="Calibri" w:hAnsi="Calibri" w:cs="Calibri"/>
          <w:sz w:val="18"/>
          <w:szCs w:val="22"/>
        </w:rPr>
      </w:pPr>
      <w:del w:id="24" w:author="a38bb83a@outlook.cz" w:date="2024-02-19T10:21:00Z">
        <w:r w:rsidRPr="00242E73" w:rsidDel="00234CCA">
          <w:rPr>
            <w:rFonts w:ascii="Calibri" w:hAnsi="Calibri" w:cs="Calibri"/>
            <w:sz w:val="18"/>
            <w:szCs w:val="22"/>
          </w:rPr>
          <w:delText>V případě zjištění nebudou kontaminované odpady v prostoru stavby ukládány ani skladovány s výjimkou doby nezbytně nutné pro nakládku a odvoz.</w:delText>
        </w:r>
      </w:del>
    </w:p>
    <w:p w14:paraId="77445842" w14:textId="53F6AEEC" w:rsidR="00C85EAB" w:rsidRPr="00242E73" w:rsidDel="00234CCA" w:rsidRDefault="00C85EAB" w:rsidP="00D97DB0">
      <w:pPr>
        <w:pStyle w:val="Zkladntext"/>
        <w:spacing w:after="0"/>
        <w:ind w:left="709"/>
        <w:rPr>
          <w:del w:id="25" w:author="a38bb83a@outlook.cz" w:date="2024-02-19T10:21:00Z"/>
          <w:rFonts w:ascii="Calibri" w:hAnsi="Calibri" w:cs="Calibri"/>
          <w:sz w:val="18"/>
          <w:szCs w:val="22"/>
        </w:rPr>
      </w:pPr>
      <w:del w:id="26" w:author="a38bb83a@outlook.cz" w:date="2024-02-19T10:21:00Z">
        <w:r w:rsidRPr="00242E73" w:rsidDel="00234CCA">
          <w:rPr>
            <w:rFonts w:ascii="Calibri" w:hAnsi="Calibri" w:cs="Calibri"/>
            <w:sz w:val="18"/>
            <w:szCs w:val="22"/>
          </w:rPr>
          <w:delText>Likvidaci odpadů bude provádět firma, nebo více firem, mající pro likvidaci takovýchto odpadů příslušné oprávnění, bude zajištěna smluvně a bude za ni odpovědná firma provádějící stavbu a terénní úpravy.</w:delText>
        </w:r>
      </w:del>
    </w:p>
    <w:p w14:paraId="77445843" w14:textId="015CED6C" w:rsidR="00C85EAB" w:rsidRPr="00242E73" w:rsidDel="00234CCA" w:rsidRDefault="00C85EAB" w:rsidP="00D97DB0">
      <w:pPr>
        <w:pStyle w:val="Zkladntext"/>
        <w:spacing w:after="0"/>
        <w:ind w:left="709"/>
        <w:rPr>
          <w:del w:id="27" w:author="a38bb83a@outlook.cz" w:date="2024-02-19T10:21:00Z"/>
          <w:rFonts w:ascii="Calibri" w:hAnsi="Calibri" w:cs="Calibri"/>
          <w:sz w:val="18"/>
          <w:szCs w:val="22"/>
        </w:rPr>
      </w:pPr>
      <w:del w:id="28" w:author="a38bb83a@outlook.cz" w:date="2024-02-19T10:21:00Z">
        <w:r w:rsidRPr="00242E73" w:rsidDel="00234CCA">
          <w:rPr>
            <w:rFonts w:ascii="Calibri" w:hAnsi="Calibri" w:cs="Calibri"/>
            <w:sz w:val="18"/>
            <w:szCs w:val="22"/>
          </w:rPr>
          <w:delText>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 O likvidaci odpadu na tomu určených skládkách budou ke kolaudaci předloženy doklady.</w:delText>
        </w:r>
      </w:del>
    </w:p>
    <w:p w14:paraId="77445844" w14:textId="3ED37EC6" w:rsidR="00C85EAB" w:rsidRPr="00242E73" w:rsidDel="00234CCA" w:rsidRDefault="00C85EAB" w:rsidP="00D97DB0">
      <w:pPr>
        <w:pStyle w:val="Zkladntext"/>
        <w:spacing w:after="0"/>
        <w:ind w:left="709"/>
        <w:rPr>
          <w:del w:id="29" w:author="a38bb83a@outlook.cz" w:date="2024-02-19T10:21:00Z"/>
          <w:rFonts w:ascii="Calibri" w:hAnsi="Calibri" w:cs="Calibri"/>
          <w:sz w:val="18"/>
          <w:szCs w:val="22"/>
        </w:rPr>
      </w:pPr>
      <w:del w:id="30" w:author="a38bb83a@outlook.cz" w:date="2024-02-19T10:21:00Z">
        <w:r w:rsidRPr="00242E73" w:rsidDel="00234CCA">
          <w:rPr>
            <w:rFonts w:ascii="Calibri" w:hAnsi="Calibri" w:cs="Calibri"/>
            <w:sz w:val="18"/>
            <w:szCs w:val="22"/>
          </w:rPr>
          <w:delText>Běžnou stavební činností se předpokládá likvidace následujících druhů odpadu:</w:delText>
        </w:r>
      </w:del>
    </w:p>
    <w:p w14:paraId="77445845" w14:textId="404EC7B8" w:rsidR="00C85EAB" w:rsidRPr="00242E73" w:rsidDel="00234CCA" w:rsidRDefault="00C85EAB" w:rsidP="00FA5514">
      <w:pPr>
        <w:pStyle w:val="Zkladntext"/>
        <w:numPr>
          <w:ilvl w:val="0"/>
          <w:numId w:val="42"/>
        </w:numPr>
        <w:tabs>
          <w:tab w:val="clear" w:pos="2268"/>
        </w:tabs>
        <w:spacing w:after="0"/>
        <w:rPr>
          <w:del w:id="31" w:author="a38bb83a@outlook.cz" w:date="2024-02-19T10:21:00Z"/>
          <w:rFonts w:ascii="Calibri" w:hAnsi="Calibri" w:cs="Calibri"/>
          <w:sz w:val="18"/>
          <w:szCs w:val="22"/>
          <w:lang w:val="cs-CZ"/>
        </w:rPr>
      </w:pPr>
      <w:del w:id="32" w:author="a38bb83a@outlook.cz" w:date="2024-02-19T10:21:00Z">
        <w:r w:rsidRPr="00242E73" w:rsidDel="00234CCA">
          <w:rPr>
            <w:rFonts w:ascii="Calibri" w:hAnsi="Calibri" w:cs="Calibri"/>
            <w:sz w:val="18"/>
            <w:szCs w:val="22"/>
          </w:rPr>
          <w:delText>odpadový materiál ze stavební činnosti (dřevo, suť, polystyren, průmyslový odpad apod.) zařazený dle vyhlášky 381/2001 Sb. (Katalog odpadů) do skupiny odpadů 17</w:delText>
        </w:r>
        <w:r w:rsidR="00D97DB0" w:rsidRPr="00242E73" w:rsidDel="00234CCA">
          <w:rPr>
            <w:rFonts w:ascii="Calibri" w:hAnsi="Calibri" w:cs="Calibri"/>
            <w:sz w:val="18"/>
            <w:szCs w:val="22"/>
            <w:lang w:val="cs-CZ"/>
          </w:rPr>
          <w:delText xml:space="preserve">, </w:delText>
        </w:r>
        <w:r w:rsidRPr="00242E73" w:rsidDel="00234CCA">
          <w:rPr>
            <w:rFonts w:ascii="Calibri" w:hAnsi="Calibri" w:cs="Calibri"/>
            <w:sz w:val="18"/>
            <w:szCs w:val="22"/>
          </w:rPr>
          <w:delText>bude ukládán do kontejnerů v prostoru staveniště a odvážen na vhodnou skládku.</w:delText>
        </w:r>
      </w:del>
    </w:p>
    <w:p w14:paraId="77445846" w14:textId="1997DB42" w:rsidR="00C85EAB" w:rsidRPr="00242E73" w:rsidDel="00234CCA" w:rsidRDefault="00C85EAB" w:rsidP="00D97DB0">
      <w:pPr>
        <w:pStyle w:val="Zkladntext"/>
        <w:tabs>
          <w:tab w:val="clear" w:pos="2268"/>
        </w:tabs>
        <w:spacing w:after="0"/>
        <w:ind w:left="709"/>
        <w:rPr>
          <w:del w:id="33" w:author="a38bb83a@outlook.cz" w:date="2024-02-19T10:21:00Z"/>
          <w:rFonts w:ascii="Calibri" w:hAnsi="Calibri" w:cs="Calibri"/>
          <w:sz w:val="18"/>
          <w:szCs w:val="22"/>
        </w:rPr>
      </w:pPr>
      <w:del w:id="34" w:author="a38bb83a@outlook.cz" w:date="2024-02-19T10:21:00Z">
        <w:r w:rsidRPr="00242E73" w:rsidDel="00234CCA">
          <w:rPr>
            <w:rFonts w:ascii="Calibri" w:hAnsi="Calibri" w:cs="Calibri"/>
            <w:sz w:val="18"/>
            <w:szCs w:val="22"/>
          </w:rPr>
          <w:delText>Vhodné skládky pro ukládání odpadu ze stavební činnosti zajistí zhotovitel stavby v rámci dodávky stavby.</w:delText>
        </w:r>
      </w:del>
    </w:p>
    <w:p w14:paraId="77445847" w14:textId="65D52B40" w:rsidR="00C85EAB" w:rsidRPr="00242E73" w:rsidDel="00234CCA" w:rsidRDefault="00C85EAB" w:rsidP="00D97DB0">
      <w:pPr>
        <w:pStyle w:val="VJTCalibri11norzarvlevo"/>
        <w:ind w:left="709" w:firstLine="0"/>
        <w:rPr>
          <w:del w:id="35" w:author="a38bb83a@outlook.cz" w:date="2024-02-19T10:21:00Z"/>
          <w:rFonts w:cs="Calibri"/>
          <w:sz w:val="18"/>
          <w:szCs w:val="22"/>
        </w:rPr>
      </w:pPr>
      <w:del w:id="36" w:author="a38bb83a@outlook.cz" w:date="2024-02-19T10:21:00Z">
        <w:r w:rsidRPr="00242E73" w:rsidDel="00234CCA">
          <w:rPr>
            <w:rFonts w:cs="Calibri"/>
            <w:sz w:val="18"/>
            <w:szCs w:val="22"/>
          </w:rPr>
          <w:delText xml:space="preserve">Při realizaci stavby budou produkovány dále uvedené druhy a množství odpadů zařazených dle Katalogu odpadů (vyhláška MŽP č. 381/2001 Sb.). Původce, v tomto případě stavební firma provádějící výstavbu, zajistí jejich další využití, příp. odstranění. </w:delText>
        </w:r>
      </w:del>
    </w:p>
    <w:p w14:paraId="77445848" w14:textId="3DE93002" w:rsidR="00C85EAB" w:rsidRPr="00242E73" w:rsidDel="00234CCA" w:rsidRDefault="00C85EAB" w:rsidP="00D97DB0">
      <w:pPr>
        <w:pStyle w:val="VJTCalibri11norzarvlevo"/>
        <w:ind w:left="709" w:firstLine="0"/>
        <w:rPr>
          <w:del w:id="37" w:author="a38bb83a@outlook.cz" w:date="2024-02-19T10:21:00Z"/>
          <w:rFonts w:cs="Calibri"/>
          <w:sz w:val="18"/>
          <w:szCs w:val="22"/>
        </w:rPr>
      </w:pPr>
    </w:p>
    <w:p w14:paraId="77445849" w14:textId="78085F5A" w:rsidR="00C85EAB" w:rsidRPr="00242E73" w:rsidDel="00234CCA" w:rsidRDefault="00C85EAB" w:rsidP="00D97DB0">
      <w:pPr>
        <w:pStyle w:val="VJTCalibri11norzarvlevo"/>
        <w:ind w:left="709" w:firstLine="0"/>
        <w:rPr>
          <w:del w:id="38" w:author="a38bb83a@outlook.cz" w:date="2024-02-19T10:21:00Z"/>
          <w:rFonts w:cs="Calibri"/>
          <w:bCs/>
          <w:iCs/>
          <w:snapToGrid w:val="0"/>
          <w:sz w:val="18"/>
          <w:szCs w:val="22"/>
        </w:rPr>
      </w:pPr>
      <w:del w:id="39" w:author="a38bb83a@outlook.cz" w:date="2024-02-19T10:21:00Z">
        <w:r w:rsidRPr="00242E73" w:rsidDel="00234CCA">
          <w:rPr>
            <w:rFonts w:cs="Calibri"/>
            <w:bCs/>
            <w:iCs/>
            <w:snapToGrid w:val="0"/>
            <w:sz w:val="18"/>
            <w:szCs w:val="22"/>
          </w:rPr>
          <w:delText>Výpočet a kategorizace odpadů vzniklých při výstavbě:</w:delText>
        </w:r>
      </w:del>
    </w:p>
    <w:p w14:paraId="7744584A" w14:textId="743EFA6D" w:rsidR="00D97DB0" w:rsidRPr="00242E73" w:rsidDel="00234CCA" w:rsidRDefault="00D97DB0" w:rsidP="00D97DB0">
      <w:pPr>
        <w:pStyle w:val="VJTCalibri11norzarvlevo"/>
        <w:ind w:left="709" w:firstLine="0"/>
        <w:rPr>
          <w:del w:id="40" w:author="a38bb83a@outlook.cz" w:date="2024-02-19T10:21:00Z"/>
          <w:rFonts w:cs="Calibri"/>
          <w:bCs/>
          <w:iCs/>
          <w:snapToGrid w:val="0"/>
          <w:sz w:val="18"/>
          <w:szCs w:val="22"/>
        </w:rPr>
      </w:pPr>
    </w:p>
    <w:tbl>
      <w:tblPr>
        <w:tblW w:w="92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2"/>
        <w:gridCol w:w="4348"/>
        <w:gridCol w:w="1509"/>
        <w:gridCol w:w="2103"/>
      </w:tblGrid>
      <w:tr w:rsidR="00C85EAB" w:rsidRPr="00242E73" w:rsidDel="00234CCA" w14:paraId="7744584F" w14:textId="34867321" w:rsidTr="0023555D">
        <w:trPr>
          <w:trHeight w:val="372"/>
          <w:jc w:val="right"/>
          <w:del w:id="41" w:author="a38bb83a@outlook.cz" w:date="2024-02-19T10:21:00Z"/>
        </w:trPr>
        <w:tc>
          <w:tcPr>
            <w:tcW w:w="1312" w:type="dxa"/>
            <w:shd w:val="clear" w:color="auto" w:fill="BFBFBF"/>
          </w:tcPr>
          <w:p w14:paraId="7744584B" w14:textId="16C3D443" w:rsidR="00C85EAB" w:rsidRPr="00242E73" w:rsidDel="00234CCA" w:rsidRDefault="00C85EAB" w:rsidP="00503379">
            <w:pPr>
              <w:tabs>
                <w:tab w:val="left" w:pos="1560"/>
                <w:tab w:val="left" w:pos="4111"/>
                <w:tab w:val="left" w:pos="6096"/>
                <w:tab w:val="left" w:pos="7230"/>
              </w:tabs>
              <w:ind w:left="89"/>
              <w:rPr>
                <w:del w:id="42" w:author="a38bb83a@outlook.cz" w:date="2024-02-19T10:21:00Z"/>
                <w:rFonts w:ascii="Calibri" w:hAnsi="Calibri" w:cs="Calibri"/>
                <w:b/>
                <w:snapToGrid w:val="0"/>
                <w:sz w:val="18"/>
                <w:szCs w:val="22"/>
              </w:rPr>
            </w:pPr>
            <w:del w:id="43" w:author="a38bb83a@outlook.cz" w:date="2024-02-19T10:21:00Z">
              <w:r w:rsidRPr="00242E73" w:rsidDel="00234CCA">
                <w:rPr>
                  <w:rFonts w:ascii="Calibri" w:hAnsi="Calibri" w:cs="Calibri"/>
                  <w:b/>
                  <w:snapToGrid w:val="0"/>
                  <w:sz w:val="18"/>
                  <w:szCs w:val="22"/>
                </w:rPr>
                <w:delText>kat.číslo</w:delText>
              </w:r>
            </w:del>
          </w:p>
        </w:tc>
        <w:tc>
          <w:tcPr>
            <w:tcW w:w="4348" w:type="dxa"/>
            <w:shd w:val="clear" w:color="auto" w:fill="BFBFBF"/>
          </w:tcPr>
          <w:p w14:paraId="7744584C" w14:textId="717A63D4" w:rsidR="00C85EAB" w:rsidRPr="00242E73" w:rsidDel="00234CCA" w:rsidRDefault="00C85EAB" w:rsidP="00503379">
            <w:pPr>
              <w:tabs>
                <w:tab w:val="left" w:pos="1560"/>
                <w:tab w:val="left" w:pos="4111"/>
                <w:tab w:val="left" w:pos="6096"/>
                <w:tab w:val="left" w:pos="7230"/>
              </w:tabs>
              <w:rPr>
                <w:del w:id="44" w:author="a38bb83a@outlook.cz" w:date="2024-02-19T10:21:00Z"/>
                <w:rFonts w:ascii="Calibri" w:hAnsi="Calibri" w:cs="Calibri"/>
                <w:b/>
                <w:snapToGrid w:val="0"/>
                <w:sz w:val="18"/>
                <w:szCs w:val="22"/>
              </w:rPr>
            </w:pPr>
            <w:del w:id="45" w:author="a38bb83a@outlook.cz" w:date="2024-02-19T10:21:00Z">
              <w:r w:rsidRPr="00242E73" w:rsidDel="00234CCA">
                <w:rPr>
                  <w:rFonts w:ascii="Calibri" w:hAnsi="Calibri" w:cs="Calibri"/>
                  <w:b/>
                  <w:snapToGrid w:val="0"/>
                  <w:sz w:val="18"/>
                  <w:szCs w:val="22"/>
                </w:rPr>
                <w:delText>druh odpadu</w:delText>
              </w:r>
            </w:del>
          </w:p>
        </w:tc>
        <w:tc>
          <w:tcPr>
            <w:tcW w:w="1509" w:type="dxa"/>
            <w:shd w:val="clear" w:color="auto" w:fill="BFBFBF"/>
          </w:tcPr>
          <w:p w14:paraId="7744584D" w14:textId="6EE8578E" w:rsidR="00C85EAB" w:rsidRPr="00242E73" w:rsidDel="00234CCA" w:rsidRDefault="00C85EAB" w:rsidP="00503379">
            <w:pPr>
              <w:tabs>
                <w:tab w:val="left" w:pos="1560"/>
                <w:tab w:val="left" w:pos="4111"/>
                <w:tab w:val="left" w:pos="6096"/>
                <w:tab w:val="left" w:pos="7230"/>
              </w:tabs>
              <w:rPr>
                <w:del w:id="46" w:author="a38bb83a@outlook.cz" w:date="2024-02-19T10:21:00Z"/>
                <w:rFonts w:ascii="Calibri" w:hAnsi="Calibri" w:cs="Calibri"/>
                <w:b/>
                <w:snapToGrid w:val="0"/>
                <w:sz w:val="18"/>
                <w:szCs w:val="22"/>
              </w:rPr>
            </w:pPr>
            <w:del w:id="47" w:author="a38bb83a@outlook.cz" w:date="2024-02-19T10:21:00Z">
              <w:r w:rsidRPr="00242E73" w:rsidDel="00234CCA">
                <w:rPr>
                  <w:rFonts w:ascii="Calibri" w:hAnsi="Calibri" w:cs="Calibri"/>
                  <w:b/>
                  <w:snapToGrid w:val="0"/>
                  <w:sz w:val="18"/>
                  <w:szCs w:val="22"/>
                </w:rPr>
                <w:delText>Množství (t)</w:delText>
              </w:r>
              <w:r w:rsidRPr="00242E73" w:rsidDel="00234CCA">
                <w:rPr>
                  <w:rFonts w:ascii="Calibri" w:hAnsi="Calibri" w:cs="Calibri"/>
                  <w:b/>
                  <w:snapToGrid w:val="0"/>
                  <w:sz w:val="18"/>
                  <w:szCs w:val="22"/>
                </w:rPr>
                <w:tab/>
                <w:delText>likvidace</w:delText>
              </w:r>
            </w:del>
          </w:p>
        </w:tc>
        <w:tc>
          <w:tcPr>
            <w:tcW w:w="2103" w:type="dxa"/>
            <w:shd w:val="clear" w:color="auto" w:fill="BFBFBF"/>
          </w:tcPr>
          <w:p w14:paraId="7744584E" w14:textId="12D5F0E0" w:rsidR="00C85EAB" w:rsidRPr="00242E73" w:rsidDel="00234CCA" w:rsidRDefault="00C85EAB" w:rsidP="00503379">
            <w:pPr>
              <w:tabs>
                <w:tab w:val="left" w:pos="1560"/>
                <w:tab w:val="left" w:pos="4111"/>
                <w:tab w:val="left" w:pos="6096"/>
                <w:tab w:val="left" w:pos="7230"/>
              </w:tabs>
              <w:ind w:left="504"/>
              <w:rPr>
                <w:del w:id="48" w:author="a38bb83a@outlook.cz" w:date="2024-02-19T10:21:00Z"/>
                <w:rFonts w:ascii="Calibri" w:hAnsi="Calibri" w:cs="Calibri"/>
                <w:b/>
                <w:snapToGrid w:val="0"/>
                <w:sz w:val="18"/>
                <w:szCs w:val="22"/>
              </w:rPr>
            </w:pPr>
            <w:del w:id="49" w:author="a38bb83a@outlook.cz" w:date="2024-02-19T10:21:00Z">
              <w:r w:rsidRPr="00242E73" w:rsidDel="00234CCA">
                <w:rPr>
                  <w:rFonts w:ascii="Calibri" w:hAnsi="Calibri" w:cs="Calibri"/>
                  <w:b/>
                  <w:snapToGrid w:val="0"/>
                  <w:sz w:val="18"/>
                  <w:szCs w:val="22"/>
                </w:rPr>
                <w:delText>likvidace</w:delText>
              </w:r>
            </w:del>
          </w:p>
        </w:tc>
      </w:tr>
      <w:tr w:rsidR="00C85EAB" w:rsidRPr="00242E73" w:rsidDel="00234CCA" w14:paraId="77445854" w14:textId="0BF5237F" w:rsidTr="00D97DB0">
        <w:trPr>
          <w:trHeight w:val="434"/>
          <w:jc w:val="right"/>
          <w:del w:id="50" w:author="a38bb83a@outlook.cz" w:date="2024-02-19T10:21:00Z"/>
        </w:trPr>
        <w:tc>
          <w:tcPr>
            <w:tcW w:w="1312" w:type="dxa"/>
            <w:vAlign w:val="center"/>
          </w:tcPr>
          <w:p w14:paraId="77445850" w14:textId="5FFDBA8D" w:rsidR="00C85EAB" w:rsidRPr="00242E73" w:rsidDel="00234CCA" w:rsidRDefault="00C85EAB" w:rsidP="00503379">
            <w:pPr>
              <w:tabs>
                <w:tab w:val="left" w:pos="1560"/>
                <w:tab w:val="left" w:pos="4111"/>
                <w:tab w:val="left" w:pos="6096"/>
                <w:tab w:val="left" w:pos="7230"/>
              </w:tabs>
              <w:ind w:left="89"/>
              <w:rPr>
                <w:del w:id="51" w:author="a38bb83a@outlook.cz" w:date="2024-02-19T10:21:00Z"/>
                <w:rFonts w:ascii="Calibri" w:hAnsi="Calibri" w:cs="Calibri"/>
                <w:snapToGrid w:val="0"/>
                <w:sz w:val="18"/>
                <w:szCs w:val="22"/>
              </w:rPr>
            </w:pPr>
            <w:del w:id="52" w:author="a38bb83a@outlook.cz" w:date="2024-02-19T10:21:00Z">
              <w:r w:rsidRPr="00242E73" w:rsidDel="00234CCA">
                <w:rPr>
                  <w:rFonts w:ascii="Calibri" w:hAnsi="Calibri" w:cs="Calibri"/>
                  <w:snapToGrid w:val="0"/>
                  <w:sz w:val="18"/>
                  <w:szCs w:val="22"/>
                </w:rPr>
                <w:delText>03 01 05</w:delText>
              </w:r>
            </w:del>
          </w:p>
        </w:tc>
        <w:tc>
          <w:tcPr>
            <w:tcW w:w="4348" w:type="dxa"/>
          </w:tcPr>
          <w:p w14:paraId="77445851" w14:textId="2CEA0188" w:rsidR="00C85EAB" w:rsidRPr="00242E73" w:rsidDel="00234CCA" w:rsidRDefault="00C85EAB" w:rsidP="00503379">
            <w:pPr>
              <w:tabs>
                <w:tab w:val="left" w:pos="1560"/>
                <w:tab w:val="left" w:pos="4111"/>
                <w:tab w:val="left" w:pos="6096"/>
                <w:tab w:val="left" w:pos="7230"/>
              </w:tabs>
              <w:rPr>
                <w:del w:id="53" w:author="a38bb83a@outlook.cz" w:date="2024-02-19T10:21:00Z"/>
                <w:rFonts w:ascii="Calibri" w:hAnsi="Calibri" w:cs="Calibri"/>
                <w:snapToGrid w:val="0"/>
                <w:sz w:val="18"/>
                <w:szCs w:val="22"/>
              </w:rPr>
            </w:pPr>
            <w:del w:id="54" w:author="a38bb83a@outlook.cz" w:date="2024-02-19T10:21:00Z">
              <w:r w:rsidRPr="00242E73" w:rsidDel="00234CCA">
                <w:rPr>
                  <w:rFonts w:ascii="Calibri" w:hAnsi="Calibri" w:cs="Calibri"/>
                  <w:snapToGrid w:val="0"/>
                  <w:sz w:val="18"/>
                  <w:szCs w:val="22"/>
                </w:rPr>
                <w:delText xml:space="preserve">Hobliny, odřezky, piliny, </w:delText>
              </w:r>
              <w:r w:rsidR="00780F07" w:rsidRPr="00242E73" w:rsidDel="00234CCA">
                <w:rPr>
                  <w:rFonts w:ascii="Calibri" w:hAnsi="Calibri" w:cs="Calibri"/>
                  <w:snapToGrid w:val="0"/>
                  <w:sz w:val="18"/>
                  <w:szCs w:val="22"/>
                </w:rPr>
                <w:delText>dřevovláknité desky</w:delText>
              </w:r>
              <w:r w:rsidRPr="00242E73" w:rsidDel="00234CCA">
                <w:rPr>
                  <w:rFonts w:ascii="Calibri" w:hAnsi="Calibri" w:cs="Calibri"/>
                  <w:snapToGrid w:val="0"/>
                  <w:sz w:val="18"/>
                  <w:szCs w:val="22"/>
                </w:rPr>
                <w:delText xml:space="preserve">, </w:delText>
              </w:r>
              <w:r w:rsidR="00780F07" w:rsidRPr="00242E73" w:rsidDel="00234CCA">
                <w:rPr>
                  <w:rFonts w:ascii="Calibri" w:hAnsi="Calibri" w:cs="Calibri"/>
                  <w:snapToGrid w:val="0"/>
                  <w:sz w:val="18"/>
                  <w:szCs w:val="22"/>
                </w:rPr>
                <w:delText xml:space="preserve">dýhy </w:delText>
              </w:r>
              <w:r w:rsidR="00780F07" w:rsidRPr="00242E73" w:rsidDel="00234CCA">
                <w:rPr>
                  <w:rFonts w:ascii="Calibri" w:hAnsi="Calibri" w:cs="Calibri"/>
                  <w:snapToGrid w:val="0"/>
                  <w:sz w:val="18"/>
                  <w:szCs w:val="22"/>
                </w:rPr>
                <w:tab/>
              </w:r>
              <w:r w:rsidRPr="00242E73" w:rsidDel="00234CCA">
                <w:rPr>
                  <w:rFonts w:ascii="Calibri" w:hAnsi="Calibri" w:cs="Calibri"/>
                  <w:snapToGrid w:val="0"/>
                  <w:sz w:val="18"/>
                  <w:szCs w:val="22"/>
                </w:rPr>
                <w:delText xml:space="preserve"> </w:delText>
              </w:r>
            </w:del>
          </w:p>
        </w:tc>
        <w:tc>
          <w:tcPr>
            <w:tcW w:w="1509" w:type="dxa"/>
            <w:vAlign w:val="center"/>
          </w:tcPr>
          <w:p w14:paraId="77445852" w14:textId="293D47C0" w:rsidR="00C85EAB" w:rsidRPr="00242E73" w:rsidDel="00234CCA" w:rsidRDefault="0076600A" w:rsidP="00503379">
            <w:pPr>
              <w:tabs>
                <w:tab w:val="left" w:pos="1560"/>
                <w:tab w:val="left" w:pos="4111"/>
                <w:tab w:val="left" w:pos="6096"/>
                <w:tab w:val="left" w:pos="7230"/>
              </w:tabs>
              <w:rPr>
                <w:del w:id="55" w:author="a38bb83a@outlook.cz" w:date="2024-02-19T10:21:00Z"/>
                <w:rFonts w:ascii="Calibri" w:hAnsi="Calibri" w:cs="Calibri"/>
                <w:snapToGrid w:val="0"/>
                <w:sz w:val="18"/>
                <w:szCs w:val="22"/>
              </w:rPr>
            </w:pPr>
            <w:del w:id="56" w:author="a38bb83a@outlook.cz" w:date="2024-02-19T10:21:00Z">
              <w:r w:rsidDel="00234CCA">
                <w:rPr>
                  <w:rFonts w:ascii="Calibri" w:hAnsi="Calibri" w:cs="Calibri"/>
                  <w:snapToGrid w:val="0"/>
                  <w:sz w:val="18"/>
                  <w:szCs w:val="22"/>
                </w:rPr>
                <w:delText>0,5</w:delText>
              </w:r>
            </w:del>
          </w:p>
        </w:tc>
        <w:tc>
          <w:tcPr>
            <w:tcW w:w="2103" w:type="dxa"/>
            <w:vAlign w:val="center"/>
          </w:tcPr>
          <w:p w14:paraId="77445853" w14:textId="3E137826" w:rsidR="00C85EAB" w:rsidRPr="00242E73" w:rsidDel="00234CCA" w:rsidRDefault="00C85EAB" w:rsidP="00503379">
            <w:pPr>
              <w:tabs>
                <w:tab w:val="left" w:pos="1560"/>
                <w:tab w:val="left" w:pos="4111"/>
                <w:tab w:val="left" w:pos="6096"/>
                <w:tab w:val="left" w:pos="7230"/>
              </w:tabs>
              <w:rPr>
                <w:del w:id="57" w:author="a38bb83a@outlook.cz" w:date="2024-02-19T10:21:00Z"/>
                <w:rFonts w:ascii="Calibri" w:hAnsi="Calibri" w:cs="Calibri"/>
                <w:snapToGrid w:val="0"/>
                <w:sz w:val="18"/>
                <w:szCs w:val="22"/>
              </w:rPr>
            </w:pPr>
            <w:del w:id="58" w:author="a38bb83a@outlook.cz" w:date="2024-02-19T10:21:00Z">
              <w:r w:rsidRPr="00242E73" w:rsidDel="00234CCA">
                <w:rPr>
                  <w:rFonts w:ascii="Calibri" w:hAnsi="Calibri" w:cs="Calibri"/>
                  <w:snapToGrid w:val="0"/>
                  <w:sz w:val="18"/>
                  <w:szCs w:val="22"/>
                </w:rPr>
                <w:delText>skládka</w:delText>
              </w:r>
            </w:del>
          </w:p>
        </w:tc>
      </w:tr>
      <w:tr w:rsidR="00C85EAB" w:rsidRPr="00242E73" w:rsidDel="00234CCA" w14:paraId="77445859" w14:textId="4B1A1B4B" w:rsidTr="00D97DB0">
        <w:trPr>
          <w:trHeight w:val="216"/>
          <w:jc w:val="right"/>
          <w:del w:id="59" w:author="a38bb83a@outlook.cz" w:date="2024-02-19T10:21:00Z"/>
        </w:trPr>
        <w:tc>
          <w:tcPr>
            <w:tcW w:w="1312" w:type="dxa"/>
            <w:vAlign w:val="center"/>
          </w:tcPr>
          <w:p w14:paraId="77445855" w14:textId="292C86A5" w:rsidR="00C85EAB" w:rsidRPr="00242E73" w:rsidDel="00234CCA" w:rsidRDefault="00C85EAB" w:rsidP="00503379">
            <w:pPr>
              <w:tabs>
                <w:tab w:val="left" w:pos="1560"/>
                <w:tab w:val="left" w:pos="4111"/>
                <w:tab w:val="left" w:pos="6096"/>
                <w:tab w:val="left" w:pos="7230"/>
              </w:tabs>
              <w:ind w:left="89"/>
              <w:rPr>
                <w:del w:id="60" w:author="a38bb83a@outlook.cz" w:date="2024-02-19T10:21:00Z"/>
                <w:rFonts w:ascii="Calibri" w:hAnsi="Calibri" w:cs="Calibri"/>
                <w:snapToGrid w:val="0"/>
                <w:sz w:val="18"/>
                <w:szCs w:val="22"/>
              </w:rPr>
            </w:pPr>
            <w:del w:id="61" w:author="a38bb83a@outlook.cz" w:date="2024-02-19T10:21:00Z">
              <w:r w:rsidRPr="00242E73" w:rsidDel="00234CCA">
                <w:rPr>
                  <w:rFonts w:ascii="Calibri" w:hAnsi="Calibri" w:cs="Calibri"/>
                  <w:snapToGrid w:val="0"/>
                  <w:sz w:val="18"/>
                  <w:szCs w:val="22"/>
                </w:rPr>
                <w:delText>15 01 01</w:delText>
              </w:r>
            </w:del>
          </w:p>
        </w:tc>
        <w:tc>
          <w:tcPr>
            <w:tcW w:w="4348" w:type="dxa"/>
          </w:tcPr>
          <w:p w14:paraId="77445856" w14:textId="36AC1CAB" w:rsidR="00C85EAB" w:rsidRPr="00242E73" w:rsidDel="00234CCA" w:rsidRDefault="00C85EAB" w:rsidP="00503379">
            <w:pPr>
              <w:tabs>
                <w:tab w:val="left" w:pos="1560"/>
                <w:tab w:val="left" w:pos="4111"/>
                <w:tab w:val="left" w:pos="6096"/>
                <w:tab w:val="left" w:pos="7230"/>
              </w:tabs>
              <w:rPr>
                <w:del w:id="62" w:author="a38bb83a@outlook.cz" w:date="2024-02-19T10:21:00Z"/>
                <w:rFonts w:ascii="Calibri" w:hAnsi="Calibri" w:cs="Calibri"/>
                <w:snapToGrid w:val="0"/>
                <w:sz w:val="18"/>
                <w:szCs w:val="22"/>
              </w:rPr>
            </w:pPr>
            <w:del w:id="63" w:author="a38bb83a@outlook.cz" w:date="2024-02-19T10:21:00Z">
              <w:r w:rsidRPr="00242E73" w:rsidDel="00234CCA">
                <w:rPr>
                  <w:rFonts w:ascii="Calibri" w:hAnsi="Calibri" w:cs="Calibri"/>
                  <w:snapToGrid w:val="0"/>
                  <w:sz w:val="18"/>
                  <w:szCs w:val="22"/>
                </w:rPr>
                <w:delText>Papírové a lepenkové obaly</w:delText>
              </w:r>
            </w:del>
          </w:p>
        </w:tc>
        <w:tc>
          <w:tcPr>
            <w:tcW w:w="1509" w:type="dxa"/>
            <w:vAlign w:val="center"/>
          </w:tcPr>
          <w:p w14:paraId="77445857" w14:textId="0E49130E" w:rsidR="00C85EAB" w:rsidRPr="00242E73" w:rsidDel="00234CCA" w:rsidRDefault="004B33B2" w:rsidP="00503379">
            <w:pPr>
              <w:tabs>
                <w:tab w:val="left" w:pos="1560"/>
                <w:tab w:val="left" w:pos="4111"/>
                <w:tab w:val="left" w:pos="6096"/>
                <w:tab w:val="left" w:pos="7230"/>
              </w:tabs>
              <w:rPr>
                <w:del w:id="64" w:author="a38bb83a@outlook.cz" w:date="2024-02-19T10:21:00Z"/>
                <w:rFonts w:ascii="Calibri" w:hAnsi="Calibri" w:cs="Calibri"/>
                <w:snapToGrid w:val="0"/>
                <w:sz w:val="18"/>
                <w:szCs w:val="22"/>
              </w:rPr>
            </w:pPr>
            <w:del w:id="65" w:author="a38bb83a@outlook.cz" w:date="2024-02-19T10:21:00Z">
              <w:r w:rsidDel="00234CCA">
                <w:rPr>
                  <w:rFonts w:ascii="Calibri" w:hAnsi="Calibri" w:cs="Calibri"/>
                  <w:snapToGrid w:val="0"/>
                  <w:sz w:val="18"/>
                  <w:szCs w:val="22"/>
                </w:rPr>
                <w:delText>0,5</w:delText>
              </w:r>
            </w:del>
          </w:p>
        </w:tc>
        <w:tc>
          <w:tcPr>
            <w:tcW w:w="2103" w:type="dxa"/>
            <w:vAlign w:val="center"/>
          </w:tcPr>
          <w:p w14:paraId="77445858" w14:textId="77EC9B98" w:rsidR="00C85EAB" w:rsidRPr="00242E73" w:rsidDel="00234CCA" w:rsidRDefault="00C85EAB" w:rsidP="00503379">
            <w:pPr>
              <w:tabs>
                <w:tab w:val="left" w:pos="1560"/>
                <w:tab w:val="left" w:pos="4111"/>
                <w:tab w:val="left" w:pos="6096"/>
                <w:tab w:val="left" w:pos="7230"/>
              </w:tabs>
              <w:rPr>
                <w:del w:id="66" w:author="a38bb83a@outlook.cz" w:date="2024-02-19T10:21:00Z"/>
                <w:rFonts w:ascii="Calibri" w:hAnsi="Calibri" w:cs="Calibri"/>
                <w:snapToGrid w:val="0"/>
                <w:sz w:val="18"/>
                <w:szCs w:val="22"/>
              </w:rPr>
            </w:pPr>
            <w:del w:id="67" w:author="a38bb83a@outlook.cz" w:date="2024-02-19T10:21:00Z">
              <w:r w:rsidRPr="00242E73" w:rsidDel="00234CCA">
                <w:rPr>
                  <w:rFonts w:ascii="Calibri" w:hAnsi="Calibri" w:cs="Calibri"/>
                  <w:snapToGrid w:val="0"/>
                  <w:sz w:val="18"/>
                  <w:szCs w:val="22"/>
                </w:rPr>
                <w:delText>tříděný odpad</w:delText>
              </w:r>
            </w:del>
          </w:p>
        </w:tc>
      </w:tr>
      <w:tr w:rsidR="00C85EAB" w:rsidRPr="00242E73" w:rsidDel="00234CCA" w14:paraId="7744585E" w14:textId="459E5250" w:rsidTr="00D97DB0">
        <w:trPr>
          <w:trHeight w:val="216"/>
          <w:jc w:val="right"/>
          <w:del w:id="68" w:author="a38bb83a@outlook.cz" w:date="2024-02-19T10:21:00Z"/>
        </w:trPr>
        <w:tc>
          <w:tcPr>
            <w:tcW w:w="1312" w:type="dxa"/>
            <w:vAlign w:val="center"/>
          </w:tcPr>
          <w:p w14:paraId="7744585A" w14:textId="6652C690" w:rsidR="00C85EAB" w:rsidRPr="00242E73" w:rsidDel="00234CCA" w:rsidRDefault="00C85EAB" w:rsidP="00503379">
            <w:pPr>
              <w:tabs>
                <w:tab w:val="left" w:pos="1560"/>
                <w:tab w:val="left" w:pos="4111"/>
                <w:tab w:val="left" w:pos="6096"/>
                <w:tab w:val="left" w:pos="7230"/>
              </w:tabs>
              <w:ind w:left="89"/>
              <w:rPr>
                <w:del w:id="69" w:author="a38bb83a@outlook.cz" w:date="2024-02-19T10:21:00Z"/>
                <w:rFonts w:ascii="Calibri" w:hAnsi="Calibri" w:cs="Calibri"/>
                <w:snapToGrid w:val="0"/>
                <w:sz w:val="18"/>
                <w:szCs w:val="22"/>
              </w:rPr>
            </w:pPr>
            <w:del w:id="70" w:author="a38bb83a@outlook.cz" w:date="2024-02-19T10:21:00Z">
              <w:r w:rsidRPr="00242E73" w:rsidDel="00234CCA">
                <w:rPr>
                  <w:rFonts w:ascii="Calibri" w:hAnsi="Calibri" w:cs="Calibri"/>
                  <w:snapToGrid w:val="0"/>
                  <w:sz w:val="18"/>
                  <w:szCs w:val="22"/>
                </w:rPr>
                <w:delText>15 01 02</w:delText>
              </w:r>
            </w:del>
          </w:p>
        </w:tc>
        <w:tc>
          <w:tcPr>
            <w:tcW w:w="4348" w:type="dxa"/>
          </w:tcPr>
          <w:p w14:paraId="7744585B" w14:textId="41FCBFDB" w:rsidR="00C85EAB" w:rsidRPr="00242E73" w:rsidDel="00234CCA" w:rsidRDefault="00C85EAB" w:rsidP="00503379">
            <w:pPr>
              <w:tabs>
                <w:tab w:val="left" w:pos="1560"/>
                <w:tab w:val="left" w:pos="4111"/>
                <w:tab w:val="left" w:pos="6096"/>
                <w:tab w:val="left" w:pos="7230"/>
              </w:tabs>
              <w:rPr>
                <w:del w:id="71" w:author="a38bb83a@outlook.cz" w:date="2024-02-19T10:21:00Z"/>
                <w:rFonts w:ascii="Calibri" w:hAnsi="Calibri" w:cs="Calibri"/>
                <w:snapToGrid w:val="0"/>
                <w:sz w:val="18"/>
                <w:szCs w:val="22"/>
              </w:rPr>
            </w:pPr>
            <w:del w:id="72" w:author="a38bb83a@outlook.cz" w:date="2024-02-19T10:21:00Z">
              <w:r w:rsidRPr="00242E73" w:rsidDel="00234CCA">
                <w:rPr>
                  <w:rFonts w:ascii="Calibri" w:hAnsi="Calibri" w:cs="Calibri"/>
                  <w:snapToGrid w:val="0"/>
                  <w:sz w:val="18"/>
                  <w:szCs w:val="22"/>
                </w:rPr>
                <w:delText>Plastové obaly</w:delText>
              </w:r>
            </w:del>
          </w:p>
        </w:tc>
        <w:tc>
          <w:tcPr>
            <w:tcW w:w="1509" w:type="dxa"/>
            <w:vAlign w:val="center"/>
          </w:tcPr>
          <w:p w14:paraId="7744585C" w14:textId="29F7C2D5" w:rsidR="00C85EAB" w:rsidRPr="00242E73" w:rsidDel="00234CCA" w:rsidRDefault="004B33B2" w:rsidP="00503379">
            <w:pPr>
              <w:tabs>
                <w:tab w:val="left" w:pos="1560"/>
                <w:tab w:val="left" w:pos="4111"/>
                <w:tab w:val="left" w:pos="6096"/>
                <w:tab w:val="left" w:pos="7230"/>
              </w:tabs>
              <w:rPr>
                <w:del w:id="73" w:author="a38bb83a@outlook.cz" w:date="2024-02-19T10:21:00Z"/>
                <w:rFonts w:ascii="Calibri" w:hAnsi="Calibri" w:cs="Calibri"/>
                <w:snapToGrid w:val="0"/>
                <w:sz w:val="18"/>
                <w:szCs w:val="22"/>
              </w:rPr>
            </w:pPr>
            <w:del w:id="74" w:author="a38bb83a@outlook.cz" w:date="2024-02-19T10:21:00Z">
              <w:r w:rsidDel="00234CCA">
                <w:rPr>
                  <w:rFonts w:ascii="Calibri" w:hAnsi="Calibri" w:cs="Calibri"/>
                  <w:snapToGrid w:val="0"/>
                  <w:sz w:val="18"/>
                  <w:szCs w:val="22"/>
                </w:rPr>
                <w:delText>0,5</w:delText>
              </w:r>
            </w:del>
          </w:p>
        </w:tc>
        <w:tc>
          <w:tcPr>
            <w:tcW w:w="2103" w:type="dxa"/>
            <w:vAlign w:val="center"/>
          </w:tcPr>
          <w:p w14:paraId="7744585D" w14:textId="3B805735" w:rsidR="00C85EAB" w:rsidRPr="00242E73" w:rsidDel="00234CCA" w:rsidRDefault="00C85EAB" w:rsidP="00503379">
            <w:pPr>
              <w:tabs>
                <w:tab w:val="left" w:pos="1560"/>
                <w:tab w:val="left" w:pos="4111"/>
                <w:tab w:val="left" w:pos="6096"/>
                <w:tab w:val="left" w:pos="7230"/>
              </w:tabs>
              <w:rPr>
                <w:del w:id="75" w:author="a38bb83a@outlook.cz" w:date="2024-02-19T10:21:00Z"/>
                <w:rFonts w:ascii="Calibri" w:hAnsi="Calibri" w:cs="Calibri"/>
                <w:snapToGrid w:val="0"/>
                <w:sz w:val="18"/>
                <w:szCs w:val="22"/>
              </w:rPr>
            </w:pPr>
            <w:del w:id="76" w:author="a38bb83a@outlook.cz" w:date="2024-02-19T10:21:00Z">
              <w:r w:rsidRPr="00242E73" w:rsidDel="00234CCA">
                <w:rPr>
                  <w:rFonts w:ascii="Calibri" w:hAnsi="Calibri" w:cs="Calibri"/>
                  <w:snapToGrid w:val="0"/>
                  <w:sz w:val="18"/>
                  <w:szCs w:val="22"/>
                </w:rPr>
                <w:delText>tříděný odpad</w:delText>
              </w:r>
            </w:del>
          </w:p>
        </w:tc>
      </w:tr>
      <w:tr w:rsidR="00C85EAB" w:rsidRPr="00242E73" w:rsidDel="00234CCA" w14:paraId="77445863" w14:textId="00509B56" w:rsidTr="00D97DB0">
        <w:trPr>
          <w:trHeight w:val="247"/>
          <w:jc w:val="right"/>
          <w:del w:id="77" w:author="a38bb83a@outlook.cz" w:date="2024-02-19T10:21:00Z"/>
        </w:trPr>
        <w:tc>
          <w:tcPr>
            <w:tcW w:w="1312" w:type="dxa"/>
            <w:vAlign w:val="center"/>
          </w:tcPr>
          <w:p w14:paraId="7744585F" w14:textId="5BDD3A95" w:rsidR="00C85EAB" w:rsidRPr="00242E73" w:rsidDel="00234CCA" w:rsidRDefault="00C85EAB" w:rsidP="00503379">
            <w:pPr>
              <w:tabs>
                <w:tab w:val="left" w:pos="1560"/>
                <w:tab w:val="left" w:pos="4111"/>
                <w:tab w:val="left" w:pos="6096"/>
                <w:tab w:val="left" w:pos="7230"/>
              </w:tabs>
              <w:ind w:left="89"/>
              <w:rPr>
                <w:del w:id="78" w:author="a38bb83a@outlook.cz" w:date="2024-02-19T10:21:00Z"/>
                <w:rFonts w:ascii="Calibri" w:hAnsi="Calibri" w:cs="Calibri"/>
                <w:snapToGrid w:val="0"/>
                <w:sz w:val="18"/>
                <w:szCs w:val="22"/>
              </w:rPr>
            </w:pPr>
            <w:del w:id="79" w:author="a38bb83a@outlook.cz" w:date="2024-02-19T10:21:00Z">
              <w:r w:rsidRPr="00242E73" w:rsidDel="00234CCA">
                <w:rPr>
                  <w:rFonts w:ascii="Calibri" w:hAnsi="Calibri" w:cs="Calibri"/>
                  <w:snapToGrid w:val="0"/>
                  <w:sz w:val="18"/>
                  <w:szCs w:val="22"/>
                </w:rPr>
                <w:delText>15 01 03</w:delText>
              </w:r>
            </w:del>
          </w:p>
        </w:tc>
        <w:tc>
          <w:tcPr>
            <w:tcW w:w="4348" w:type="dxa"/>
          </w:tcPr>
          <w:p w14:paraId="77445860" w14:textId="6ADB36E0" w:rsidR="00C85EAB" w:rsidRPr="00242E73" w:rsidDel="00234CCA" w:rsidRDefault="00C85EAB" w:rsidP="00503379">
            <w:pPr>
              <w:tabs>
                <w:tab w:val="left" w:pos="1560"/>
                <w:tab w:val="left" w:pos="4111"/>
                <w:tab w:val="left" w:pos="6096"/>
                <w:tab w:val="left" w:pos="7230"/>
              </w:tabs>
              <w:rPr>
                <w:del w:id="80" w:author="a38bb83a@outlook.cz" w:date="2024-02-19T10:21:00Z"/>
                <w:rFonts w:ascii="Calibri" w:hAnsi="Calibri" w:cs="Calibri"/>
                <w:snapToGrid w:val="0"/>
                <w:sz w:val="18"/>
                <w:szCs w:val="22"/>
              </w:rPr>
            </w:pPr>
            <w:del w:id="81" w:author="a38bb83a@outlook.cz" w:date="2024-02-19T10:21:00Z">
              <w:r w:rsidRPr="00242E73" w:rsidDel="00234CCA">
                <w:rPr>
                  <w:rFonts w:ascii="Calibri" w:hAnsi="Calibri" w:cs="Calibri"/>
                  <w:snapToGrid w:val="0"/>
                  <w:sz w:val="18"/>
                  <w:szCs w:val="22"/>
                </w:rPr>
                <w:delText>Dřevěné obaly</w:delText>
              </w:r>
            </w:del>
          </w:p>
        </w:tc>
        <w:tc>
          <w:tcPr>
            <w:tcW w:w="1509" w:type="dxa"/>
            <w:vAlign w:val="center"/>
          </w:tcPr>
          <w:p w14:paraId="77445861" w14:textId="685057F6" w:rsidR="00C85EAB" w:rsidRPr="00242E73" w:rsidDel="00234CCA" w:rsidRDefault="004B33B2" w:rsidP="00503379">
            <w:pPr>
              <w:tabs>
                <w:tab w:val="left" w:pos="1560"/>
                <w:tab w:val="left" w:pos="4111"/>
                <w:tab w:val="left" w:pos="6096"/>
                <w:tab w:val="left" w:pos="7230"/>
              </w:tabs>
              <w:rPr>
                <w:del w:id="82" w:author="a38bb83a@outlook.cz" w:date="2024-02-19T10:21:00Z"/>
                <w:rFonts w:ascii="Calibri" w:hAnsi="Calibri" w:cs="Calibri"/>
                <w:snapToGrid w:val="0"/>
                <w:sz w:val="18"/>
                <w:szCs w:val="22"/>
              </w:rPr>
            </w:pPr>
            <w:del w:id="83" w:author="a38bb83a@outlook.cz" w:date="2024-02-19T10:21:00Z">
              <w:r w:rsidDel="00234CCA">
                <w:rPr>
                  <w:rFonts w:ascii="Calibri" w:hAnsi="Calibri" w:cs="Calibri"/>
                  <w:snapToGrid w:val="0"/>
                  <w:sz w:val="18"/>
                  <w:szCs w:val="22"/>
                </w:rPr>
                <w:delText>0,5</w:delText>
              </w:r>
            </w:del>
          </w:p>
        </w:tc>
        <w:tc>
          <w:tcPr>
            <w:tcW w:w="2103" w:type="dxa"/>
            <w:vAlign w:val="center"/>
          </w:tcPr>
          <w:p w14:paraId="77445862" w14:textId="7FE7F28A" w:rsidR="00C85EAB" w:rsidRPr="00242E73" w:rsidDel="00234CCA" w:rsidRDefault="00C85EAB" w:rsidP="00503379">
            <w:pPr>
              <w:tabs>
                <w:tab w:val="left" w:pos="1560"/>
                <w:tab w:val="left" w:pos="4111"/>
                <w:tab w:val="left" w:pos="6096"/>
                <w:tab w:val="left" w:pos="7230"/>
              </w:tabs>
              <w:rPr>
                <w:del w:id="84" w:author="a38bb83a@outlook.cz" w:date="2024-02-19T10:21:00Z"/>
                <w:rFonts w:ascii="Calibri" w:hAnsi="Calibri" w:cs="Calibri"/>
                <w:snapToGrid w:val="0"/>
                <w:sz w:val="18"/>
                <w:szCs w:val="22"/>
              </w:rPr>
            </w:pPr>
            <w:del w:id="85" w:author="a38bb83a@outlook.cz" w:date="2024-02-19T10:21:00Z">
              <w:r w:rsidRPr="00242E73" w:rsidDel="00234CCA">
                <w:rPr>
                  <w:rFonts w:ascii="Calibri" w:hAnsi="Calibri" w:cs="Calibri"/>
                  <w:snapToGrid w:val="0"/>
                  <w:sz w:val="18"/>
                  <w:szCs w:val="22"/>
                </w:rPr>
                <w:delText>tříděný odpad</w:delText>
              </w:r>
            </w:del>
          </w:p>
        </w:tc>
      </w:tr>
      <w:tr w:rsidR="00C85EAB" w:rsidRPr="00242E73" w:rsidDel="00234CCA" w14:paraId="77445868" w14:textId="2462BD24" w:rsidTr="00D97DB0">
        <w:trPr>
          <w:trHeight w:val="185"/>
          <w:jc w:val="right"/>
          <w:del w:id="86" w:author="a38bb83a@outlook.cz" w:date="2024-02-19T10:21:00Z"/>
        </w:trPr>
        <w:tc>
          <w:tcPr>
            <w:tcW w:w="1312" w:type="dxa"/>
            <w:vAlign w:val="center"/>
          </w:tcPr>
          <w:p w14:paraId="77445864" w14:textId="26C111E6" w:rsidR="00C85EAB" w:rsidRPr="00242E73" w:rsidDel="00234CCA" w:rsidRDefault="00C85EAB" w:rsidP="00503379">
            <w:pPr>
              <w:tabs>
                <w:tab w:val="left" w:pos="1560"/>
                <w:tab w:val="left" w:pos="4111"/>
                <w:tab w:val="left" w:pos="6096"/>
                <w:tab w:val="left" w:pos="7230"/>
              </w:tabs>
              <w:ind w:left="89"/>
              <w:rPr>
                <w:del w:id="87" w:author="a38bb83a@outlook.cz" w:date="2024-02-19T10:21:00Z"/>
                <w:rFonts w:ascii="Calibri" w:hAnsi="Calibri" w:cs="Calibri"/>
                <w:snapToGrid w:val="0"/>
                <w:sz w:val="18"/>
                <w:szCs w:val="22"/>
              </w:rPr>
            </w:pPr>
            <w:del w:id="88" w:author="a38bb83a@outlook.cz" w:date="2024-02-19T10:21:00Z">
              <w:r w:rsidRPr="00242E73" w:rsidDel="00234CCA">
                <w:rPr>
                  <w:rFonts w:ascii="Calibri" w:hAnsi="Calibri" w:cs="Calibri"/>
                  <w:snapToGrid w:val="0"/>
                  <w:sz w:val="18"/>
                  <w:szCs w:val="22"/>
                </w:rPr>
                <w:delText>15 01 04</w:delText>
              </w:r>
            </w:del>
          </w:p>
        </w:tc>
        <w:tc>
          <w:tcPr>
            <w:tcW w:w="4348" w:type="dxa"/>
          </w:tcPr>
          <w:p w14:paraId="77445865" w14:textId="23C1250B" w:rsidR="00C85EAB" w:rsidRPr="00242E73" w:rsidDel="00234CCA" w:rsidRDefault="00C85EAB" w:rsidP="00503379">
            <w:pPr>
              <w:tabs>
                <w:tab w:val="left" w:pos="1560"/>
                <w:tab w:val="left" w:pos="4111"/>
                <w:tab w:val="left" w:pos="6096"/>
                <w:tab w:val="left" w:pos="7230"/>
              </w:tabs>
              <w:rPr>
                <w:del w:id="89" w:author="a38bb83a@outlook.cz" w:date="2024-02-19T10:21:00Z"/>
                <w:rFonts w:ascii="Calibri" w:hAnsi="Calibri" w:cs="Calibri"/>
                <w:snapToGrid w:val="0"/>
                <w:sz w:val="18"/>
                <w:szCs w:val="22"/>
              </w:rPr>
            </w:pPr>
            <w:del w:id="90" w:author="a38bb83a@outlook.cz" w:date="2024-02-19T10:21:00Z">
              <w:r w:rsidRPr="00242E73" w:rsidDel="00234CCA">
                <w:rPr>
                  <w:rFonts w:ascii="Calibri" w:hAnsi="Calibri" w:cs="Calibri"/>
                  <w:snapToGrid w:val="0"/>
                  <w:sz w:val="18"/>
                  <w:szCs w:val="22"/>
                </w:rPr>
                <w:delText>Kovové obaly</w:delText>
              </w:r>
            </w:del>
          </w:p>
        </w:tc>
        <w:tc>
          <w:tcPr>
            <w:tcW w:w="1509" w:type="dxa"/>
            <w:vAlign w:val="center"/>
          </w:tcPr>
          <w:p w14:paraId="77445866" w14:textId="590638A9" w:rsidR="00C85EAB" w:rsidRPr="00242E73" w:rsidDel="00234CCA" w:rsidRDefault="004B33B2" w:rsidP="00503379">
            <w:pPr>
              <w:tabs>
                <w:tab w:val="left" w:pos="1560"/>
                <w:tab w:val="left" w:pos="4111"/>
                <w:tab w:val="left" w:pos="6096"/>
                <w:tab w:val="left" w:pos="7230"/>
              </w:tabs>
              <w:rPr>
                <w:del w:id="91" w:author="a38bb83a@outlook.cz" w:date="2024-02-19T10:21:00Z"/>
                <w:rFonts w:ascii="Calibri" w:hAnsi="Calibri" w:cs="Calibri"/>
                <w:snapToGrid w:val="0"/>
                <w:sz w:val="18"/>
                <w:szCs w:val="22"/>
              </w:rPr>
            </w:pPr>
            <w:del w:id="92" w:author="a38bb83a@outlook.cz" w:date="2024-02-19T10:21:00Z">
              <w:r w:rsidDel="00234CCA">
                <w:rPr>
                  <w:rFonts w:ascii="Calibri" w:hAnsi="Calibri" w:cs="Calibri"/>
                  <w:snapToGrid w:val="0"/>
                  <w:sz w:val="18"/>
                  <w:szCs w:val="22"/>
                </w:rPr>
                <w:delText>0,5</w:delText>
              </w:r>
            </w:del>
          </w:p>
        </w:tc>
        <w:tc>
          <w:tcPr>
            <w:tcW w:w="2103" w:type="dxa"/>
            <w:vAlign w:val="center"/>
          </w:tcPr>
          <w:p w14:paraId="77445867" w14:textId="676EE562" w:rsidR="00C85EAB" w:rsidRPr="00242E73" w:rsidDel="00234CCA" w:rsidRDefault="00C85EAB" w:rsidP="00503379">
            <w:pPr>
              <w:tabs>
                <w:tab w:val="left" w:pos="1560"/>
                <w:tab w:val="left" w:pos="4111"/>
                <w:tab w:val="left" w:pos="6096"/>
                <w:tab w:val="left" w:pos="7230"/>
              </w:tabs>
              <w:rPr>
                <w:del w:id="93" w:author="a38bb83a@outlook.cz" w:date="2024-02-19T10:21:00Z"/>
                <w:rFonts w:ascii="Calibri" w:hAnsi="Calibri" w:cs="Calibri"/>
                <w:snapToGrid w:val="0"/>
                <w:sz w:val="18"/>
                <w:szCs w:val="22"/>
              </w:rPr>
            </w:pPr>
            <w:del w:id="94" w:author="a38bb83a@outlook.cz" w:date="2024-02-19T10:21:00Z">
              <w:r w:rsidRPr="00242E73" w:rsidDel="00234CCA">
                <w:rPr>
                  <w:rFonts w:ascii="Calibri" w:hAnsi="Calibri" w:cs="Calibri"/>
                  <w:snapToGrid w:val="0"/>
                  <w:sz w:val="18"/>
                  <w:szCs w:val="22"/>
                </w:rPr>
                <w:delText>tříděný odpad</w:delText>
              </w:r>
            </w:del>
          </w:p>
        </w:tc>
      </w:tr>
      <w:tr w:rsidR="00C85EAB" w:rsidRPr="00242E73" w:rsidDel="00234CCA" w14:paraId="7744586D" w14:textId="487B3754" w:rsidTr="00D97DB0">
        <w:trPr>
          <w:trHeight w:val="262"/>
          <w:jc w:val="right"/>
          <w:del w:id="95" w:author="a38bb83a@outlook.cz" w:date="2024-02-19T10:21:00Z"/>
        </w:trPr>
        <w:tc>
          <w:tcPr>
            <w:tcW w:w="1312" w:type="dxa"/>
            <w:vAlign w:val="center"/>
          </w:tcPr>
          <w:p w14:paraId="77445869" w14:textId="1C3440AA" w:rsidR="00C85EAB" w:rsidRPr="00242E73" w:rsidDel="00234CCA" w:rsidRDefault="00C85EAB" w:rsidP="00503379">
            <w:pPr>
              <w:tabs>
                <w:tab w:val="left" w:pos="1560"/>
                <w:tab w:val="left" w:pos="4111"/>
                <w:tab w:val="left" w:pos="6096"/>
                <w:tab w:val="left" w:pos="7230"/>
              </w:tabs>
              <w:ind w:left="89"/>
              <w:rPr>
                <w:del w:id="96" w:author="a38bb83a@outlook.cz" w:date="2024-02-19T10:21:00Z"/>
                <w:rFonts w:ascii="Calibri" w:hAnsi="Calibri" w:cs="Calibri"/>
                <w:snapToGrid w:val="0"/>
                <w:sz w:val="18"/>
                <w:szCs w:val="22"/>
              </w:rPr>
            </w:pPr>
            <w:del w:id="97" w:author="a38bb83a@outlook.cz" w:date="2024-02-19T10:21:00Z">
              <w:r w:rsidRPr="00242E73" w:rsidDel="00234CCA">
                <w:rPr>
                  <w:rFonts w:ascii="Calibri" w:hAnsi="Calibri" w:cs="Calibri"/>
                  <w:snapToGrid w:val="0"/>
                  <w:sz w:val="18"/>
                  <w:szCs w:val="22"/>
                </w:rPr>
                <w:delText>17 02 01</w:delText>
              </w:r>
            </w:del>
          </w:p>
        </w:tc>
        <w:tc>
          <w:tcPr>
            <w:tcW w:w="4348" w:type="dxa"/>
          </w:tcPr>
          <w:p w14:paraId="7744586A" w14:textId="14235E25" w:rsidR="00C85EAB" w:rsidRPr="00242E73" w:rsidDel="00234CCA" w:rsidRDefault="00C85EAB" w:rsidP="00503379">
            <w:pPr>
              <w:tabs>
                <w:tab w:val="left" w:pos="1560"/>
                <w:tab w:val="left" w:pos="4111"/>
                <w:tab w:val="left" w:pos="6096"/>
                <w:tab w:val="left" w:pos="7230"/>
              </w:tabs>
              <w:rPr>
                <w:del w:id="98" w:author="a38bb83a@outlook.cz" w:date="2024-02-19T10:21:00Z"/>
                <w:rFonts w:ascii="Calibri" w:hAnsi="Calibri" w:cs="Calibri"/>
                <w:snapToGrid w:val="0"/>
                <w:sz w:val="18"/>
                <w:szCs w:val="22"/>
              </w:rPr>
            </w:pPr>
            <w:del w:id="99" w:author="a38bb83a@outlook.cz" w:date="2024-02-19T10:21:00Z">
              <w:r w:rsidRPr="00242E73" w:rsidDel="00234CCA">
                <w:rPr>
                  <w:rFonts w:ascii="Calibri" w:hAnsi="Calibri" w:cs="Calibri"/>
                  <w:snapToGrid w:val="0"/>
                  <w:sz w:val="18"/>
                  <w:szCs w:val="22"/>
                </w:rPr>
                <w:delText xml:space="preserve">Dřevo             </w:delText>
              </w:r>
              <w:r w:rsidRPr="00242E73" w:rsidDel="00234CCA">
                <w:rPr>
                  <w:rFonts w:ascii="Calibri" w:hAnsi="Calibri" w:cs="Calibri"/>
                  <w:snapToGrid w:val="0"/>
                  <w:sz w:val="18"/>
                  <w:szCs w:val="22"/>
                </w:rPr>
                <w:tab/>
                <w:delText xml:space="preserve">                                 </w:delText>
              </w:r>
            </w:del>
          </w:p>
        </w:tc>
        <w:tc>
          <w:tcPr>
            <w:tcW w:w="1509" w:type="dxa"/>
            <w:vAlign w:val="center"/>
          </w:tcPr>
          <w:p w14:paraId="7744586B" w14:textId="33E78047" w:rsidR="00C85EAB" w:rsidRPr="00242E73" w:rsidDel="00234CCA" w:rsidRDefault="004B33B2" w:rsidP="00503379">
            <w:pPr>
              <w:tabs>
                <w:tab w:val="left" w:pos="1560"/>
                <w:tab w:val="left" w:pos="4111"/>
                <w:tab w:val="left" w:pos="6096"/>
                <w:tab w:val="left" w:pos="7230"/>
              </w:tabs>
              <w:rPr>
                <w:del w:id="100" w:author="a38bb83a@outlook.cz" w:date="2024-02-19T10:21:00Z"/>
                <w:rFonts w:ascii="Calibri" w:hAnsi="Calibri" w:cs="Calibri"/>
                <w:snapToGrid w:val="0"/>
                <w:sz w:val="18"/>
                <w:szCs w:val="22"/>
              </w:rPr>
            </w:pPr>
            <w:del w:id="101" w:author="a38bb83a@outlook.cz" w:date="2024-02-19T10:21:00Z">
              <w:r w:rsidDel="00234CCA">
                <w:rPr>
                  <w:rFonts w:ascii="Calibri" w:hAnsi="Calibri" w:cs="Calibri"/>
                  <w:snapToGrid w:val="0"/>
                  <w:sz w:val="18"/>
                  <w:szCs w:val="22"/>
                </w:rPr>
                <w:delText>0,5</w:delText>
              </w:r>
            </w:del>
          </w:p>
        </w:tc>
        <w:tc>
          <w:tcPr>
            <w:tcW w:w="2103" w:type="dxa"/>
            <w:vAlign w:val="center"/>
          </w:tcPr>
          <w:p w14:paraId="7744586C" w14:textId="179EF720" w:rsidR="00C85EAB" w:rsidRPr="00242E73" w:rsidDel="00234CCA" w:rsidRDefault="00C85EAB" w:rsidP="00503379">
            <w:pPr>
              <w:tabs>
                <w:tab w:val="left" w:pos="1560"/>
                <w:tab w:val="left" w:pos="4111"/>
                <w:tab w:val="left" w:pos="6096"/>
                <w:tab w:val="left" w:pos="7230"/>
              </w:tabs>
              <w:rPr>
                <w:del w:id="102" w:author="a38bb83a@outlook.cz" w:date="2024-02-19T10:21:00Z"/>
                <w:rFonts w:ascii="Calibri" w:hAnsi="Calibri" w:cs="Calibri"/>
                <w:snapToGrid w:val="0"/>
                <w:sz w:val="18"/>
                <w:szCs w:val="22"/>
              </w:rPr>
            </w:pPr>
            <w:del w:id="103" w:author="a38bb83a@outlook.cz" w:date="2024-02-19T10:21:00Z">
              <w:r w:rsidRPr="00242E73" w:rsidDel="00234CCA">
                <w:rPr>
                  <w:rFonts w:ascii="Calibri" w:hAnsi="Calibri" w:cs="Calibri"/>
                  <w:snapToGrid w:val="0"/>
                  <w:sz w:val="18"/>
                  <w:szCs w:val="22"/>
                </w:rPr>
                <w:delText>skládka</w:delText>
              </w:r>
            </w:del>
          </w:p>
        </w:tc>
      </w:tr>
      <w:tr w:rsidR="00C85EAB" w:rsidRPr="00242E73" w:rsidDel="00234CCA" w14:paraId="77445874" w14:textId="05359ECF" w:rsidTr="00D97DB0">
        <w:trPr>
          <w:trHeight w:val="262"/>
          <w:jc w:val="right"/>
          <w:del w:id="104" w:author="a38bb83a@outlook.cz" w:date="2024-02-19T10:21:00Z"/>
        </w:trPr>
        <w:tc>
          <w:tcPr>
            <w:tcW w:w="1312" w:type="dxa"/>
            <w:vAlign w:val="center"/>
          </w:tcPr>
          <w:p w14:paraId="7744586E" w14:textId="23B30F56" w:rsidR="00C85EAB" w:rsidRPr="00242E73" w:rsidDel="00234CCA" w:rsidRDefault="00C85EAB" w:rsidP="00503379">
            <w:pPr>
              <w:tabs>
                <w:tab w:val="left" w:pos="1560"/>
                <w:tab w:val="left" w:pos="4111"/>
                <w:tab w:val="left" w:pos="6096"/>
                <w:tab w:val="left" w:pos="7230"/>
              </w:tabs>
              <w:ind w:left="89"/>
              <w:rPr>
                <w:del w:id="105" w:author="a38bb83a@outlook.cz" w:date="2024-02-19T10:21:00Z"/>
                <w:rFonts w:ascii="Calibri" w:hAnsi="Calibri" w:cs="Calibri"/>
                <w:snapToGrid w:val="0"/>
                <w:sz w:val="18"/>
                <w:szCs w:val="22"/>
              </w:rPr>
            </w:pPr>
            <w:del w:id="106" w:author="a38bb83a@outlook.cz" w:date="2024-02-19T10:21:00Z">
              <w:r w:rsidRPr="00242E73" w:rsidDel="00234CCA">
                <w:rPr>
                  <w:rFonts w:ascii="Calibri" w:hAnsi="Calibri" w:cs="Calibri"/>
                  <w:snapToGrid w:val="0"/>
                  <w:sz w:val="18"/>
                  <w:szCs w:val="22"/>
                </w:rPr>
                <w:delText>17 01 07</w:delText>
              </w:r>
            </w:del>
          </w:p>
          <w:p w14:paraId="7744586F" w14:textId="2760169B" w:rsidR="00C85EAB" w:rsidRPr="00242E73" w:rsidDel="00234CCA" w:rsidRDefault="00C85EAB" w:rsidP="00503379">
            <w:pPr>
              <w:tabs>
                <w:tab w:val="left" w:pos="1560"/>
                <w:tab w:val="left" w:pos="4111"/>
                <w:tab w:val="left" w:pos="6096"/>
                <w:tab w:val="left" w:pos="7230"/>
              </w:tabs>
              <w:ind w:left="89"/>
              <w:rPr>
                <w:del w:id="107" w:author="a38bb83a@outlook.cz" w:date="2024-02-19T10:21:00Z"/>
                <w:rFonts w:ascii="Calibri" w:hAnsi="Calibri" w:cs="Calibri"/>
                <w:snapToGrid w:val="0"/>
                <w:sz w:val="18"/>
                <w:szCs w:val="22"/>
              </w:rPr>
            </w:pPr>
          </w:p>
        </w:tc>
        <w:tc>
          <w:tcPr>
            <w:tcW w:w="4348" w:type="dxa"/>
          </w:tcPr>
          <w:p w14:paraId="77445870" w14:textId="30B5F963" w:rsidR="00C85EAB" w:rsidRPr="00242E73" w:rsidDel="00234CCA" w:rsidRDefault="00C85EAB" w:rsidP="00503379">
            <w:pPr>
              <w:tabs>
                <w:tab w:val="left" w:pos="1560"/>
                <w:tab w:val="left" w:pos="4111"/>
                <w:tab w:val="left" w:pos="6096"/>
                <w:tab w:val="left" w:pos="7230"/>
              </w:tabs>
              <w:rPr>
                <w:del w:id="108" w:author="a38bb83a@outlook.cz" w:date="2024-02-19T10:21:00Z"/>
                <w:rFonts w:ascii="Calibri" w:hAnsi="Calibri" w:cs="Calibri"/>
                <w:snapToGrid w:val="0"/>
                <w:sz w:val="18"/>
                <w:szCs w:val="22"/>
              </w:rPr>
            </w:pPr>
            <w:del w:id="109" w:author="a38bb83a@outlook.cz" w:date="2024-02-19T10:21:00Z">
              <w:r w:rsidRPr="00242E73" w:rsidDel="00234CCA">
                <w:rPr>
                  <w:rFonts w:ascii="Calibri" w:hAnsi="Calibri" w:cs="Calibri"/>
                  <w:snapToGrid w:val="0"/>
                  <w:sz w:val="18"/>
                  <w:szCs w:val="22"/>
                </w:rPr>
                <w:delText xml:space="preserve">Směsi nebo odděl. frakce </w:delText>
              </w:r>
              <w:r w:rsidR="00780F07" w:rsidRPr="00242E73" w:rsidDel="00234CCA">
                <w:rPr>
                  <w:rFonts w:ascii="Calibri" w:hAnsi="Calibri" w:cs="Calibri"/>
                  <w:snapToGrid w:val="0"/>
                  <w:sz w:val="18"/>
                  <w:szCs w:val="22"/>
                </w:rPr>
                <w:delText>betonu, cihel</w:delText>
              </w:r>
              <w:r w:rsidRPr="00242E73" w:rsidDel="00234CCA">
                <w:rPr>
                  <w:rFonts w:ascii="Calibri" w:hAnsi="Calibri" w:cs="Calibri"/>
                  <w:snapToGrid w:val="0"/>
                  <w:sz w:val="18"/>
                  <w:szCs w:val="22"/>
                </w:rPr>
                <w:delText xml:space="preserve">,           </w:delText>
              </w:r>
            </w:del>
          </w:p>
          <w:p w14:paraId="77445871" w14:textId="4452D693" w:rsidR="00C85EAB" w:rsidRPr="00242E73" w:rsidDel="00234CCA" w:rsidRDefault="00C85EAB" w:rsidP="00503379">
            <w:pPr>
              <w:tabs>
                <w:tab w:val="left" w:pos="1560"/>
                <w:tab w:val="left" w:pos="4111"/>
                <w:tab w:val="left" w:pos="6096"/>
                <w:tab w:val="left" w:pos="7230"/>
              </w:tabs>
              <w:rPr>
                <w:del w:id="110" w:author="a38bb83a@outlook.cz" w:date="2024-02-19T10:21:00Z"/>
                <w:rFonts w:ascii="Calibri" w:hAnsi="Calibri" w:cs="Calibri"/>
                <w:snapToGrid w:val="0"/>
                <w:sz w:val="18"/>
                <w:szCs w:val="22"/>
              </w:rPr>
            </w:pPr>
            <w:del w:id="111" w:author="a38bb83a@outlook.cz" w:date="2024-02-19T10:21:00Z">
              <w:r w:rsidRPr="00242E73" w:rsidDel="00234CCA">
                <w:rPr>
                  <w:rFonts w:ascii="Calibri" w:hAnsi="Calibri" w:cs="Calibri"/>
                  <w:snapToGrid w:val="0"/>
                  <w:sz w:val="18"/>
                  <w:szCs w:val="22"/>
                </w:rPr>
                <w:delText xml:space="preserve">tašek </w:delText>
              </w:r>
              <w:r w:rsidR="00780F07" w:rsidRPr="00242E73" w:rsidDel="00234CCA">
                <w:rPr>
                  <w:rFonts w:ascii="Calibri" w:hAnsi="Calibri" w:cs="Calibri"/>
                  <w:snapToGrid w:val="0"/>
                  <w:sz w:val="18"/>
                  <w:szCs w:val="22"/>
                </w:rPr>
                <w:delText>(Stav.</w:delText>
              </w:r>
              <w:r w:rsidRPr="00242E73" w:rsidDel="00234CCA">
                <w:rPr>
                  <w:rFonts w:ascii="Calibri" w:hAnsi="Calibri" w:cs="Calibri"/>
                  <w:snapToGrid w:val="0"/>
                  <w:sz w:val="18"/>
                  <w:szCs w:val="22"/>
                </w:rPr>
                <w:delText xml:space="preserve"> suť a ost. stav. odpad)</w:delText>
              </w:r>
            </w:del>
          </w:p>
        </w:tc>
        <w:tc>
          <w:tcPr>
            <w:tcW w:w="1509" w:type="dxa"/>
            <w:vAlign w:val="center"/>
          </w:tcPr>
          <w:p w14:paraId="77445872" w14:textId="1866FF45" w:rsidR="00C85EAB" w:rsidRPr="00242E73" w:rsidDel="00234CCA" w:rsidRDefault="004B33B2" w:rsidP="00503379">
            <w:pPr>
              <w:tabs>
                <w:tab w:val="left" w:pos="1560"/>
                <w:tab w:val="left" w:pos="4111"/>
                <w:tab w:val="left" w:pos="6096"/>
                <w:tab w:val="left" w:pos="7230"/>
              </w:tabs>
              <w:rPr>
                <w:del w:id="112" w:author="a38bb83a@outlook.cz" w:date="2024-02-19T10:21:00Z"/>
                <w:rFonts w:ascii="Calibri" w:hAnsi="Calibri" w:cs="Calibri"/>
                <w:snapToGrid w:val="0"/>
                <w:sz w:val="18"/>
                <w:szCs w:val="22"/>
              </w:rPr>
            </w:pPr>
            <w:del w:id="113" w:author="a38bb83a@outlook.cz" w:date="2024-02-19T10:21:00Z">
              <w:r w:rsidDel="00234CCA">
                <w:rPr>
                  <w:rFonts w:ascii="Calibri" w:hAnsi="Calibri" w:cs="Calibri"/>
                  <w:snapToGrid w:val="0"/>
                  <w:sz w:val="18"/>
                  <w:szCs w:val="22"/>
                </w:rPr>
                <w:delText>10</w:delText>
              </w:r>
            </w:del>
          </w:p>
        </w:tc>
        <w:tc>
          <w:tcPr>
            <w:tcW w:w="2103" w:type="dxa"/>
            <w:vAlign w:val="center"/>
          </w:tcPr>
          <w:p w14:paraId="77445873" w14:textId="55BB1586" w:rsidR="00C85EAB" w:rsidRPr="00242E73" w:rsidDel="00234CCA" w:rsidRDefault="00C85EAB" w:rsidP="00503379">
            <w:pPr>
              <w:tabs>
                <w:tab w:val="left" w:pos="1560"/>
                <w:tab w:val="left" w:pos="4111"/>
                <w:tab w:val="left" w:pos="6096"/>
                <w:tab w:val="left" w:pos="7230"/>
              </w:tabs>
              <w:rPr>
                <w:del w:id="114" w:author="a38bb83a@outlook.cz" w:date="2024-02-19T10:21:00Z"/>
                <w:rFonts w:ascii="Calibri" w:hAnsi="Calibri" w:cs="Calibri"/>
                <w:snapToGrid w:val="0"/>
                <w:sz w:val="18"/>
                <w:szCs w:val="22"/>
              </w:rPr>
            </w:pPr>
            <w:del w:id="115" w:author="a38bb83a@outlook.cz" w:date="2024-02-19T10:21:00Z">
              <w:r w:rsidRPr="00242E73" w:rsidDel="00234CCA">
                <w:rPr>
                  <w:rFonts w:ascii="Calibri" w:hAnsi="Calibri" w:cs="Calibri"/>
                  <w:snapToGrid w:val="0"/>
                  <w:sz w:val="18"/>
                  <w:szCs w:val="22"/>
                </w:rPr>
                <w:delText>skládka</w:delText>
              </w:r>
            </w:del>
          </w:p>
        </w:tc>
      </w:tr>
      <w:tr w:rsidR="00C85EAB" w:rsidRPr="00242E73" w:rsidDel="00234CCA" w14:paraId="77445879" w14:textId="5CBBE589" w:rsidTr="00D97DB0">
        <w:trPr>
          <w:trHeight w:val="262"/>
          <w:jc w:val="right"/>
          <w:del w:id="116" w:author="a38bb83a@outlook.cz" w:date="2024-02-19T10:21:00Z"/>
        </w:trPr>
        <w:tc>
          <w:tcPr>
            <w:tcW w:w="1312" w:type="dxa"/>
            <w:vAlign w:val="center"/>
          </w:tcPr>
          <w:p w14:paraId="77445875" w14:textId="052ECF00" w:rsidR="00C85EAB" w:rsidRPr="00242E73" w:rsidDel="00234CCA" w:rsidRDefault="00C85EAB" w:rsidP="00503379">
            <w:pPr>
              <w:tabs>
                <w:tab w:val="left" w:pos="1560"/>
                <w:tab w:val="left" w:pos="4111"/>
                <w:tab w:val="left" w:pos="6096"/>
                <w:tab w:val="left" w:pos="7230"/>
              </w:tabs>
              <w:ind w:left="89"/>
              <w:rPr>
                <w:del w:id="117" w:author="a38bb83a@outlook.cz" w:date="2024-02-19T10:21:00Z"/>
                <w:rFonts w:ascii="Calibri" w:hAnsi="Calibri" w:cs="Calibri"/>
                <w:snapToGrid w:val="0"/>
                <w:sz w:val="18"/>
                <w:szCs w:val="22"/>
              </w:rPr>
            </w:pPr>
            <w:del w:id="118" w:author="a38bb83a@outlook.cz" w:date="2024-02-19T10:21:00Z">
              <w:r w:rsidRPr="00242E73" w:rsidDel="00234CCA">
                <w:rPr>
                  <w:rFonts w:ascii="Calibri" w:hAnsi="Calibri" w:cs="Calibri"/>
                  <w:snapToGrid w:val="0"/>
                  <w:sz w:val="18"/>
                  <w:szCs w:val="22"/>
                </w:rPr>
                <w:delText>17 02 03</w:delText>
              </w:r>
            </w:del>
          </w:p>
        </w:tc>
        <w:tc>
          <w:tcPr>
            <w:tcW w:w="4348" w:type="dxa"/>
          </w:tcPr>
          <w:p w14:paraId="77445876" w14:textId="611B7C6D" w:rsidR="00C85EAB" w:rsidRPr="00242E73" w:rsidDel="00234CCA" w:rsidRDefault="00C85EAB" w:rsidP="00503379">
            <w:pPr>
              <w:tabs>
                <w:tab w:val="left" w:pos="1560"/>
                <w:tab w:val="left" w:pos="4111"/>
                <w:tab w:val="left" w:pos="6096"/>
                <w:tab w:val="left" w:pos="7230"/>
              </w:tabs>
              <w:rPr>
                <w:del w:id="119" w:author="a38bb83a@outlook.cz" w:date="2024-02-19T10:21:00Z"/>
                <w:rFonts w:ascii="Calibri" w:hAnsi="Calibri" w:cs="Calibri"/>
                <w:snapToGrid w:val="0"/>
                <w:sz w:val="18"/>
                <w:szCs w:val="22"/>
              </w:rPr>
            </w:pPr>
            <w:del w:id="120" w:author="a38bb83a@outlook.cz" w:date="2024-02-19T10:21:00Z">
              <w:r w:rsidRPr="00242E73" w:rsidDel="00234CCA">
                <w:rPr>
                  <w:rFonts w:ascii="Calibri" w:hAnsi="Calibri" w:cs="Calibri"/>
                  <w:snapToGrid w:val="0"/>
                  <w:sz w:val="18"/>
                  <w:szCs w:val="22"/>
                </w:rPr>
                <w:delText>PVC</w:delText>
              </w:r>
            </w:del>
          </w:p>
        </w:tc>
        <w:tc>
          <w:tcPr>
            <w:tcW w:w="1509" w:type="dxa"/>
            <w:vAlign w:val="center"/>
          </w:tcPr>
          <w:p w14:paraId="77445877" w14:textId="56988BF2" w:rsidR="00C85EAB" w:rsidRPr="00242E73" w:rsidDel="00234CCA" w:rsidRDefault="00C85EAB" w:rsidP="00503379">
            <w:pPr>
              <w:tabs>
                <w:tab w:val="left" w:pos="1560"/>
                <w:tab w:val="left" w:pos="4111"/>
                <w:tab w:val="left" w:pos="6096"/>
                <w:tab w:val="left" w:pos="7230"/>
              </w:tabs>
              <w:rPr>
                <w:del w:id="121" w:author="a38bb83a@outlook.cz" w:date="2024-02-19T10:21:00Z"/>
                <w:rFonts w:ascii="Calibri" w:hAnsi="Calibri" w:cs="Calibri"/>
                <w:snapToGrid w:val="0"/>
                <w:sz w:val="18"/>
                <w:szCs w:val="22"/>
              </w:rPr>
            </w:pPr>
            <w:del w:id="122" w:author="a38bb83a@outlook.cz" w:date="2024-02-19T10:21:00Z">
              <w:r w:rsidRPr="00242E73" w:rsidDel="00234CCA">
                <w:rPr>
                  <w:rFonts w:ascii="Calibri" w:hAnsi="Calibri" w:cs="Calibri"/>
                  <w:snapToGrid w:val="0"/>
                  <w:sz w:val="18"/>
                  <w:szCs w:val="22"/>
                </w:rPr>
                <w:delText>0,02</w:delText>
              </w:r>
            </w:del>
          </w:p>
        </w:tc>
        <w:tc>
          <w:tcPr>
            <w:tcW w:w="2103" w:type="dxa"/>
            <w:vAlign w:val="center"/>
          </w:tcPr>
          <w:p w14:paraId="77445878" w14:textId="1882607A" w:rsidR="00C85EAB" w:rsidRPr="00242E73" w:rsidDel="00234CCA" w:rsidRDefault="00C85EAB" w:rsidP="00503379">
            <w:pPr>
              <w:tabs>
                <w:tab w:val="left" w:pos="1560"/>
                <w:tab w:val="left" w:pos="4111"/>
                <w:tab w:val="left" w:pos="6096"/>
                <w:tab w:val="left" w:pos="7230"/>
              </w:tabs>
              <w:rPr>
                <w:del w:id="123" w:author="a38bb83a@outlook.cz" w:date="2024-02-19T10:21:00Z"/>
                <w:rFonts w:ascii="Calibri" w:hAnsi="Calibri" w:cs="Calibri"/>
                <w:snapToGrid w:val="0"/>
                <w:sz w:val="18"/>
                <w:szCs w:val="22"/>
              </w:rPr>
            </w:pPr>
            <w:del w:id="124" w:author="a38bb83a@outlook.cz" w:date="2024-02-19T10:21:00Z">
              <w:r w:rsidRPr="00242E73" w:rsidDel="00234CCA">
                <w:rPr>
                  <w:rFonts w:ascii="Calibri" w:hAnsi="Calibri" w:cs="Calibri"/>
                  <w:snapToGrid w:val="0"/>
                  <w:sz w:val="18"/>
                  <w:szCs w:val="22"/>
                </w:rPr>
                <w:delText>skládka</w:delText>
              </w:r>
            </w:del>
          </w:p>
        </w:tc>
      </w:tr>
      <w:tr w:rsidR="00C85EAB" w:rsidRPr="00242E73" w:rsidDel="00234CCA" w14:paraId="7744587E" w14:textId="6CBB9D16" w:rsidTr="00D97DB0">
        <w:trPr>
          <w:trHeight w:val="262"/>
          <w:jc w:val="right"/>
          <w:del w:id="125" w:author="a38bb83a@outlook.cz" w:date="2024-02-19T10:21:00Z"/>
        </w:trPr>
        <w:tc>
          <w:tcPr>
            <w:tcW w:w="1312" w:type="dxa"/>
            <w:vAlign w:val="center"/>
          </w:tcPr>
          <w:p w14:paraId="7744587A" w14:textId="4F8F81D5" w:rsidR="00C85EAB" w:rsidRPr="00242E73" w:rsidDel="00234CCA" w:rsidRDefault="00C85EAB" w:rsidP="00503379">
            <w:pPr>
              <w:tabs>
                <w:tab w:val="left" w:pos="1560"/>
                <w:tab w:val="left" w:pos="4111"/>
                <w:tab w:val="left" w:pos="6096"/>
                <w:tab w:val="left" w:pos="7230"/>
              </w:tabs>
              <w:ind w:left="89"/>
              <w:rPr>
                <w:del w:id="126" w:author="a38bb83a@outlook.cz" w:date="2024-02-19T10:21:00Z"/>
                <w:rFonts w:ascii="Calibri" w:hAnsi="Calibri" w:cs="Calibri"/>
                <w:snapToGrid w:val="0"/>
                <w:sz w:val="18"/>
                <w:szCs w:val="22"/>
              </w:rPr>
            </w:pPr>
            <w:del w:id="127" w:author="a38bb83a@outlook.cz" w:date="2024-02-19T10:21:00Z">
              <w:r w:rsidRPr="00242E73" w:rsidDel="00234CCA">
                <w:rPr>
                  <w:rFonts w:ascii="Calibri" w:hAnsi="Calibri" w:cs="Calibri"/>
                  <w:snapToGrid w:val="0"/>
                  <w:sz w:val="18"/>
                  <w:szCs w:val="22"/>
                </w:rPr>
                <w:delText>17 03 01</w:delText>
              </w:r>
            </w:del>
          </w:p>
        </w:tc>
        <w:tc>
          <w:tcPr>
            <w:tcW w:w="4348" w:type="dxa"/>
          </w:tcPr>
          <w:p w14:paraId="7744587B" w14:textId="484F3237" w:rsidR="00C85EAB" w:rsidRPr="00242E73" w:rsidDel="00234CCA" w:rsidRDefault="00C85EAB" w:rsidP="00503379">
            <w:pPr>
              <w:tabs>
                <w:tab w:val="left" w:pos="1560"/>
                <w:tab w:val="left" w:pos="4111"/>
                <w:tab w:val="left" w:pos="6096"/>
                <w:tab w:val="left" w:pos="7230"/>
              </w:tabs>
              <w:rPr>
                <w:del w:id="128" w:author="a38bb83a@outlook.cz" w:date="2024-02-19T10:21:00Z"/>
                <w:rFonts w:ascii="Calibri" w:hAnsi="Calibri" w:cs="Calibri"/>
                <w:snapToGrid w:val="0"/>
                <w:sz w:val="18"/>
                <w:szCs w:val="22"/>
              </w:rPr>
            </w:pPr>
            <w:del w:id="129" w:author="a38bb83a@outlook.cz" w:date="2024-02-19T10:21:00Z">
              <w:r w:rsidRPr="00242E73" w:rsidDel="00234CCA">
                <w:rPr>
                  <w:rFonts w:ascii="Calibri" w:hAnsi="Calibri" w:cs="Calibri"/>
                  <w:snapToGrid w:val="0"/>
                  <w:sz w:val="18"/>
                  <w:szCs w:val="22"/>
                </w:rPr>
                <w:delText>Asfaltové směsi obsahující dehet</w:delText>
              </w:r>
            </w:del>
          </w:p>
        </w:tc>
        <w:tc>
          <w:tcPr>
            <w:tcW w:w="1509" w:type="dxa"/>
            <w:vAlign w:val="center"/>
          </w:tcPr>
          <w:p w14:paraId="7744587C" w14:textId="1E46D340" w:rsidR="00C85EAB" w:rsidRPr="00242E73" w:rsidDel="00234CCA" w:rsidRDefault="0076600A" w:rsidP="00503379">
            <w:pPr>
              <w:tabs>
                <w:tab w:val="left" w:pos="1560"/>
                <w:tab w:val="left" w:pos="4111"/>
                <w:tab w:val="left" w:pos="6096"/>
                <w:tab w:val="left" w:pos="7230"/>
              </w:tabs>
              <w:rPr>
                <w:del w:id="130" w:author="a38bb83a@outlook.cz" w:date="2024-02-19T10:21:00Z"/>
                <w:rFonts w:ascii="Calibri" w:hAnsi="Calibri" w:cs="Calibri"/>
                <w:snapToGrid w:val="0"/>
                <w:sz w:val="18"/>
                <w:szCs w:val="22"/>
              </w:rPr>
            </w:pPr>
            <w:del w:id="131" w:author="a38bb83a@outlook.cz" w:date="2024-02-19T10:21:00Z">
              <w:r w:rsidDel="00234CCA">
                <w:rPr>
                  <w:rFonts w:ascii="Calibri" w:hAnsi="Calibri" w:cs="Calibri"/>
                  <w:snapToGrid w:val="0"/>
                  <w:sz w:val="18"/>
                  <w:szCs w:val="22"/>
                </w:rPr>
                <w:delText>0,00</w:delText>
              </w:r>
            </w:del>
          </w:p>
        </w:tc>
        <w:tc>
          <w:tcPr>
            <w:tcW w:w="2103" w:type="dxa"/>
            <w:vAlign w:val="center"/>
          </w:tcPr>
          <w:p w14:paraId="7744587D" w14:textId="3EBCD170" w:rsidR="00C85EAB" w:rsidRPr="00242E73" w:rsidDel="00234CCA" w:rsidRDefault="0076600A" w:rsidP="00503379">
            <w:pPr>
              <w:tabs>
                <w:tab w:val="left" w:pos="1560"/>
                <w:tab w:val="left" w:pos="4111"/>
                <w:tab w:val="left" w:pos="6096"/>
                <w:tab w:val="left" w:pos="7230"/>
              </w:tabs>
              <w:rPr>
                <w:del w:id="132" w:author="a38bb83a@outlook.cz" w:date="2024-02-19T10:21:00Z"/>
                <w:rFonts w:ascii="Calibri" w:hAnsi="Calibri" w:cs="Calibri"/>
                <w:snapToGrid w:val="0"/>
                <w:sz w:val="18"/>
                <w:szCs w:val="22"/>
              </w:rPr>
            </w:pPr>
            <w:del w:id="133" w:author="a38bb83a@outlook.cz" w:date="2024-02-19T10:21:00Z">
              <w:r w:rsidDel="00234CCA">
                <w:rPr>
                  <w:rFonts w:ascii="Calibri" w:hAnsi="Calibri" w:cs="Calibri"/>
                  <w:snapToGrid w:val="0"/>
                  <w:sz w:val="18"/>
                  <w:szCs w:val="22"/>
                </w:rPr>
                <w:delText>nevyskytují se</w:delText>
              </w:r>
            </w:del>
          </w:p>
        </w:tc>
      </w:tr>
      <w:tr w:rsidR="00C85EAB" w:rsidRPr="00242E73" w:rsidDel="00234CCA" w14:paraId="77445883" w14:textId="637D54DA" w:rsidTr="00D97DB0">
        <w:trPr>
          <w:trHeight w:val="232"/>
          <w:jc w:val="right"/>
          <w:del w:id="134" w:author="a38bb83a@outlook.cz" w:date="2024-02-19T10:21:00Z"/>
        </w:trPr>
        <w:tc>
          <w:tcPr>
            <w:tcW w:w="1312" w:type="dxa"/>
            <w:vAlign w:val="center"/>
          </w:tcPr>
          <w:p w14:paraId="7744587F" w14:textId="733515E1" w:rsidR="00C85EAB" w:rsidRPr="00242E73" w:rsidDel="00234CCA" w:rsidRDefault="00C85EAB" w:rsidP="00503379">
            <w:pPr>
              <w:tabs>
                <w:tab w:val="left" w:pos="1560"/>
                <w:tab w:val="left" w:pos="4111"/>
                <w:tab w:val="left" w:pos="6096"/>
                <w:tab w:val="left" w:pos="7230"/>
              </w:tabs>
              <w:ind w:left="89"/>
              <w:rPr>
                <w:del w:id="135" w:author="a38bb83a@outlook.cz" w:date="2024-02-19T10:21:00Z"/>
                <w:rFonts w:ascii="Calibri" w:hAnsi="Calibri" w:cs="Calibri"/>
                <w:snapToGrid w:val="0"/>
                <w:sz w:val="18"/>
                <w:szCs w:val="22"/>
              </w:rPr>
            </w:pPr>
            <w:del w:id="136" w:author="a38bb83a@outlook.cz" w:date="2024-02-19T10:21:00Z">
              <w:r w:rsidRPr="00242E73" w:rsidDel="00234CCA">
                <w:rPr>
                  <w:rFonts w:ascii="Calibri" w:hAnsi="Calibri" w:cs="Calibri"/>
                  <w:snapToGrid w:val="0"/>
                  <w:sz w:val="18"/>
                  <w:szCs w:val="22"/>
                </w:rPr>
                <w:delText>17 04 05</w:delText>
              </w:r>
            </w:del>
          </w:p>
        </w:tc>
        <w:tc>
          <w:tcPr>
            <w:tcW w:w="4348" w:type="dxa"/>
          </w:tcPr>
          <w:p w14:paraId="77445880" w14:textId="3B09014B" w:rsidR="00C85EAB" w:rsidRPr="00242E73" w:rsidDel="00234CCA" w:rsidRDefault="00C85EAB" w:rsidP="00503379">
            <w:pPr>
              <w:tabs>
                <w:tab w:val="left" w:pos="1560"/>
                <w:tab w:val="left" w:pos="4111"/>
                <w:tab w:val="left" w:pos="6096"/>
                <w:tab w:val="left" w:pos="7230"/>
              </w:tabs>
              <w:rPr>
                <w:del w:id="137" w:author="a38bb83a@outlook.cz" w:date="2024-02-19T10:21:00Z"/>
                <w:rFonts w:ascii="Calibri" w:hAnsi="Calibri" w:cs="Calibri"/>
                <w:snapToGrid w:val="0"/>
                <w:sz w:val="18"/>
                <w:szCs w:val="22"/>
              </w:rPr>
            </w:pPr>
            <w:del w:id="138" w:author="a38bb83a@outlook.cz" w:date="2024-02-19T10:21:00Z">
              <w:r w:rsidRPr="00242E73" w:rsidDel="00234CCA">
                <w:rPr>
                  <w:rFonts w:ascii="Calibri" w:hAnsi="Calibri" w:cs="Calibri"/>
                  <w:snapToGrid w:val="0"/>
                  <w:sz w:val="18"/>
                  <w:szCs w:val="22"/>
                </w:rPr>
                <w:delText>Železo</w:delText>
              </w:r>
            </w:del>
          </w:p>
        </w:tc>
        <w:tc>
          <w:tcPr>
            <w:tcW w:w="1509" w:type="dxa"/>
            <w:vAlign w:val="center"/>
          </w:tcPr>
          <w:p w14:paraId="77445881" w14:textId="46C6CD9E" w:rsidR="00C85EAB" w:rsidRPr="00242E73" w:rsidDel="00234CCA" w:rsidRDefault="0076600A" w:rsidP="00503379">
            <w:pPr>
              <w:tabs>
                <w:tab w:val="left" w:pos="1560"/>
                <w:tab w:val="left" w:pos="4111"/>
                <w:tab w:val="left" w:pos="6096"/>
                <w:tab w:val="left" w:pos="7230"/>
              </w:tabs>
              <w:rPr>
                <w:del w:id="139" w:author="a38bb83a@outlook.cz" w:date="2024-02-19T10:21:00Z"/>
                <w:rFonts w:ascii="Calibri" w:hAnsi="Calibri" w:cs="Calibri"/>
                <w:snapToGrid w:val="0"/>
                <w:sz w:val="18"/>
                <w:szCs w:val="22"/>
              </w:rPr>
            </w:pPr>
            <w:del w:id="140" w:author="a38bb83a@outlook.cz" w:date="2024-02-19T10:21:00Z">
              <w:r w:rsidDel="00234CCA">
                <w:rPr>
                  <w:rFonts w:ascii="Calibri" w:hAnsi="Calibri" w:cs="Calibri"/>
                  <w:snapToGrid w:val="0"/>
                  <w:sz w:val="18"/>
                  <w:szCs w:val="22"/>
                </w:rPr>
                <w:delText>3</w:delText>
              </w:r>
            </w:del>
          </w:p>
        </w:tc>
        <w:tc>
          <w:tcPr>
            <w:tcW w:w="2103" w:type="dxa"/>
            <w:vAlign w:val="center"/>
          </w:tcPr>
          <w:p w14:paraId="77445882" w14:textId="2FC63F76" w:rsidR="00C85EAB" w:rsidRPr="00242E73" w:rsidDel="00234CCA" w:rsidRDefault="00C85EAB" w:rsidP="00503379">
            <w:pPr>
              <w:tabs>
                <w:tab w:val="left" w:pos="1560"/>
                <w:tab w:val="left" w:pos="4111"/>
                <w:tab w:val="left" w:pos="6096"/>
                <w:tab w:val="left" w:pos="7230"/>
              </w:tabs>
              <w:rPr>
                <w:del w:id="141" w:author="a38bb83a@outlook.cz" w:date="2024-02-19T10:21:00Z"/>
                <w:rFonts w:ascii="Calibri" w:hAnsi="Calibri" w:cs="Calibri"/>
                <w:snapToGrid w:val="0"/>
                <w:sz w:val="18"/>
                <w:szCs w:val="22"/>
              </w:rPr>
            </w:pPr>
            <w:del w:id="142" w:author="a38bb83a@outlook.cz" w:date="2024-02-19T10:21:00Z">
              <w:r w:rsidRPr="00242E73" w:rsidDel="00234CCA">
                <w:rPr>
                  <w:rFonts w:ascii="Calibri" w:hAnsi="Calibri" w:cs="Calibri"/>
                  <w:snapToGrid w:val="0"/>
                  <w:sz w:val="18"/>
                  <w:szCs w:val="22"/>
                </w:rPr>
                <w:delText>sběrné suroviny</w:delText>
              </w:r>
            </w:del>
          </w:p>
        </w:tc>
      </w:tr>
      <w:tr w:rsidR="00C85EAB" w:rsidRPr="00242E73" w:rsidDel="00234CCA" w14:paraId="77445888" w14:textId="36F7C70E" w:rsidTr="00D97DB0">
        <w:trPr>
          <w:trHeight w:val="232"/>
          <w:jc w:val="right"/>
          <w:del w:id="143" w:author="a38bb83a@outlook.cz" w:date="2024-02-19T10:21:00Z"/>
        </w:trPr>
        <w:tc>
          <w:tcPr>
            <w:tcW w:w="1312" w:type="dxa"/>
            <w:vAlign w:val="center"/>
          </w:tcPr>
          <w:p w14:paraId="77445884" w14:textId="0EF99657" w:rsidR="00C85EAB" w:rsidRPr="00242E73" w:rsidDel="00234CCA" w:rsidRDefault="00C85EAB" w:rsidP="00503379">
            <w:pPr>
              <w:tabs>
                <w:tab w:val="left" w:pos="1560"/>
                <w:tab w:val="left" w:pos="4111"/>
                <w:tab w:val="left" w:pos="6096"/>
                <w:tab w:val="left" w:pos="7230"/>
              </w:tabs>
              <w:ind w:left="89"/>
              <w:rPr>
                <w:del w:id="144" w:author="a38bb83a@outlook.cz" w:date="2024-02-19T10:21:00Z"/>
                <w:rFonts w:ascii="Calibri" w:hAnsi="Calibri" w:cs="Calibri"/>
                <w:snapToGrid w:val="0"/>
                <w:sz w:val="18"/>
                <w:szCs w:val="22"/>
              </w:rPr>
            </w:pPr>
            <w:del w:id="145" w:author="a38bb83a@outlook.cz" w:date="2024-02-19T10:21:00Z">
              <w:r w:rsidRPr="00242E73" w:rsidDel="00234CCA">
                <w:rPr>
                  <w:rFonts w:ascii="Calibri" w:hAnsi="Calibri" w:cs="Calibri"/>
                  <w:snapToGrid w:val="0"/>
                  <w:sz w:val="18"/>
                  <w:szCs w:val="22"/>
                </w:rPr>
                <w:delText>17 04 11</w:delText>
              </w:r>
            </w:del>
          </w:p>
        </w:tc>
        <w:tc>
          <w:tcPr>
            <w:tcW w:w="4348" w:type="dxa"/>
          </w:tcPr>
          <w:p w14:paraId="77445885" w14:textId="338E78ED" w:rsidR="00C85EAB" w:rsidRPr="00242E73" w:rsidDel="00234CCA" w:rsidRDefault="00C85EAB" w:rsidP="00503379">
            <w:pPr>
              <w:tabs>
                <w:tab w:val="left" w:pos="1560"/>
                <w:tab w:val="left" w:pos="4111"/>
                <w:tab w:val="left" w:pos="6096"/>
                <w:tab w:val="left" w:pos="7230"/>
              </w:tabs>
              <w:rPr>
                <w:del w:id="146" w:author="a38bb83a@outlook.cz" w:date="2024-02-19T10:21:00Z"/>
                <w:rFonts w:ascii="Calibri" w:hAnsi="Calibri" w:cs="Calibri"/>
                <w:snapToGrid w:val="0"/>
                <w:sz w:val="18"/>
                <w:szCs w:val="22"/>
              </w:rPr>
            </w:pPr>
            <w:del w:id="147" w:author="a38bb83a@outlook.cz" w:date="2024-02-19T10:21:00Z">
              <w:r w:rsidRPr="00242E73" w:rsidDel="00234CCA">
                <w:rPr>
                  <w:rFonts w:ascii="Calibri" w:hAnsi="Calibri" w:cs="Calibri"/>
                  <w:snapToGrid w:val="0"/>
                  <w:sz w:val="18"/>
                  <w:szCs w:val="22"/>
                </w:rPr>
                <w:delText>Kabely neuvedené pod číslem 17 03 01</w:delText>
              </w:r>
            </w:del>
          </w:p>
        </w:tc>
        <w:tc>
          <w:tcPr>
            <w:tcW w:w="1509" w:type="dxa"/>
            <w:vAlign w:val="center"/>
          </w:tcPr>
          <w:p w14:paraId="77445886" w14:textId="57E5ADD0" w:rsidR="00C85EAB" w:rsidRPr="00242E73" w:rsidDel="00234CCA" w:rsidRDefault="00A35C45" w:rsidP="00503379">
            <w:pPr>
              <w:tabs>
                <w:tab w:val="left" w:pos="1560"/>
                <w:tab w:val="left" w:pos="4111"/>
                <w:tab w:val="left" w:pos="6096"/>
                <w:tab w:val="left" w:pos="7230"/>
              </w:tabs>
              <w:rPr>
                <w:del w:id="148" w:author="a38bb83a@outlook.cz" w:date="2024-02-19T10:21:00Z"/>
                <w:rFonts w:ascii="Calibri" w:hAnsi="Calibri" w:cs="Calibri"/>
                <w:snapToGrid w:val="0"/>
                <w:sz w:val="18"/>
                <w:szCs w:val="22"/>
              </w:rPr>
            </w:pPr>
            <w:del w:id="149" w:author="a38bb83a@outlook.cz" w:date="2024-02-19T10:21:00Z">
              <w:r w:rsidRPr="00242E73" w:rsidDel="00234CCA">
                <w:rPr>
                  <w:rFonts w:ascii="Calibri" w:hAnsi="Calibri" w:cs="Calibri"/>
                  <w:snapToGrid w:val="0"/>
                  <w:sz w:val="18"/>
                  <w:szCs w:val="22"/>
                </w:rPr>
                <w:delText>2,50</w:delText>
              </w:r>
            </w:del>
          </w:p>
        </w:tc>
        <w:tc>
          <w:tcPr>
            <w:tcW w:w="2103" w:type="dxa"/>
            <w:vAlign w:val="center"/>
          </w:tcPr>
          <w:p w14:paraId="77445887" w14:textId="290B70EC" w:rsidR="00C85EAB" w:rsidRPr="00242E73" w:rsidDel="00234CCA" w:rsidRDefault="00C85EAB" w:rsidP="00503379">
            <w:pPr>
              <w:tabs>
                <w:tab w:val="left" w:pos="1560"/>
                <w:tab w:val="left" w:pos="4111"/>
                <w:tab w:val="left" w:pos="6096"/>
                <w:tab w:val="left" w:pos="7230"/>
              </w:tabs>
              <w:rPr>
                <w:del w:id="150" w:author="a38bb83a@outlook.cz" w:date="2024-02-19T10:21:00Z"/>
                <w:rFonts w:ascii="Calibri" w:hAnsi="Calibri" w:cs="Calibri"/>
                <w:snapToGrid w:val="0"/>
                <w:sz w:val="18"/>
                <w:szCs w:val="22"/>
              </w:rPr>
            </w:pPr>
            <w:del w:id="151" w:author="a38bb83a@outlook.cz" w:date="2024-02-19T10:21:00Z">
              <w:r w:rsidRPr="00242E73" w:rsidDel="00234CCA">
                <w:rPr>
                  <w:rFonts w:ascii="Calibri" w:hAnsi="Calibri" w:cs="Calibri"/>
                  <w:snapToGrid w:val="0"/>
                  <w:sz w:val="18"/>
                  <w:szCs w:val="22"/>
                </w:rPr>
                <w:delText>sběrné suroviny</w:delText>
              </w:r>
            </w:del>
          </w:p>
        </w:tc>
      </w:tr>
      <w:tr w:rsidR="00C85EAB" w:rsidRPr="00242E73" w:rsidDel="00234CCA" w14:paraId="7744588D" w14:textId="489A0933" w:rsidTr="00D97DB0">
        <w:trPr>
          <w:trHeight w:val="232"/>
          <w:jc w:val="right"/>
          <w:del w:id="152" w:author="a38bb83a@outlook.cz" w:date="2024-02-19T10:21:00Z"/>
        </w:trPr>
        <w:tc>
          <w:tcPr>
            <w:tcW w:w="1312" w:type="dxa"/>
            <w:vAlign w:val="center"/>
          </w:tcPr>
          <w:p w14:paraId="77445889" w14:textId="36BE61BF" w:rsidR="00C85EAB" w:rsidRPr="00242E73" w:rsidDel="00234CCA" w:rsidRDefault="00C85EAB" w:rsidP="00503379">
            <w:pPr>
              <w:tabs>
                <w:tab w:val="left" w:pos="1560"/>
                <w:tab w:val="left" w:pos="4111"/>
                <w:tab w:val="left" w:pos="6096"/>
                <w:tab w:val="left" w:pos="7230"/>
              </w:tabs>
              <w:ind w:left="89"/>
              <w:rPr>
                <w:del w:id="153" w:author="a38bb83a@outlook.cz" w:date="2024-02-19T10:21:00Z"/>
                <w:rFonts w:ascii="Calibri" w:hAnsi="Calibri" w:cs="Calibri"/>
                <w:snapToGrid w:val="0"/>
                <w:sz w:val="18"/>
                <w:szCs w:val="22"/>
              </w:rPr>
            </w:pPr>
            <w:del w:id="154" w:author="a38bb83a@outlook.cz" w:date="2024-02-19T10:21:00Z">
              <w:r w:rsidRPr="00242E73" w:rsidDel="00234CCA">
                <w:rPr>
                  <w:rFonts w:ascii="Calibri" w:hAnsi="Calibri" w:cs="Calibri"/>
                  <w:snapToGrid w:val="0"/>
                  <w:sz w:val="18"/>
                  <w:szCs w:val="22"/>
                </w:rPr>
                <w:delText>17 05 01</w:delText>
              </w:r>
            </w:del>
          </w:p>
        </w:tc>
        <w:tc>
          <w:tcPr>
            <w:tcW w:w="4348" w:type="dxa"/>
          </w:tcPr>
          <w:p w14:paraId="7744588A" w14:textId="06176492" w:rsidR="00C85EAB" w:rsidRPr="00242E73" w:rsidDel="00234CCA" w:rsidRDefault="00C85EAB" w:rsidP="00503379">
            <w:pPr>
              <w:tabs>
                <w:tab w:val="left" w:pos="1560"/>
                <w:tab w:val="left" w:pos="4111"/>
                <w:tab w:val="left" w:pos="6096"/>
                <w:tab w:val="left" w:pos="7230"/>
              </w:tabs>
              <w:rPr>
                <w:del w:id="155" w:author="a38bb83a@outlook.cz" w:date="2024-02-19T10:21:00Z"/>
                <w:rFonts w:ascii="Calibri" w:hAnsi="Calibri" w:cs="Calibri"/>
                <w:snapToGrid w:val="0"/>
                <w:sz w:val="18"/>
                <w:szCs w:val="22"/>
              </w:rPr>
            </w:pPr>
            <w:del w:id="156" w:author="a38bb83a@outlook.cz" w:date="2024-02-19T10:21:00Z">
              <w:r w:rsidRPr="00242E73" w:rsidDel="00234CCA">
                <w:rPr>
                  <w:rFonts w:ascii="Calibri" w:hAnsi="Calibri" w:cs="Calibri"/>
                  <w:snapToGrid w:val="0"/>
                  <w:sz w:val="18"/>
                  <w:szCs w:val="22"/>
                </w:rPr>
                <w:delText>Zemina a kameny</w:delText>
              </w:r>
            </w:del>
          </w:p>
        </w:tc>
        <w:tc>
          <w:tcPr>
            <w:tcW w:w="1509" w:type="dxa"/>
            <w:vAlign w:val="center"/>
          </w:tcPr>
          <w:p w14:paraId="7744588B" w14:textId="40615291" w:rsidR="00C85EAB" w:rsidRPr="00242E73" w:rsidDel="00234CCA" w:rsidRDefault="0076600A" w:rsidP="00503379">
            <w:pPr>
              <w:tabs>
                <w:tab w:val="left" w:pos="1560"/>
                <w:tab w:val="left" w:pos="4111"/>
                <w:tab w:val="left" w:pos="6096"/>
                <w:tab w:val="left" w:pos="7230"/>
              </w:tabs>
              <w:rPr>
                <w:del w:id="157" w:author="a38bb83a@outlook.cz" w:date="2024-02-19T10:21:00Z"/>
                <w:rFonts w:ascii="Calibri" w:hAnsi="Calibri" w:cs="Calibri"/>
                <w:snapToGrid w:val="0"/>
                <w:sz w:val="18"/>
                <w:szCs w:val="22"/>
              </w:rPr>
            </w:pPr>
            <w:del w:id="158" w:author="a38bb83a@outlook.cz" w:date="2024-02-19T10:21:00Z">
              <w:r w:rsidDel="00234CCA">
                <w:rPr>
                  <w:rFonts w:ascii="Calibri" w:hAnsi="Calibri" w:cs="Calibri"/>
                  <w:snapToGrid w:val="0"/>
                  <w:sz w:val="18"/>
                  <w:szCs w:val="22"/>
                </w:rPr>
                <w:delText>0,00</w:delText>
              </w:r>
            </w:del>
          </w:p>
        </w:tc>
        <w:tc>
          <w:tcPr>
            <w:tcW w:w="2103" w:type="dxa"/>
            <w:vAlign w:val="center"/>
          </w:tcPr>
          <w:p w14:paraId="7744588C" w14:textId="2CF4DB9E" w:rsidR="00C85EAB" w:rsidRPr="00242E73" w:rsidDel="00234CCA" w:rsidRDefault="0076600A" w:rsidP="00503379">
            <w:pPr>
              <w:tabs>
                <w:tab w:val="left" w:pos="1560"/>
                <w:tab w:val="left" w:pos="4111"/>
                <w:tab w:val="left" w:pos="6096"/>
                <w:tab w:val="left" w:pos="7230"/>
              </w:tabs>
              <w:rPr>
                <w:del w:id="159" w:author="a38bb83a@outlook.cz" w:date="2024-02-19T10:21:00Z"/>
                <w:rFonts w:ascii="Calibri" w:hAnsi="Calibri" w:cs="Calibri"/>
                <w:snapToGrid w:val="0"/>
                <w:sz w:val="18"/>
                <w:szCs w:val="22"/>
              </w:rPr>
            </w:pPr>
            <w:del w:id="160" w:author="a38bb83a@outlook.cz" w:date="2024-02-19T10:21:00Z">
              <w:r w:rsidDel="00234CCA">
                <w:rPr>
                  <w:rFonts w:ascii="Calibri" w:hAnsi="Calibri" w:cs="Calibri"/>
                  <w:snapToGrid w:val="0"/>
                  <w:sz w:val="18"/>
                  <w:szCs w:val="22"/>
                </w:rPr>
                <w:delText>nevyskytují se</w:delText>
              </w:r>
            </w:del>
          </w:p>
        </w:tc>
      </w:tr>
      <w:tr w:rsidR="00C85EAB" w:rsidRPr="00242E73" w:rsidDel="00234CCA" w14:paraId="77445894" w14:textId="6FD1FC63" w:rsidTr="00D97DB0">
        <w:trPr>
          <w:trHeight w:val="232"/>
          <w:jc w:val="right"/>
          <w:del w:id="161" w:author="a38bb83a@outlook.cz" w:date="2024-02-19T10:21:00Z"/>
        </w:trPr>
        <w:tc>
          <w:tcPr>
            <w:tcW w:w="1312" w:type="dxa"/>
            <w:vAlign w:val="center"/>
          </w:tcPr>
          <w:p w14:paraId="7744588E" w14:textId="6DE212CA" w:rsidR="00C85EAB" w:rsidRPr="00242E73" w:rsidDel="00234CCA" w:rsidRDefault="00C85EAB" w:rsidP="00503379">
            <w:pPr>
              <w:tabs>
                <w:tab w:val="left" w:pos="1560"/>
                <w:tab w:val="left" w:pos="4111"/>
                <w:tab w:val="left" w:pos="6096"/>
                <w:tab w:val="left" w:pos="7230"/>
              </w:tabs>
              <w:ind w:left="89"/>
              <w:rPr>
                <w:del w:id="162" w:author="a38bb83a@outlook.cz" w:date="2024-02-19T10:21:00Z"/>
                <w:rFonts w:ascii="Calibri" w:hAnsi="Calibri" w:cs="Calibri"/>
                <w:snapToGrid w:val="0"/>
                <w:sz w:val="18"/>
                <w:szCs w:val="22"/>
              </w:rPr>
            </w:pPr>
            <w:del w:id="163" w:author="a38bb83a@outlook.cz" w:date="2024-02-19T10:21:00Z">
              <w:r w:rsidRPr="00242E73" w:rsidDel="00234CCA">
                <w:rPr>
                  <w:rFonts w:ascii="Calibri" w:hAnsi="Calibri" w:cs="Calibri"/>
                  <w:snapToGrid w:val="0"/>
                  <w:sz w:val="18"/>
                  <w:szCs w:val="22"/>
                </w:rPr>
                <w:delText>17 06 05</w:delText>
              </w:r>
            </w:del>
          </w:p>
          <w:p w14:paraId="7744588F" w14:textId="14F7CF83" w:rsidR="00C85EAB" w:rsidRPr="00242E73" w:rsidDel="00234CCA" w:rsidRDefault="00C85EAB" w:rsidP="00503379">
            <w:pPr>
              <w:pStyle w:val="Zkladntext"/>
              <w:spacing w:after="0"/>
              <w:ind w:left="89"/>
              <w:rPr>
                <w:del w:id="164" w:author="a38bb83a@outlook.cz" w:date="2024-02-19T10:21:00Z"/>
                <w:rFonts w:ascii="Calibri" w:hAnsi="Calibri" w:cs="Calibri"/>
                <w:sz w:val="18"/>
                <w:szCs w:val="22"/>
              </w:rPr>
            </w:pPr>
          </w:p>
        </w:tc>
        <w:tc>
          <w:tcPr>
            <w:tcW w:w="4348" w:type="dxa"/>
          </w:tcPr>
          <w:p w14:paraId="77445890" w14:textId="21519D80" w:rsidR="00C85EAB" w:rsidRPr="00242E73" w:rsidDel="00234CCA" w:rsidRDefault="00C85EAB" w:rsidP="00503379">
            <w:pPr>
              <w:tabs>
                <w:tab w:val="left" w:pos="1560"/>
                <w:tab w:val="left" w:pos="4111"/>
                <w:tab w:val="left" w:pos="6096"/>
                <w:tab w:val="left" w:pos="7230"/>
              </w:tabs>
              <w:rPr>
                <w:del w:id="165" w:author="a38bb83a@outlook.cz" w:date="2024-02-19T10:21:00Z"/>
                <w:rFonts w:ascii="Calibri" w:hAnsi="Calibri" w:cs="Calibri"/>
                <w:snapToGrid w:val="0"/>
                <w:sz w:val="18"/>
                <w:szCs w:val="22"/>
              </w:rPr>
            </w:pPr>
            <w:del w:id="166" w:author="a38bb83a@outlook.cz" w:date="2024-02-19T10:21:00Z">
              <w:r w:rsidRPr="00242E73" w:rsidDel="00234CCA">
                <w:rPr>
                  <w:rFonts w:ascii="Calibri" w:hAnsi="Calibri" w:cs="Calibri"/>
                  <w:snapToGrid w:val="0"/>
                  <w:sz w:val="18"/>
                  <w:szCs w:val="22"/>
                </w:rPr>
                <w:delText xml:space="preserve">Stavební materiály obsahující azbest – </w:delText>
              </w:r>
            </w:del>
          </w:p>
          <w:p w14:paraId="77445891" w14:textId="40E20233" w:rsidR="00C85EAB" w:rsidRPr="00242E73" w:rsidDel="00234CCA" w:rsidRDefault="00C85EAB" w:rsidP="00503379">
            <w:pPr>
              <w:pStyle w:val="Zkladntext"/>
              <w:spacing w:after="0"/>
              <w:ind w:left="34"/>
              <w:rPr>
                <w:del w:id="167" w:author="a38bb83a@outlook.cz" w:date="2024-02-19T10:21:00Z"/>
                <w:rFonts w:ascii="Calibri" w:hAnsi="Calibri" w:cs="Calibri"/>
                <w:sz w:val="18"/>
                <w:szCs w:val="22"/>
              </w:rPr>
            </w:pPr>
            <w:del w:id="168" w:author="a38bb83a@outlook.cz" w:date="2024-02-19T10:21:00Z">
              <w:r w:rsidRPr="00242E73" w:rsidDel="00234CCA">
                <w:rPr>
                  <w:rFonts w:ascii="Calibri" w:hAnsi="Calibri" w:cs="Calibri"/>
                  <w:sz w:val="18"/>
                  <w:szCs w:val="22"/>
                </w:rPr>
                <w:delText>- azbestocementová střešní šablona</w:delText>
              </w:r>
            </w:del>
          </w:p>
        </w:tc>
        <w:tc>
          <w:tcPr>
            <w:tcW w:w="1509" w:type="dxa"/>
            <w:vAlign w:val="center"/>
          </w:tcPr>
          <w:p w14:paraId="77445892" w14:textId="45C6EFFC" w:rsidR="00C85EAB" w:rsidRPr="00242E73" w:rsidDel="00234CCA" w:rsidRDefault="00C85EAB" w:rsidP="00503379">
            <w:pPr>
              <w:pStyle w:val="Zkladntext"/>
              <w:spacing w:after="0"/>
              <w:rPr>
                <w:del w:id="169" w:author="a38bb83a@outlook.cz" w:date="2024-02-19T10:21:00Z"/>
                <w:rFonts w:ascii="Calibri" w:hAnsi="Calibri" w:cs="Calibri"/>
                <w:sz w:val="18"/>
                <w:szCs w:val="22"/>
              </w:rPr>
            </w:pPr>
            <w:del w:id="170" w:author="a38bb83a@outlook.cz" w:date="2024-02-19T10:21:00Z">
              <w:r w:rsidRPr="00242E73" w:rsidDel="00234CCA">
                <w:rPr>
                  <w:rFonts w:ascii="Calibri" w:hAnsi="Calibri" w:cs="Calibri"/>
                  <w:sz w:val="18"/>
                  <w:szCs w:val="22"/>
                </w:rPr>
                <w:delText>0,00</w:delText>
              </w:r>
            </w:del>
          </w:p>
        </w:tc>
        <w:tc>
          <w:tcPr>
            <w:tcW w:w="2103" w:type="dxa"/>
            <w:vAlign w:val="center"/>
          </w:tcPr>
          <w:p w14:paraId="77445893" w14:textId="7AD59C16" w:rsidR="00C85EAB" w:rsidRPr="00242E73" w:rsidDel="00234CCA" w:rsidRDefault="00C85EAB" w:rsidP="00503379">
            <w:pPr>
              <w:pStyle w:val="Zkladntext"/>
              <w:spacing w:after="0"/>
              <w:rPr>
                <w:del w:id="171" w:author="a38bb83a@outlook.cz" w:date="2024-02-19T10:21:00Z"/>
                <w:rFonts w:ascii="Calibri" w:hAnsi="Calibri" w:cs="Calibri"/>
                <w:sz w:val="18"/>
                <w:szCs w:val="22"/>
              </w:rPr>
            </w:pPr>
            <w:del w:id="172" w:author="a38bb83a@outlook.cz" w:date="2024-02-19T10:21:00Z">
              <w:r w:rsidRPr="00242E73" w:rsidDel="00234CCA">
                <w:rPr>
                  <w:rFonts w:ascii="Calibri" w:hAnsi="Calibri" w:cs="Calibri"/>
                  <w:sz w:val="18"/>
                  <w:szCs w:val="22"/>
                </w:rPr>
                <w:delText>nevyskytují se</w:delText>
              </w:r>
            </w:del>
          </w:p>
        </w:tc>
      </w:tr>
      <w:tr w:rsidR="00C85EAB" w:rsidRPr="00242E73" w:rsidDel="00234CCA" w14:paraId="77445899" w14:textId="69A73845" w:rsidTr="00D97DB0">
        <w:trPr>
          <w:trHeight w:val="232"/>
          <w:jc w:val="right"/>
          <w:del w:id="173" w:author="a38bb83a@outlook.cz" w:date="2024-02-19T10:21:00Z"/>
        </w:trPr>
        <w:tc>
          <w:tcPr>
            <w:tcW w:w="1312" w:type="dxa"/>
            <w:vAlign w:val="center"/>
          </w:tcPr>
          <w:p w14:paraId="77445895" w14:textId="1F5EF9B2" w:rsidR="00C85EAB" w:rsidRPr="00242E73" w:rsidDel="00234CCA" w:rsidRDefault="00C85EAB" w:rsidP="00503379">
            <w:pPr>
              <w:tabs>
                <w:tab w:val="left" w:pos="1560"/>
                <w:tab w:val="left" w:pos="4111"/>
                <w:tab w:val="left" w:pos="6096"/>
                <w:tab w:val="left" w:pos="7230"/>
              </w:tabs>
              <w:ind w:left="89"/>
              <w:rPr>
                <w:del w:id="174" w:author="a38bb83a@outlook.cz" w:date="2024-02-19T10:21:00Z"/>
                <w:rFonts w:ascii="Calibri" w:hAnsi="Calibri" w:cs="Calibri"/>
                <w:snapToGrid w:val="0"/>
                <w:sz w:val="18"/>
                <w:szCs w:val="22"/>
              </w:rPr>
            </w:pPr>
            <w:del w:id="175" w:author="a38bb83a@outlook.cz" w:date="2024-02-19T10:21:00Z">
              <w:r w:rsidRPr="00242E73" w:rsidDel="00234CCA">
                <w:rPr>
                  <w:rFonts w:ascii="Calibri" w:hAnsi="Calibri" w:cs="Calibri"/>
                  <w:snapToGrid w:val="0"/>
                  <w:sz w:val="18"/>
                  <w:szCs w:val="22"/>
                </w:rPr>
                <w:delText>20 03 01</w:delText>
              </w:r>
            </w:del>
          </w:p>
        </w:tc>
        <w:tc>
          <w:tcPr>
            <w:tcW w:w="4348" w:type="dxa"/>
          </w:tcPr>
          <w:p w14:paraId="77445896" w14:textId="5950FD5E" w:rsidR="00C85EAB" w:rsidRPr="00242E73" w:rsidDel="00234CCA" w:rsidRDefault="00C85EAB" w:rsidP="00503379">
            <w:pPr>
              <w:tabs>
                <w:tab w:val="left" w:pos="1560"/>
                <w:tab w:val="left" w:pos="4111"/>
                <w:tab w:val="left" w:pos="6096"/>
                <w:tab w:val="left" w:pos="7230"/>
              </w:tabs>
              <w:rPr>
                <w:del w:id="176" w:author="a38bb83a@outlook.cz" w:date="2024-02-19T10:21:00Z"/>
                <w:rFonts w:ascii="Calibri" w:hAnsi="Calibri" w:cs="Calibri"/>
                <w:snapToGrid w:val="0"/>
                <w:sz w:val="18"/>
                <w:szCs w:val="22"/>
              </w:rPr>
            </w:pPr>
            <w:del w:id="177" w:author="a38bb83a@outlook.cz" w:date="2024-02-19T10:21:00Z">
              <w:r w:rsidRPr="00242E73" w:rsidDel="00234CCA">
                <w:rPr>
                  <w:rFonts w:ascii="Calibri" w:hAnsi="Calibri" w:cs="Calibri"/>
                  <w:snapToGrid w:val="0"/>
                  <w:sz w:val="18"/>
                  <w:szCs w:val="22"/>
                </w:rPr>
                <w:delText>Směsný komunální odpad</w:delText>
              </w:r>
            </w:del>
          </w:p>
        </w:tc>
        <w:tc>
          <w:tcPr>
            <w:tcW w:w="1509" w:type="dxa"/>
            <w:vAlign w:val="center"/>
          </w:tcPr>
          <w:p w14:paraId="77445897" w14:textId="22426EAB" w:rsidR="00C85EAB" w:rsidRPr="00242E73" w:rsidDel="00234CCA" w:rsidRDefault="0076600A" w:rsidP="00503379">
            <w:pPr>
              <w:tabs>
                <w:tab w:val="left" w:pos="1560"/>
                <w:tab w:val="left" w:pos="4111"/>
                <w:tab w:val="left" w:pos="6096"/>
                <w:tab w:val="left" w:pos="7230"/>
              </w:tabs>
              <w:rPr>
                <w:del w:id="178" w:author="a38bb83a@outlook.cz" w:date="2024-02-19T10:21:00Z"/>
                <w:rFonts w:ascii="Calibri" w:hAnsi="Calibri" w:cs="Calibri"/>
                <w:snapToGrid w:val="0"/>
                <w:sz w:val="18"/>
                <w:szCs w:val="22"/>
              </w:rPr>
            </w:pPr>
            <w:del w:id="179" w:author="a38bb83a@outlook.cz" w:date="2024-02-19T10:21:00Z">
              <w:r w:rsidDel="00234CCA">
                <w:rPr>
                  <w:rFonts w:ascii="Calibri" w:hAnsi="Calibri" w:cs="Calibri"/>
                  <w:snapToGrid w:val="0"/>
                  <w:sz w:val="18"/>
                  <w:szCs w:val="22"/>
                </w:rPr>
                <w:delText>0,5</w:delText>
              </w:r>
            </w:del>
          </w:p>
        </w:tc>
        <w:tc>
          <w:tcPr>
            <w:tcW w:w="2103" w:type="dxa"/>
            <w:vAlign w:val="center"/>
          </w:tcPr>
          <w:p w14:paraId="77445898" w14:textId="30F6083F" w:rsidR="00C85EAB" w:rsidRPr="00242E73" w:rsidDel="00234CCA" w:rsidRDefault="00C85EAB" w:rsidP="00503379">
            <w:pPr>
              <w:tabs>
                <w:tab w:val="left" w:pos="1560"/>
                <w:tab w:val="left" w:pos="4111"/>
                <w:tab w:val="left" w:pos="6096"/>
                <w:tab w:val="left" w:pos="7230"/>
              </w:tabs>
              <w:rPr>
                <w:del w:id="180" w:author="a38bb83a@outlook.cz" w:date="2024-02-19T10:21:00Z"/>
                <w:rFonts w:ascii="Calibri" w:hAnsi="Calibri" w:cs="Calibri"/>
                <w:snapToGrid w:val="0"/>
                <w:sz w:val="18"/>
                <w:szCs w:val="22"/>
              </w:rPr>
            </w:pPr>
            <w:del w:id="181" w:author="a38bb83a@outlook.cz" w:date="2024-02-19T10:21:00Z">
              <w:r w:rsidRPr="00242E73" w:rsidDel="00234CCA">
                <w:rPr>
                  <w:rFonts w:ascii="Calibri" w:hAnsi="Calibri" w:cs="Calibri"/>
                  <w:snapToGrid w:val="0"/>
                  <w:sz w:val="18"/>
                  <w:szCs w:val="22"/>
                </w:rPr>
                <w:delText>skládka</w:delText>
              </w:r>
            </w:del>
          </w:p>
        </w:tc>
      </w:tr>
    </w:tbl>
    <w:p w14:paraId="7744589A" w14:textId="4F2691AC" w:rsidR="00D97DB0" w:rsidRPr="00242E73" w:rsidDel="00234CCA" w:rsidRDefault="00D97DB0" w:rsidP="00D97DB0">
      <w:pPr>
        <w:pStyle w:val="VJTCalibri11norzarvlevo"/>
        <w:ind w:left="709" w:firstLine="0"/>
        <w:rPr>
          <w:del w:id="182" w:author="a38bb83a@outlook.cz" w:date="2024-02-19T10:21:00Z"/>
          <w:rFonts w:cs="Calibri"/>
          <w:b/>
          <w:sz w:val="18"/>
          <w:szCs w:val="22"/>
        </w:rPr>
      </w:pPr>
    </w:p>
    <w:p w14:paraId="7744589B" w14:textId="016FB83E" w:rsidR="00C85EAB" w:rsidRPr="00242E73" w:rsidDel="00234CCA" w:rsidRDefault="00C85EAB" w:rsidP="00D97DB0">
      <w:pPr>
        <w:pStyle w:val="VJTCalibri11norzarvlevo"/>
        <w:ind w:left="709" w:firstLine="0"/>
        <w:rPr>
          <w:del w:id="183" w:author="a38bb83a@outlook.cz" w:date="2024-02-19T10:21:00Z"/>
          <w:rFonts w:cs="Calibri"/>
          <w:b/>
          <w:snapToGrid w:val="0"/>
          <w:sz w:val="18"/>
          <w:szCs w:val="22"/>
        </w:rPr>
      </w:pPr>
      <w:del w:id="184" w:author="a38bb83a@outlook.cz" w:date="2024-02-19T10:21:00Z">
        <w:r w:rsidRPr="00242E73" w:rsidDel="00234CCA">
          <w:rPr>
            <w:rFonts w:cs="Calibri"/>
            <w:b/>
            <w:sz w:val="18"/>
            <w:szCs w:val="22"/>
          </w:rPr>
          <w:delText>S odpady bude nakládáno v souladu s platným zákonem o odpadech a příslušnými vyhláškami. Likvidaci budou provádět odborné oprávněné firmy.</w:delText>
        </w:r>
      </w:del>
    </w:p>
    <w:p w14:paraId="7744589C" w14:textId="7CFFB34D" w:rsidR="00C85EAB" w:rsidRPr="00242E73" w:rsidDel="00234CCA" w:rsidRDefault="00C85EAB" w:rsidP="00D97DB0">
      <w:pPr>
        <w:pStyle w:val="VJTCalibri11norzarvlevo"/>
        <w:ind w:left="709" w:firstLine="0"/>
        <w:rPr>
          <w:del w:id="185" w:author="a38bb83a@outlook.cz" w:date="2024-02-19T10:21:00Z"/>
          <w:rFonts w:cs="Calibri"/>
          <w:sz w:val="18"/>
          <w:szCs w:val="22"/>
        </w:rPr>
      </w:pPr>
      <w:del w:id="186" w:author="a38bb83a@outlook.cz" w:date="2024-02-19T10:21:00Z">
        <w:r w:rsidRPr="00242E73" w:rsidDel="00234CCA">
          <w:rPr>
            <w:rStyle w:val="tsubjname"/>
            <w:rFonts w:cs="Calibri"/>
            <w:sz w:val="18"/>
            <w:szCs w:val="22"/>
          </w:rPr>
          <w:delText>Odpady budou přednostně využívány, u těch, které nebude možno využít, bude zajištěno jejich odstranění. Odpady budou předávány jen oprávněným osobám.</w:delText>
        </w:r>
      </w:del>
    </w:p>
    <w:p w14:paraId="3F98B696" w14:textId="77777777" w:rsidR="00234CCA" w:rsidRPr="00242E73" w:rsidRDefault="00234CCA" w:rsidP="00234CCA">
      <w:pPr>
        <w:pStyle w:val="Zkladntext"/>
        <w:spacing w:after="0"/>
        <w:ind w:left="709"/>
        <w:rPr>
          <w:ins w:id="187" w:author="a38bb83a@outlook.cz" w:date="2024-02-19T10:21:00Z"/>
          <w:rFonts w:ascii="Calibri" w:hAnsi="Calibri" w:cs="Calibri"/>
          <w:sz w:val="18"/>
          <w:szCs w:val="22"/>
        </w:rPr>
      </w:pPr>
      <w:ins w:id="188" w:author="a38bb83a@outlook.cz" w:date="2024-02-19T10:21:00Z">
        <w:r w:rsidRPr="00242E73">
          <w:rPr>
            <w:rFonts w:ascii="Calibri" w:hAnsi="Calibri" w:cs="Calibri"/>
            <w:sz w:val="18"/>
            <w:szCs w:val="22"/>
          </w:rPr>
          <w:t>Předpokládané množství odpadu ze stavební činnosti:</w:t>
        </w:r>
      </w:ins>
    </w:p>
    <w:p w14:paraId="60A16358" w14:textId="77777777" w:rsidR="00234CCA" w:rsidRPr="00242E73" w:rsidRDefault="00234CCA" w:rsidP="00234CCA">
      <w:pPr>
        <w:tabs>
          <w:tab w:val="clear" w:pos="2268"/>
        </w:tabs>
        <w:ind w:left="709"/>
        <w:rPr>
          <w:ins w:id="189" w:author="a38bb83a@outlook.cz" w:date="2024-02-19T10:21:00Z"/>
          <w:rFonts w:ascii="Calibri" w:hAnsi="Calibri" w:cs="Calibri"/>
          <w:sz w:val="18"/>
          <w:szCs w:val="22"/>
        </w:rPr>
      </w:pPr>
      <w:ins w:id="190" w:author="a38bb83a@outlook.cz" w:date="2024-02-19T10:21:00Z">
        <w:r w:rsidRPr="00242E73">
          <w:rPr>
            <w:rFonts w:ascii="Calibri" w:hAnsi="Calibri" w:cs="Calibri"/>
            <w:sz w:val="18"/>
            <w:szCs w:val="22"/>
          </w:rPr>
          <w:t>komunální odpad produkovaný pracovníky:</w:t>
        </w:r>
        <w:r w:rsidRPr="00242E73">
          <w:rPr>
            <w:rFonts w:ascii="Calibri" w:hAnsi="Calibri" w:cs="Calibri"/>
            <w:sz w:val="18"/>
            <w:szCs w:val="22"/>
          </w:rPr>
          <w:tab/>
        </w:r>
        <w:r w:rsidRPr="00242E73">
          <w:rPr>
            <w:rFonts w:ascii="Calibri" w:hAnsi="Calibri" w:cs="Calibri"/>
            <w:sz w:val="18"/>
            <w:szCs w:val="22"/>
          </w:rPr>
          <w:tab/>
          <w:t>cca 40 kg/den, což je cca 0,35 m</w:t>
        </w:r>
        <w:r w:rsidRPr="00242E73">
          <w:rPr>
            <w:rFonts w:ascii="Calibri" w:hAnsi="Calibri" w:cs="Calibri"/>
            <w:sz w:val="18"/>
            <w:szCs w:val="22"/>
            <w:vertAlign w:val="superscript"/>
          </w:rPr>
          <w:t>3</w:t>
        </w:r>
        <w:r w:rsidRPr="00242E73">
          <w:rPr>
            <w:rFonts w:ascii="Calibri" w:hAnsi="Calibri" w:cs="Calibri"/>
            <w:sz w:val="18"/>
            <w:szCs w:val="22"/>
          </w:rPr>
          <w:t>/den</w:t>
        </w:r>
      </w:ins>
    </w:p>
    <w:p w14:paraId="2A6D126B" w14:textId="77777777" w:rsidR="00234CCA" w:rsidRPr="00242E73" w:rsidRDefault="00234CCA" w:rsidP="00234CCA">
      <w:pPr>
        <w:tabs>
          <w:tab w:val="clear" w:pos="2268"/>
        </w:tabs>
        <w:ind w:left="709"/>
        <w:rPr>
          <w:ins w:id="191" w:author="a38bb83a@outlook.cz" w:date="2024-02-19T10:21:00Z"/>
          <w:rFonts w:ascii="Calibri" w:hAnsi="Calibri" w:cs="Calibri"/>
          <w:sz w:val="18"/>
          <w:szCs w:val="22"/>
        </w:rPr>
      </w:pPr>
      <w:ins w:id="192" w:author="a38bb83a@outlook.cz" w:date="2024-02-19T10:21:00Z">
        <w:r w:rsidRPr="00242E73">
          <w:rPr>
            <w:rFonts w:ascii="Calibri" w:hAnsi="Calibri" w:cs="Calibri"/>
            <w:sz w:val="18"/>
            <w:szCs w:val="22"/>
          </w:rPr>
          <w:t>vybouraný materiál (beton, cihly):</w:t>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t>cca 0,6 m</w:t>
        </w:r>
        <w:r w:rsidRPr="00242E73">
          <w:rPr>
            <w:rFonts w:ascii="Calibri" w:hAnsi="Calibri" w:cs="Calibri"/>
            <w:sz w:val="18"/>
            <w:szCs w:val="22"/>
            <w:vertAlign w:val="superscript"/>
          </w:rPr>
          <w:t>3</w:t>
        </w:r>
        <w:r w:rsidRPr="00242E73">
          <w:rPr>
            <w:rFonts w:ascii="Calibri" w:hAnsi="Calibri" w:cs="Calibri"/>
            <w:sz w:val="18"/>
            <w:szCs w:val="22"/>
          </w:rPr>
          <w:t>/</w:t>
        </w:r>
        <w:proofErr w:type="gramStart"/>
        <w:r w:rsidRPr="00242E73">
          <w:rPr>
            <w:rFonts w:ascii="Calibri" w:hAnsi="Calibri" w:cs="Calibri"/>
            <w:sz w:val="18"/>
            <w:szCs w:val="22"/>
          </w:rPr>
          <w:t>den - v</w:t>
        </w:r>
        <w:proofErr w:type="gramEnd"/>
        <w:r w:rsidRPr="00242E73">
          <w:rPr>
            <w:rFonts w:ascii="Calibri" w:hAnsi="Calibri" w:cs="Calibri"/>
            <w:sz w:val="18"/>
            <w:szCs w:val="22"/>
          </w:rPr>
          <w:t xml:space="preserve"> době realizace hrubých </w:t>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r>
        <w:r w:rsidRPr="00242E73">
          <w:rPr>
            <w:rFonts w:ascii="Calibri" w:hAnsi="Calibri" w:cs="Calibri"/>
            <w:sz w:val="18"/>
            <w:szCs w:val="22"/>
          </w:rPr>
          <w:tab/>
          <w:t>vnitřních stavebních prací</w:t>
        </w:r>
      </w:ins>
    </w:p>
    <w:p w14:paraId="3568587B" w14:textId="77777777" w:rsidR="00234CCA" w:rsidRPr="00242E73" w:rsidRDefault="00234CCA" w:rsidP="00234CCA">
      <w:pPr>
        <w:tabs>
          <w:tab w:val="clear" w:pos="2268"/>
        </w:tabs>
        <w:ind w:left="709"/>
        <w:rPr>
          <w:ins w:id="193" w:author="a38bb83a@outlook.cz" w:date="2024-02-19T10:21:00Z"/>
          <w:rFonts w:ascii="Calibri" w:hAnsi="Calibri" w:cs="Calibri"/>
          <w:sz w:val="18"/>
          <w:szCs w:val="22"/>
        </w:rPr>
      </w:pPr>
      <w:ins w:id="194" w:author="a38bb83a@outlook.cz" w:date="2024-02-19T10:21:00Z">
        <w:r w:rsidRPr="00242E73">
          <w:rPr>
            <w:rFonts w:ascii="Calibri" w:hAnsi="Calibri" w:cs="Calibri"/>
            <w:sz w:val="18"/>
            <w:szCs w:val="22"/>
          </w:rPr>
          <w:t>obaly, zbytky stavebního materiálu a hmot:</w:t>
        </w:r>
        <w:r w:rsidRPr="00242E73">
          <w:rPr>
            <w:rFonts w:ascii="Calibri" w:hAnsi="Calibri" w:cs="Calibri"/>
            <w:sz w:val="18"/>
            <w:szCs w:val="22"/>
          </w:rPr>
          <w:tab/>
        </w:r>
        <w:r w:rsidRPr="00242E73">
          <w:rPr>
            <w:rFonts w:ascii="Calibri" w:hAnsi="Calibri" w:cs="Calibri"/>
            <w:sz w:val="18"/>
            <w:szCs w:val="22"/>
          </w:rPr>
          <w:tab/>
          <w:t>cca 1,25 m</w:t>
        </w:r>
        <w:r w:rsidRPr="00242E73">
          <w:rPr>
            <w:rFonts w:ascii="Calibri" w:hAnsi="Calibri" w:cs="Calibri"/>
            <w:sz w:val="18"/>
            <w:szCs w:val="22"/>
            <w:vertAlign w:val="superscript"/>
          </w:rPr>
          <w:t>3</w:t>
        </w:r>
        <w:r w:rsidRPr="00242E73">
          <w:rPr>
            <w:rFonts w:ascii="Calibri" w:hAnsi="Calibri" w:cs="Calibri"/>
            <w:sz w:val="18"/>
            <w:szCs w:val="22"/>
          </w:rPr>
          <w:t>/den</w:t>
        </w:r>
      </w:ins>
    </w:p>
    <w:p w14:paraId="7F1736B4" w14:textId="77777777" w:rsidR="00234CCA" w:rsidRPr="00242E73" w:rsidRDefault="00234CCA" w:rsidP="00234CCA">
      <w:pPr>
        <w:pStyle w:val="dka"/>
        <w:jc w:val="both"/>
        <w:rPr>
          <w:ins w:id="195" w:author="a38bb83a@outlook.cz" w:date="2024-02-19T10:21:00Z"/>
          <w:rStyle w:val="Zkladntext10"/>
          <w:rFonts w:ascii="Calibri" w:hAnsi="Calibri" w:cs="Calibri"/>
          <w:sz w:val="18"/>
          <w:szCs w:val="22"/>
        </w:rPr>
      </w:pPr>
    </w:p>
    <w:p w14:paraId="389A974B" w14:textId="77777777" w:rsidR="00234CCA" w:rsidRPr="007B3249" w:rsidRDefault="00234CCA" w:rsidP="00234CCA">
      <w:pPr>
        <w:pStyle w:val="Zkladntext"/>
        <w:spacing w:after="0"/>
        <w:ind w:left="709"/>
        <w:rPr>
          <w:ins w:id="196" w:author="a38bb83a@outlook.cz" w:date="2024-02-19T10:21:00Z"/>
          <w:rFonts w:asciiTheme="minorHAnsi" w:hAnsiTheme="minorHAnsi" w:cstheme="minorHAnsi"/>
          <w:sz w:val="18"/>
          <w:szCs w:val="18"/>
          <w:lang w:val="cs-CZ"/>
        </w:rPr>
      </w:pPr>
      <w:ins w:id="197" w:author="a38bb83a@outlook.cz" w:date="2024-02-19T10:21:00Z">
        <w:r w:rsidRPr="007B3249">
          <w:rPr>
            <w:rFonts w:asciiTheme="minorHAnsi" w:hAnsiTheme="minorHAnsi" w:cstheme="minorHAnsi"/>
            <w:sz w:val="18"/>
            <w:szCs w:val="18"/>
          </w:rPr>
          <w:t>Výše uvedené množství odpadu ze stavební činnosti nebude nahromaděno každý den.</w:t>
        </w:r>
      </w:ins>
    </w:p>
    <w:p w14:paraId="1DAAF47C" w14:textId="77777777" w:rsidR="00234CCA" w:rsidRPr="00452555" w:rsidRDefault="00234CCA" w:rsidP="00234CCA">
      <w:pPr>
        <w:pStyle w:val="Zkladntext"/>
        <w:ind w:left="709"/>
        <w:rPr>
          <w:ins w:id="198" w:author="a38bb83a@outlook.cz" w:date="2024-02-19T10:21:00Z"/>
          <w:rFonts w:asciiTheme="minorHAnsi" w:hAnsiTheme="minorHAnsi" w:cstheme="minorHAnsi"/>
          <w:sz w:val="18"/>
          <w:szCs w:val="18"/>
          <w:lang w:val="cs-CZ" w:eastAsia="cs-CZ"/>
        </w:rPr>
      </w:pPr>
      <w:ins w:id="199" w:author="a38bb83a@outlook.cz" w:date="2024-02-19T10:21:00Z">
        <w:r w:rsidRPr="00452555">
          <w:rPr>
            <w:rFonts w:asciiTheme="minorHAnsi" w:hAnsiTheme="minorHAnsi" w:cstheme="minorHAnsi"/>
            <w:sz w:val="18"/>
            <w:szCs w:val="18"/>
            <w:lang w:val="cs-CZ" w:eastAsia="cs-CZ"/>
          </w:rPr>
          <w:t>Odpadový materiál vzniklý při stavební činnosti bude likvidován v souladu se zákonem č. 541/2020 Sb., o odpadech a o změně některých dalších zákonů, ve znění pozdějších změn (dále jen zákon o odpadech), jeho prováděcích předpisů.</w:t>
        </w:r>
      </w:ins>
    </w:p>
    <w:p w14:paraId="42720387" w14:textId="77777777" w:rsidR="00234CCA" w:rsidRPr="00541EA9" w:rsidRDefault="00234CCA" w:rsidP="00234CCA">
      <w:pPr>
        <w:pStyle w:val="Zkladntext"/>
        <w:ind w:left="709"/>
        <w:rPr>
          <w:ins w:id="200" w:author="a38bb83a@outlook.cz" w:date="2024-02-19T10:21:00Z"/>
          <w:rFonts w:asciiTheme="minorHAnsi" w:hAnsiTheme="minorHAnsi" w:cstheme="minorHAnsi"/>
          <w:b/>
          <w:bCs/>
          <w:sz w:val="18"/>
          <w:szCs w:val="18"/>
          <w:lang w:val="cs-CZ" w:eastAsia="cs-CZ"/>
        </w:rPr>
      </w:pPr>
      <w:ins w:id="201" w:author="a38bb83a@outlook.cz" w:date="2024-02-19T10:21:00Z">
        <w:r w:rsidRPr="00541EA9">
          <w:rPr>
            <w:rFonts w:asciiTheme="minorHAnsi" w:hAnsiTheme="minorHAnsi" w:cstheme="minorHAnsi"/>
            <w:b/>
            <w:bCs/>
            <w:sz w:val="18"/>
            <w:szCs w:val="18"/>
            <w:lang w:val="cs-CZ" w:eastAsia="cs-CZ"/>
          </w:rPr>
          <w:t>Přednostně budou odpady druhotně využity (stavební recykláž, dřevní hmota, železo) a to v objemu alespoň 70 %. Materiálové využití bude mít přednost před jejich uložením na skládku nebo jiným využitím odpadů.</w:t>
        </w:r>
      </w:ins>
    </w:p>
    <w:p w14:paraId="2AFE1AA6" w14:textId="77777777" w:rsidR="00234CCA" w:rsidRPr="00452555" w:rsidRDefault="00234CCA" w:rsidP="00234CCA">
      <w:pPr>
        <w:pStyle w:val="Zkladntext"/>
        <w:ind w:left="709"/>
        <w:rPr>
          <w:ins w:id="202" w:author="a38bb83a@outlook.cz" w:date="2024-02-19T10:21:00Z"/>
          <w:rFonts w:asciiTheme="minorHAnsi" w:hAnsiTheme="minorHAnsi" w:cstheme="minorHAnsi"/>
          <w:sz w:val="18"/>
          <w:szCs w:val="18"/>
          <w:lang w:val="cs-CZ" w:eastAsia="cs-CZ"/>
        </w:rPr>
      </w:pPr>
      <w:ins w:id="203" w:author="a38bb83a@outlook.cz" w:date="2024-02-19T10:21:00Z">
        <w:r w:rsidRPr="00452555">
          <w:rPr>
            <w:rFonts w:asciiTheme="minorHAnsi" w:hAnsiTheme="minorHAnsi" w:cstheme="minorHAnsi"/>
            <w:sz w:val="18"/>
            <w:szCs w:val="18"/>
            <w:lang w:val="cs-CZ" w:eastAsia="cs-CZ"/>
          </w:rPr>
          <w:t>Likvidaci odpadů bude provádět firma, nebo více firem, mající pro likvidaci takovýchto odpadů příslušné oprávnění, bude zajištěna smluvně a bude za ni odpovědná firma provádějící stavbu a terénní úpravy.</w:t>
        </w:r>
      </w:ins>
    </w:p>
    <w:p w14:paraId="71512C84" w14:textId="77777777" w:rsidR="00234CCA" w:rsidRPr="00452555" w:rsidRDefault="00234CCA" w:rsidP="00234CCA">
      <w:pPr>
        <w:pStyle w:val="Zkladntext"/>
        <w:ind w:left="709"/>
        <w:rPr>
          <w:ins w:id="204" w:author="a38bb83a@outlook.cz" w:date="2024-02-19T10:21:00Z"/>
          <w:rFonts w:asciiTheme="minorHAnsi" w:hAnsiTheme="minorHAnsi" w:cstheme="minorHAnsi"/>
          <w:sz w:val="18"/>
          <w:szCs w:val="18"/>
          <w:lang w:val="cs-CZ" w:eastAsia="cs-CZ"/>
        </w:rPr>
      </w:pPr>
      <w:ins w:id="205" w:author="a38bb83a@outlook.cz" w:date="2024-02-19T10:21:00Z">
        <w:r w:rsidRPr="00452555">
          <w:rPr>
            <w:rFonts w:asciiTheme="minorHAnsi" w:hAnsiTheme="minorHAnsi" w:cstheme="minorHAnsi"/>
            <w:sz w:val="18"/>
            <w:szCs w:val="18"/>
            <w:lang w:val="cs-CZ" w:eastAsia="cs-CZ"/>
          </w:rPr>
          <w:t>Odpady budou předány pouze osobám, které jsou dle zákona o odpadech k jejich převzetí oprávněny.</w:t>
        </w:r>
      </w:ins>
    </w:p>
    <w:p w14:paraId="5225B877" w14:textId="77777777" w:rsidR="00234CCA" w:rsidRPr="00452555" w:rsidRDefault="00234CCA" w:rsidP="00234CCA">
      <w:pPr>
        <w:pStyle w:val="Zkladntext"/>
        <w:ind w:left="709"/>
        <w:rPr>
          <w:ins w:id="206" w:author="a38bb83a@outlook.cz" w:date="2024-02-19T10:21:00Z"/>
          <w:rFonts w:asciiTheme="minorHAnsi" w:hAnsiTheme="minorHAnsi" w:cstheme="minorHAnsi"/>
          <w:sz w:val="18"/>
          <w:szCs w:val="18"/>
          <w:lang w:val="cs-CZ" w:eastAsia="cs-CZ"/>
        </w:rPr>
      </w:pPr>
    </w:p>
    <w:p w14:paraId="0C229875" w14:textId="77777777" w:rsidR="00234CCA" w:rsidRPr="00452555" w:rsidRDefault="00234CCA" w:rsidP="00234CCA">
      <w:pPr>
        <w:pStyle w:val="Zkladntext"/>
        <w:ind w:left="709"/>
        <w:rPr>
          <w:ins w:id="207" w:author="a38bb83a@outlook.cz" w:date="2024-02-19T10:21:00Z"/>
          <w:rFonts w:asciiTheme="minorHAnsi" w:hAnsiTheme="minorHAnsi" w:cstheme="minorHAnsi"/>
          <w:sz w:val="18"/>
          <w:szCs w:val="18"/>
          <w:lang w:val="cs-CZ" w:eastAsia="cs-CZ"/>
        </w:rPr>
      </w:pPr>
      <w:ins w:id="208" w:author="a38bb83a@outlook.cz" w:date="2024-02-19T10:21:00Z">
        <w:r w:rsidRPr="00452555">
          <w:rPr>
            <w:rFonts w:asciiTheme="minorHAnsi" w:hAnsiTheme="minorHAnsi" w:cstheme="minorHAnsi"/>
            <w:sz w:val="18"/>
            <w:szCs w:val="18"/>
            <w:lang w:val="cs-CZ" w:eastAsia="cs-CZ"/>
          </w:rPr>
          <w:t>Vhodné skládky pro ukládání odpadu ze stavební činnosti zajistí zhotovitel stavby v rámci dodávky stavby.</w:t>
        </w:r>
      </w:ins>
    </w:p>
    <w:p w14:paraId="263F7136" w14:textId="77777777" w:rsidR="00234CCA" w:rsidRPr="00452555" w:rsidRDefault="00234CCA" w:rsidP="00234CCA">
      <w:pPr>
        <w:pStyle w:val="Zkladntext"/>
        <w:ind w:left="709"/>
        <w:rPr>
          <w:ins w:id="209" w:author="a38bb83a@outlook.cz" w:date="2024-02-19T10:21:00Z"/>
          <w:rFonts w:asciiTheme="minorHAnsi" w:hAnsiTheme="minorHAnsi" w:cstheme="minorHAnsi"/>
          <w:sz w:val="18"/>
          <w:szCs w:val="18"/>
          <w:lang w:val="cs-CZ" w:eastAsia="cs-CZ"/>
        </w:rPr>
      </w:pPr>
      <w:ins w:id="210" w:author="a38bb83a@outlook.cz" w:date="2024-02-19T10:21:00Z">
        <w:r w:rsidRPr="00452555">
          <w:rPr>
            <w:rFonts w:asciiTheme="minorHAnsi" w:hAnsiTheme="minorHAnsi" w:cstheme="minorHAnsi"/>
            <w:sz w:val="18"/>
            <w:szCs w:val="18"/>
            <w:lang w:val="cs-CZ" w:eastAsia="cs-CZ"/>
          </w:rPr>
          <w:t>S veškerými odpady bude nakládáno v souladu se zákonem č. 541/2020 Sb. Zákon o odpadech a o změně některých dalších zákonů, ve znění pozdějších předpisů a v souladu s prováděcími právními předpisy (zejména s vyhláškou 8/2021 Sb. Katalog odpadů a posuzování vlastností odpadů; 273/2021 Sb. Vyhláška o podrobnostech nakládání s odpady), jejichž plnění bude ve výkonu odpovědnosti zhotovitele.</w:t>
        </w:r>
      </w:ins>
    </w:p>
    <w:p w14:paraId="6AE6DAA3" w14:textId="77777777" w:rsidR="00234CCA" w:rsidRPr="00452555" w:rsidRDefault="00234CCA" w:rsidP="00234CCA">
      <w:pPr>
        <w:pStyle w:val="Zkladntext"/>
        <w:ind w:left="709"/>
        <w:rPr>
          <w:ins w:id="211" w:author="a38bb83a@outlook.cz" w:date="2024-02-19T10:21:00Z"/>
          <w:rFonts w:asciiTheme="minorHAnsi" w:hAnsiTheme="minorHAnsi" w:cstheme="minorHAnsi"/>
          <w:sz w:val="18"/>
          <w:szCs w:val="18"/>
          <w:lang w:val="cs-CZ" w:eastAsia="cs-CZ"/>
        </w:rPr>
      </w:pPr>
      <w:ins w:id="212" w:author="a38bb83a@outlook.cz" w:date="2024-02-19T10:21:00Z">
        <w:r w:rsidRPr="00452555">
          <w:rPr>
            <w:rFonts w:asciiTheme="minorHAnsi" w:hAnsiTheme="minorHAnsi" w:cstheme="minorHAnsi"/>
            <w:sz w:val="18"/>
            <w:szCs w:val="18"/>
            <w:lang w:val="cs-CZ" w:eastAsia="cs-CZ"/>
          </w:rPr>
          <w:t xml:space="preserve">V souladu s </w:t>
        </w:r>
        <w:proofErr w:type="spellStart"/>
        <w:r w:rsidRPr="00452555">
          <w:rPr>
            <w:rFonts w:asciiTheme="minorHAnsi" w:hAnsiTheme="minorHAnsi" w:cstheme="minorHAnsi"/>
            <w:sz w:val="18"/>
            <w:szCs w:val="18"/>
            <w:lang w:val="cs-CZ" w:eastAsia="cs-CZ"/>
          </w:rPr>
          <w:t>ust</w:t>
        </w:r>
        <w:proofErr w:type="spellEnd"/>
        <w:r w:rsidRPr="00452555">
          <w:rPr>
            <w:rFonts w:asciiTheme="minorHAnsi" w:hAnsiTheme="minorHAnsi" w:cstheme="minorHAnsi"/>
            <w:sz w:val="18"/>
            <w:szCs w:val="18"/>
            <w:lang w:val="cs-CZ" w:eastAsia="cs-CZ"/>
          </w:rPr>
          <w:t xml:space="preserve">.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w:t>
        </w:r>
        <w:r w:rsidRPr="00452555">
          <w:rPr>
            <w:rFonts w:asciiTheme="minorHAnsi" w:hAnsiTheme="minorHAnsi" w:cstheme="minorHAnsi"/>
            <w:sz w:val="18"/>
            <w:szCs w:val="18"/>
            <w:lang w:val="cs-CZ" w:eastAsia="cs-CZ"/>
          </w:rPr>
          <w:lastRenderedPageBreak/>
          <w:t>s odpadem perzistentních organických znečišťujících látek vymezeným vyhláškou ministerstva, je povinen zaslat do 28. února následujícího roku hlášení souhrnných údajů z průběžné evidence za uplynulý kalendářní rok (viz § 95 zákona o odpadech).</w:t>
        </w:r>
      </w:ins>
    </w:p>
    <w:p w14:paraId="355E9DFF" w14:textId="77777777" w:rsidR="00234CCA" w:rsidRDefault="00234CCA" w:rsidP="00234CCA">
      <w:pPr>
        <w:pStyle w:val="Zkladntext"/>
        <w:tabs>
          <w:tab w:val="left" w:pos="708"/>
        </w:tabs>
        <w:spacing w:after="0"/>
        <w:ind w:left="709"/>
        <w:rPr>
          <w:ins w:id="213" w:author="a38bb83a@outlook.cz" w:date="2024-02-19T10:21:00Z"/>
          <w:rFonts w:asciiTheme="minorHAnsi" w:hAnsiTheme="minorHAnsi" w:cstheme="minorHAnsi"/>
          <w:sz w:val="18"/>
          <w:szCs w:val="18"/>
          <w:lang w:val="cs-CZ" w:eastAsia="cs-CZ"/>
        </w:rPr>
      </w:pPr>
      <w:ins w:id="214" w:author="a38bb83a@outlook.cz" w:date="2024-02-19T10:21:00Z">
        <w:r w:rsidRPr="00452555">
          <w:rPr>
            <w:rFonts w:asciiTheme="minorHAnsi" w:hAnsiTheme="minorHAnsi" w:cstheme="minorHAnsi"/>
            <w:sz w:val="18"/>
            <w:szCs w:val="18"/>
            <w:lang w:val="cs-CZ" w:eastAsia="cs-CZ"/>
          </w:rPr>
          <w:t>Dle vyhlášky č. 8/2021Sb., o Katalogu odpadů a posuzování vlastností odpadů, je předpoklad, že plánovanou stavební činností může dojít ke vzniku následujících odpadů.</w:t>
        </w:r>
      </w:ins>
    </w:p>
    <w:p w14:paraId="09E00001" w14:textId="77777777" w:rsidR="00234CCA" w:rsidRPr="007B3249" w:rsidRDefault="00234CCA" w:rsidP="00234CCA">
      <w:pPr>
        <w:pStyle w:val="Zkladntext"/>
        <w:tabs>
          <w:tab w:val="left" w:pos="708"/>
        </w:tabs>
        <w:spacing w:after="0"/>
        <w:ind w:left="709"/>
        <w:rPr>
          <w:ins w:id="215" w:author="a38bb83a@outlook.cz" w:date="2024-02-19T10:21:00Z"/>
          <w:rFonts w:asciiTheme="minorHAnsi" w:hAnsiTheme="minorHAnsi" w:cstheme="minorHAnsi"/>
          <w:sz w:val="18"/>
          <w:szCs w:val="18"/>
        </w:rPr>
      </w:pPr>
    </w:p>
    <w:p w14:paraId="716CDAF6" w14:textId="77777777" w:rsidR="00234CCA" w:rsidRDefault="00234CCA" w:rsidP="00234CCA">
      <w:pPr>
        <w:pStyle w:val="VJTCalibri11norzarvlevo"/>
        <w:ind w:left="709" w:firstLine="0"/>
        <w:rPr>
          <w:ins w:id="216" w:author="a38bb83a@outlook.cz" w:date="2024-02-19T10:21:00Z"/>
          <w:rFonts w:cs="Calibri"/>
          <w:bCs/>
          <w:iCs/>
          <w:snapToGrid w:val="0"/>
          <w:sz w:val="18"/>
          <w:szCs w:val="22"/>
        </w:rPr>
      </w:pPr>
      <w:ins w:id="217" w:author="a38bb83a@outlook.cz" w:date="2024-02-19T10:21:00Z">
        <w:r w:rsidRPr="00242E73">
          <w:rPr>
            <w:rFonts w:cs="Calibri"/>
            <w:bCs/>
            <w:iCs/>
            <w:snapToGrid w:val="0"/>
            <w:sz w:val="18"/>
            <w:szCs w:val="22"/>
          </w:rPr>
          <w:t>Výpočet a kategorizace odpadů vzniklých při výstavbě:</w:t>
        </w:r>
      </w:ins>
    </w:p>
    <w:p w14:paraId="7818FCD6" w14:textId="77777777" w:rsidR="00234CCA" w:rsidRDefault="00234CCA" w:rsidP="00234CCA">
      <w:pPr>
        <w:pStyle w:val="VJTCalibri11norzarvlevo"/>
        <w:ind w:left="709" w:firstLine="0"/>
        <w:rPr>
          <w:ins w:id="218" w:author="a38bb83a@outlook.cz" w:date="2024-02-19T10:21:00Z"/>
          <w:rFonts w:cs="Calibri"/>
          <w:bCs/>
          <w:iCs/>
          <w:snapToGrid w:val="0"/>
          <w:sz w:val="18"/>
          <w:szCs w:val="22"/>
        </w:rPr>
      </w:pPr>
    </w:p>
    <w:tbl>
      <w:tblPr>
        <w:tblW w:w="8519"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firstRow="1" w:lastRow="0" w:firstColumn="0" w:lastColumn="0" w:noHBand="0" w:noVBand="0"/>
      </w:tblPr>
      <w:tblGrid>
        <w:gridCol w:w="1689"/>
        <w:gridCol w:w="1689"/>
        <w:gridCol w:w="1690"/>
        <w:gridCol w:w="1690"/>
        <w:gridCol w:w="1761"/>
      </w:tblGrid>
      <w:tr w:rsidR="00234CCA" w:rsidRPr="001A3D64" w14:paraId="51D5F15E" w14:textId="77777777" w:rsidTr="00541EA9">
        <w:trPr>
          <w:trHeight w:val="510"/>
          <w:tblHeader/>
          <w:ins w:id="219" w:author="a38bb83a@outlook.cz" w:date="2024-02-19T10:21:00Z"/>
        </w:trPr>
        <w:tc>
          <w:tcPr>
            <w:tcW w:w="1689" w:type="dxa"/>
            <w:shd w:val="clear" w:color="auto" w:fill="D9D9D9"/>
            <w:vAlign w:val="center"/>
          </w:tcPr>
          <w:p w14:paraId="71A8861D" w14:textId="77777777" w:rsidR="00234CCA" w:rsidRPr="00475B7E" w:rsidRDefault="00234CCA" w:rsidP="00541EA9">
            <w:pPr>
              <w:pStyle w:val="StylZkladntextCourierNew11bnenTunDolevadko"/>
              <w:jc w:val="center"/>
              <w:rPr>
                <w:ins w:id="220" w:author="a38bb83a@outlook.cz" w:date="2024-02-19T10:21:00Z"/>
                <w:rFonts w:ascii="Tahoma" w:hAnsi="Tahoma" w:cs="Tahoma"/>
                <w:b/>
                <w:sz w:val="18"/>
                <w:szCs w:val="18"/>
              </w:rPr>
            </w:pPr>
            <w:ins w:id="221" w:author="a38bb83a@outlook.cz" w:date="2024-02-19T10:21:00Z">
              <w:r w:rsidRPr="00475B7E">
                <w:rPr>
                  <w:rFonts w:ascii="Tahoma" w:hAnsi="Tahoma" w:cs="Tahoma"/>
                  <w:b/>
                  <w:sz w:val="18"/>
                  <w:szCs w:val="18"/>
                </w:rPr>
                <w:t>Druh odpadu</w:t>
              </w:r>
            </w:ins>
          </w:p>
        </w:tc>
        <w:tc>
          <w:tcPr>
            <w:tcW w:w="1689" w:type="dxa"/>
            <w:shd w:val="clear" w:color="auto" w:fill="D9D9D9"/>
            <w:vAlign w:val="center"/>
          </w:tcPr>
          <w:p w14:paraId="692E07C9" w14:textId="77777777" w:rsidR="00234CCA" w:rsidRPr="00475B7E" w:rsidRDefault="00234CCA" w:rsidP="00541EA9">
            <w:pPr>
              <w:pStyle w:val="StylZkladntextCourierNew11bnenTunDolevadko"/>
              <w:jc w:val="center"/>
              <w:rPr>
                <w:ins w:id="222" w:author="a38bb83a@outlook.cz" w:date="2024-02-19T10:21:00Z"/>
                <w:rFonts w:ascii="Tahoma" w:hAnsi="Tahoma" w:cs="Tahoma"/>
                <w:b/>
                <w:sz w:val="18"/>
                <w:szCs w:val="18"/>
              </w:rPr>
            </w:pPr>
            <w:ins w:id="223" w:author="a38bb83a@outlook.cz" w:date="2024-02-19T10:21:00Z">
              <w:r w:rsidRPr="00475B7E">
                <w:rPr>
                  <w:rFonts w:ascii="Tahoma" w:hAnsi="Tahoma" w:cs="Tahoma"/>
                  <w:b/>
                  <w:sz w:val="18"/>
                  <w:szCs w:val="18"/>
                </w:rPr>
                <w:t>Katalogové číslo</w:t>
              </w:r>
            </w:ins>
          </w:p>
        </w:tc>
        <w:tc>
          <w:tcPr>
            <w:tcW w:w="1690" w:type="dxa"/>
            <w:shd w:val="clear" w:color="auto" w:fill="D9D9D9"/>
            <w:vAlign w:val="center"/>
          </w:tcPr>
          <w:p w14:paraId="25ED9099" w14:textId="77777777" w:rsidR="00234CCA" w:rsidRPr="00475B7E" w:rsidRDefault="00234CCA" w:rsidP="00541EA9">
            <w:pPr>
              <w:pStyle w:val="StylZkladntextCourierNew11bnenTunDolevadko"/>
              <w:jc w:val="center"/>
              <w:rPr>
                <w:ins w:id="224" w:author="a38bb83a@outlook.cz" w:date="2024-02-19T10:21:00Z"/>
                <w:rFonts w:ascii="Tahoma" w:hAnsi="Tahoma" w:cs="Tahoma"/>
                <w:b/>
                <w:sz w:val="18"/>
                <w:szCs w:val="18"/>
              </w:rPr>
            </w:pPr>
            <w:ins w:id="225" w:author="a38bb83a@outlook.cz" w:date="2024-02-19T10:21:00Z">
              <w:r w:rsidRPr="00475B7E">
                <w:rPr>
                  <w:rFonts w:ascii="Tahoma" w:hAnsi="Tahoma" w:cs="Tahoma"/>
                  <w:b/>
                  <w:sz w:val="18"/>
                  <w:szCs w:val="18"/>
                </w:rPr>
                <w:t>Kat. odp.</w:t>
              </w:r>
            </w:ins>
          </w:p>
        </w:tc>
        <w:tc>
          <w:tcPr>
            <w:tcW w:w="1690" w:type="dxa"/>
            <w:shd w:val="clear" w:color="auto" w:fill="D9D9D9"/>
            <w:vAlign w:val="center"/>
          </w:tcPr>
          <w:p w14:paraId="25D10A9C" w14:textId="77777777" w:rsidR="00234CCA" w:rsidRPr="00475B7E" w:rsidRDefault="00234CCA" w:rsidP="00541EA9">
            <w:pPr>
              <w:pStyle w:val="StylZkladntextCourierNew11bnenTunDolevadko"/>
              <w:jc w:val="center"/>
              <w:rPr>
                <w:ins w:id="226" w:author="a38bb83a@outlook.cz" w:date="2024-02-19T10:21:00Z"/>
                <w:rFonts w:ascii="Tahoma" w:hAnsi="Tahoma" w:cs="Tahoma"/>
                <w:b/>
                <w:sz w:val="18"/>
                <w:szCs w:val="18"/>
              </w:rPr>
            </w:pPr>
            <w:ins w:id="227" w:author="a38bb83a@outlook.cz" w:date="2024-02-19T10:21:00Z">
              <w:r w:rsidRPr="00475B7E">
                <w:rPr>
                  <w:rFonts w:ascii="Tahoma" w:hAnsi="Tahoma" w:cs="Tahoma"/>
                  <w:b/>
                  <w:sz w:val="18"/>
                  <w:szCs w:val="18"/>
                </w:rPr>
                <w:t>Množství (t)</w:t>
              </w:r>
            </w:ins>
          </w:p>
        </w:tc>
        <w:tc>
          <w:tcPr>
            <w:tcW w:w="1761" w:type="dxa"/>
            <w:shd w:val="clear" w:color="auto" w:fill="D9D9D9"/>
            <w:vAlign w:val="center"/>
          </w:tcPr>
          <w:p w14:paraId="5F90D205" w14:textId="77777777" w:rsidR="00234CCA" w:rsidRPr="00475B7E" w:rsidRDefault="00234CCA" w:rsidP="00541EA9">
            <w:pPr>
              <w:pStyle w:val="StylZkladntextCourierNew11bnenTunDolevadko"/>
              <w:jc w:val="center"/>
              <w:rPr>
                <w:ins w:id="228" w:author="a38bb83a@outlook.cz" w:date="2024-02-19T10:21:00Z"/>
                <w:rFonts w:ascii="Tahoma" w:hAnsi="Tahoma" w:cs="Tahoma"/>
                <w:b/>
                <w:sz w:val="18"/>
                <w:szCs w:val="18"/>
              </w:rPr>
            </w:pPr>
            <w:ins w:id="229" w:author="a38bb83a@outlook.cz" w:date="2024-02-19T10:21:00Z">
              <w:r w:rsidRPr="00475B7E">
                <w:rPr>
                  <w:rFonts w:ascii="Tahoma" w:hAnsi="Tahoma" w:cs="Tahoma"/>
                  <w:b/>
                  <w:sz w:val="18"/>
                  <w:szCs w:val="18"/>
                </w:rPr>
                <w:t>Nakládání s odpadem</w:t>
              </w:r>
            </w:ins>
          </w:p>
        </w:tc>
      </w:tr>
      <w:tr w:rsidR="00234CCA" w:rsidRPr="001A3D64" w14:paraId="031289D0" w14:textId="77777777" w:rsidTr="00541EA9">
        <w:trPr>
          <w:trHeight w:val="510"/>
          <w:ins w:id="230" w:author="a38bb83a@outlook.cz" w:date="2024-02-19T10:21:00Z"/>
        </w:trPr>
        <w:tc>
          <w:tcPr>
            <w:tcW w:w="1689" w:type="dxa"/>
            <w:vAlign w:val="center"/>
          </w:tcPr>
          <w:p w14:paraId="17997E0A" w14:textId="77777777" w:rsidR="00234CCA" w:rsidRPr="00475B7E" w:rsidRDefault="00234CCA" w:rsidP="00541EA9">
            <w:pPr>
              <w:pStyle w:val="StylZkladntextCourierNew11bnenTunDolevadko"/>
              <w:rPr>
                <w:ins w:id="231" w:author="a38bb83a@outlook.cz" w:date="2024-02-19T10:21:00Z"/>
                <w:rFonts w:ascii="Tahoma" w:hAnsi="Tahoma" w:cs="Tahoma"/>
                <w:sz w:val="18"/>
                <w:szCs w:val="18"/>
              </w:rPr>
            </w:pPr>
            <w:ins w:id="232" w:author="a38bb83a@outlook.cz" w:date="2024-02-19T10:21:00Z">
              <w:r w:rsidRPr="00475B7E">
                <w:rPr>
                  <w:rFonts w:ascii="Tahoma" w:hAnsi="Tahoma" w:cs="Tahoma"/>
                  <w:sz w:val="18"/>
                  <w:szCs w:val="18"/>
                </w:rPr>
                <w:t>Beton</w:t>
              </w:r>
            </w:ins>
          </w:p>
        </w:tc>
        <w:tc>
          <w:tcPr>
            <w:tcW w:w="1689" w:type="dxa"/>
            <w:vAlign w:val="center"/>
          </w:tcPr>
          <w:p w14:paraId="768505C5" w14:textId="77777777" w:rsidR="00234CCA" w:rsidRPr="00475B7E" w:rsidRDefault="00234CCA" w:rsidP="00541EA9">
            <w:pPr>
              <w:pStyle w:val="StylZkladntextCourierNew11bnenTunDolevadko"/>
              <w:rPr>
                <w:ins w:id="233" w:author="a38bb83a@outlook.cz" w:date="2024-02-19T10:21:00Z"/>
                <w:rFonts w:ascii="Tahoma" w:hAnsi="Tahoma" w:cs="Tahoma"/>
                <w:sz w:val="18"/>
                <w:szCs w:val="18"/>
              </w:rPr>
            </w:pPr>
            <w:ins w:id="234" w:author="a38bb83a@outlook.cz" w:date="2024-02-19T10:21:00Z">
              <w:r w:rsidRPr="00475B7E">
                <w:rPr>
                  <w:rFonts w:ascii="Tahoma" w:hAnsi="Tahoma" w:cs="Tahoma"/>
                  <w:sz w:val="18"/>
                  <w:szCs w:val="18"/>
                </w:rPr>
                <w:t>17 01 01</w:t>
              </w:r>
            </w:ins>
          </w:p>
        </w:tc>
        <w:tc>
          <w:tcPr>
            <w:tcW w:w="1690" w:type="dxa"/>
            <w:vAlign w:val="center"/>
          </w:tcPr>
          <w:p w14:paraId="683B42FC" w14:textId="77777777" w:rsidR="00234CCA" w:rsidRPr="00475B7E" w:rsidRDefault="00234CCA" w:rsidP="00541EA9">
            <w:pPr>
              <w:pStyle w:val="StylZkladntextCourierNew11bnenTunDolevadko"/>
              <w:jc w:val="center"/>
              <w:rPr>
                <w:ins w:id="235" w:author="a38bb83a@outlook.cz" w:date="2024-02-19T10:21:00Z"/>
                <w:rFonts w:ascii="Tahoma" w:hAnsi="Tahoma" w:cs="Tahoma"/>
                <w:bCs/>
                <w:sz w:val="18"/>
                <w:szCs w:val="18"/>
              </w:rPr>
            </w:pPr>
            <w:ins w:id="236" w:author="a38bb83a@outlook.cz" w:date="2024-02-19T10:21:00Z">
              <w:r w:rsidRPr="00475B7E">
                <w:rPr>
                  <w:rFonts w:ascii="Tahoma" w:hAnsi="Tahoma" w:cs="Tahoma"/>
                  <w:bCs/>
                  <w:sz w:val="18"/>
                  <w:szCs w:val="18"/>
                </w:rPr>
                <w:t>O</w:t>
              </w:r>
            </w:ins>
          </w:p>
        </w:tc>
        <w:tc>
          <w:tcPr>
            <w:tcW w:w="1690" w:type="dxa"/>
            <w:vAlign w:val="center"/>
          </w:tcPr>
          <w:p w14:paraId="4485B775" w14:textId="77777777" w:rsidR="00234CCA" w:rsidRPr="00475B7E" w:rsidRDefault="00234CCA" w:rsidP="00541EA9">
            <w:pPr>
              <w:pStyle w:val="StylZkladntextCourierNew11bnenTunDolevadko"/>
              <w:jc w:val="right"/>
              <w:rPr>
                <w:ins w:id="237" w:author="a38bb83a@outlook.cz" w:date="2024-02-19T10:21:00Z"/>
                <w:rFonts w:ascii="Tahoma" w:hAnsi="Tahoma" w:cs="Tahoma"/>
                <w:sz w:val="18"/>
                <w:szCs w:val="18"/>
              </w:rPr>
            </w:pPr>
            <w:ins w:id="238" w:author="a38bb83a@outlook.cz" w:date="2024-02-19T10:21:00Z">
              <w:r>
                <w:rPr>
                  <w:rFonts w:ascii="Tahoma" w:hAnsi="Tahoma" w:cs="Tahoma"/>
                  <w:sz w:val="18"/>
                  <w:szCs w:val="18"/>
                </w:rPr>
                <w:t>0,5</w:t>
              </w:r>
            </w:ins>
          </w:p>
        </w:tc>
        <w:tc>
          <w:tcPr>
            <w:tcW w:w="1761" w:type="dxa"/>
            <w:vAlign w:val="center"/>
          </w:tcPr>
          <w:p w14:paraId="58DBCB49" w14:textId="77777777" w:rsidR="00234CCA" w:rsidRPr="00475B7E" w:rsidRDefault="00234CCA" w:rsidP="00541EA9">
            <w:pPr>
              <w:pStyle w:val="StylZkladntextCourierNew11bnenTunDolevadko"/>
              <w:rPr>
                <w:ins w:id="239" w:author="a38bb83a@outlook.cz" w:date="2024-02-19T10:21:00Z"/>
                <w:rFonts w:ascii="Tahoma" w:hAnsi="Tahoma" w:cs="Tahoma"/>
                <w:sz w:val="18"/>
                <w:szCs w:val="18"/>
              </w:rPr>
            </w:pPr>
            <w:ins w:id="240" w:author="a38bb83a@outlook.cz" w:date="2024-02-19T10:21:00Z">
              <w:r w:rsidRPr="00475B7E">
                <w:rPr>
                  <w:rFonts w:ascii="Tahoma" w:hAnsi="Tahoma" w:cs="Tahoma"/>
                  <w:sz w:val="18"/>
                  <w:szCs w:val="18"/>
                </w:rPr>
                <w:t>Odvezeno na recyklační skládku (recyklaceopava.cz)</w:t>
              </w:r>
            </w:ins>
          </w:p>
        </w:tc>
      </w:tr>
      <w:tr w:rsidR="00234CCA" w:rsidRPr="001A3D64" w14:paraId="0C09E169" w14:textId="77777777" w:rsidTr="00541EA9">
        <w:trPr>
          <w:trHeight w:val="510"/>
          <w:ins w:id="241" w:author="a38bb83a@outlook.cz" w:date="2024-02-19T10:21:00Z"/>
        </w:trPr>
        <w:tc>
          <w:tcPr>
            <w:tcW w:w="1689" w:type="dxa"/>
            <w:vAlign w:val="center"/>
          </w:tcPr>
          <w:p w14:paraId="793D9F51" w14:textId="77777777" w:rsidR="00234CCA" w:rsidRPr="00475B7E" w:rsidRDefault="00234CCA" w:rsidP="00541EA9">
            <w:pPr>
              <w:pStyle w:val="StylZkladntextCourierNew11bnenTunDolevadko"/>
              <w:rPr>
                <w:ins w:id="242" w:author="a38bb83a@outlook.cz" w:date="2024-02-19T10:21:00Z"/>
                <w:rFonts w:ascii="Tahoma" w:hAnsi="Tahoma" w:cs="Tahoma"/>
                <w:sz w:val="18"/>
                <w:szCs w:val="18"/>
              </w:rPr>
            </w:pPr>
            <w:ins w:id="243" w:author="a38bb83a@outlook.cz" w:date="2024-02-19T10:21:00Z">
              <w:r>
                <w:rPr>
                  <w:rFonts w:ascii="Tahoma" w:hAnsi="Tahoma" w:cs="Tahoma"/>
                  <w:sz w:val="18"/>
                  <w:szCs w:val="18"/>
                </w:rPr>
                <w:t>Asfalt</w:t>
              </w:r>
            </w:ins>
          </w:p>
        </w:tc>
        <w:tc>
          <w:tcPr>
            <w:tcW w:w="1689" w:type="dxa"/>
            <w:vAlign w:val="center"/>
          </w:tcPr>
          <w:p w14:paraId="4C15CD74" w14:textId="77777777" w:rsidR="00234CCA" w:rsidRPr="00475B7E" w:rsidRDefault="00234CCA" w:rsidP="00541EA9">
            <w:pPr>
              <w:pStyle w:val="StylZkladntextCourierNew11bnenTunDolevadko"/>
              <w:rPr>
                <w:ins w:id="244" w:author="a38bb83a@outlook.cz" w:date="2024-02-19T10:21:00Z"/>
                <w:rFonts w:ascii="Tahoma" w:hAnsi="Tahoma" w:cs="Tahoma"/>
                <w:sz w:val="18"/>
                <w:szCs w:val="18"/>
              </w:rPr>
            </w:pPr>
            <w:ins w:id="245" w:author="a38bb83a@outlook.cz" w:date="2024-02-19T10:21:00Z">
              <w:r>
                <w:rPr>
                  <w:rFonts w:ascii="Tahoma" w:hAnsi="Tahoma" w:cs="Tahoma"/>
                  <w:sz w:val="18"/>
                  <w:szCs w:val="18"/>
                </w:rPr>
                <w:t>05 01 17</w:t>
              </w:r>
            </w:ins>
          </w:p>
        </w:tc>
        <w:tc>
          <w:tcPr>
            <w:tcW w:w="1690" w:type="dxa"/>
            <w:vAlign w:val="center"/>
          </w:tcPr>
          <w:p w14:paraId="7B77C29D" w14:textId="77777777" w:rsidR="00234CCA" w:rsidRPr="00475B7E" w:rsidRDefault="00234CCA" w:rsidP="00541EA9">
            <w:pPr>
              <w:pStyle w:val="StylZkladntextCourierNew11bnenTunDolevadko"/>
              <w:jc w:val="center"/>
              <w:rPr>
                <w:ins w:id="246" w:author="a38bb83a@outlook.cz" w:date="2024-02-19T10:21:00Z"/>
                <w:rFonts w:ascii="Tahoma" w:hAnsi="Tahoma" w:cs="Tahoma"/>
                <w:bCs/>
                <w:sz w:val="18"/>
                <w:szCs w:val="18"/>
              </w:rPr>
            </w:pPr>
            <w:ins w:id="247" w:author="a38bb83a@outlook.cz" w:date="2024-02-19T10:21:00Z">
              <w:r>
                <w:rPr>
                  <w:rFonts w:ascii="Tahoma" w:hAnsi="Tahoma" w:cs="Tahoma"/>
                  <w:bCs/>
                  <w:sz w:val="18"/>
                  <w:szCs w:val="18"/>
                </w:rPr>
                <w:t>O</w:t>
              </w:r>
            </w:ins>
          </w:p>
        </w:tc>
        <w:tc>
          <w:tcPr>
            <w:tcW w:w="1690" w:type="dxa"/>
            <w:vAlign w:val="center"/>
          </w:tcPr>
          <w:p w14:paraId="3C71FB52" w14:textId="77777777" w:rsidR="00234CCA" w:rsidRDefault="00234CCA" w:rsidP="00541EA9">
            <w:pPr>
              <w:pStyle w:val="StylZkladntextCourierNew11bnenTunDolevadko"/>
              <w:jc w:val="right"/>
              <w:rPr>
                <w:ins w:id="248" w:author="a38bb83a@outlook.cz" w:date="2024-02-19T10:21:00Z"/>
                <w:rFonts w:ascii="Tahoma" w:hAnsi="Tahoma" w:cs="Tahoma"/>
                <w:sz w:val="18"/>
                <w:szCs w:val="18"/>
              </w:rPr>
            </w:pPr>
            <w:ins w:id="249" w:author="a38bb83a@outlook.cz" w:date="2024-02-19T10:21:00Z">
              <w:r>
                <w:rPr>
                  <w:rFonts w:ascii="Tahoma" w:hAnsi="Tahoma" w:cs="Tahoma"/>
                  <w:sz w:val="18"/>
                  <w:szCs w:val="18"/>
                </w:rPr>
                <w:t>1</w:t>
              </w:r>
            </w:ins>
          </w:p>
        </w:tc>
        <w:tc>
          <w:tcPr>
            <w:tcW w:w="1761" w:type="dxa"/>
            <w:vAlign w:val="center"/>
          </w:tcPr>
          <w:p w14:paraId="7BC33D0C" w14:textId="77777777" w:rsidR="00234CCA" w:rsidRPr="00475B7E" w:rsidRDefault="00234CCA" w:rsidP="00541EA9">
            <w:pPr>
              <w:pStyle w:val="StylZkladntextCourierNew11bnenTunDolevadko"/>
              <w:rPr>
                <w:ins w:id="250" w:author="a38bb83a@outlook.cz" w:date="2024-02-19T10:21:00Z"/>
                <w:rFonts w:ascii="Tahoma" w:hAnsi="Tahoma" w:cs="Tahoma"/>
                <w:sz w:val="18"/>
                <w:szCs w:val="18"/>
              </w:rPr>
            </w:pPr>
            <w:ins w:id="251" w:author="a38bb83a@outlook.cz" w:date="2024-02-19T10:21:00Z">
              <w:r w:rsidRPr="00475B7E">
                <w:rPr>
                  <w:rFonts w:ascii="Tahoma" w:hAnsi="Tahoma" w:cs="Tahoma"/>
                  <w:sz w:val="18"/>
                  <w:szCs w:val="18"/>
                </w:rPr>
                <w:t>Odvezeno na recyklační skládku (recyklaceopava.cz)</w:t>
              </w:r>
            </w:ins>
          </w:p>
        </w:tc>
      </w:tr>
      <w:tr w:rsidR="00234CCA" w:rsidRPr="001A3D64" w14:paraId="06B8400E" w14:textId="77777777" w:rsidTr="00541EA9">
        <w:trPr>
          <w:trHeight w:val="510"/>
          <w:ins w:id="252" w:author="a38bb83a@outlook.cz" w:date="2024-02-19T10:21:00Z"/>
        </w:trPr>
        <w:tc>
          <w:tcPr>
            <w:tcW w:w="1689" w:type="dxa"/>
            <w:vAlign w:val="center"/>
          </w:tcPr>
          <w:p w14:paraId="721929EC" w14:textId="77777777" w:rsidR="00234CCA" w:rsidRPr="00475B7E" w:rsidRDefault="00234CCA" w:rsidP="00541EA9">
            <w:pPr>
              <w:pStyle w:val="StylZkladntextCourierNew11bnenTunDolevadko"/>
              <w:rPr>
                <w:ins w:id="253" w:author="a38bb83a@outlook.cz" w:date="2024-02-19T10:21:00Z"/>
                <w:rFonts w:ascii="Tahoma" w:hAnsi="Tahoma" w:cs="Tahoma"/>
                <w:sz w:val="18"/>
                <w:szCs w:val="18"/>
              </w:rPr>
            </w:pPr>
            <w:ins w:id="254" w:author="a38bb83a@outlook.cz" w:date="2024-02-19T10:21:00Z">
              <w:r w:rsidRPr="00475B7E">
                <w:rPr>
                  <w:rFonts w:ascii="Tahoma" w:hAnsi="Tahoma" w:cs="Tahoma"/>
                  <w:sz w:val="18"/>
                  <w:szCs w:val="18"/>
                </w:rPr>
                <w:t>Cihly</w:t>
              </w:r>
            </w:ins>
          </w:p>
        </w:tc>
        <w:tc>
          <w:tcPr>
            <w:tcW w:w="1689" w:type="dxa"/>
            <w:vAlign w:val="center"/>
          </w:tcPr>
          <w:p w14:paraId="4A6A2617" w14:textId="77777777" w:rsidR="00234CCA" w:rsidRPr="00475B7E" w:rsidRDefault="00234CCA" w:rsidP="00541EA9">
            <w:pPr>
              <w:pStyle w:val="StylZkladntextCourierNew11bnenTunDolevadko"/>
              <w:rPr>
                <w:ins w:id="255" w:author="a38bb83a@outlook.cz" w:date="2024-02-19T10:21:00Z"/>
                <w:rFonts w:ascii="Tahoma" w:hAnsi="Tahoma" w:cs="Tahoma"/>
                <w:sz w:val="18"/>
                <w:szCs w:val="18"/>
              </w:rPr>
            </w:pPr>
            <w:ins w:id="256" w:author="a38bb83a@outlook.cz" w:date="2024-02-19T10:21:00Z">
              <w:r w:rsidRPr="00475B7E">
                <w:rPr>
                  <w:rFonts w:ascii="Tahoma" w:hAnsi="Tahoma" w:cs="Tahoma"/>
                  <w:sz w:val="18"/>
                  <w:szCs w:val="18"/>
                </w:rPr>
                <w:t>17 01 02</w:t>
              </w:r>
            </w:ins>
          </w:p>
        </w:tc>
        <w:tc>
          <w:tcPr>
            <w:tcW w:w="1690" w:type="dxa"/>
            <w:vAlign w:val="center"/>
          </w:tcPr>
          <w:p w14:paraId="654414CC" w14:textId="77777777" w:rsidR="00234CCA" w:rsidRPr="00475B7E" w:rsidRDefault="00234CCA" w:rsidP="00541EA9">
            <w:pPr>
              <w:pStyle w:val="StylZkladntextCourierNew11bnenTunDolevadko"/>
              <w:jc w:val="center"/>
              <w:rPr>
                <w:ins w:id="257" w:author="a38bb83a@outlook.cz" w:date="2024-02-19T10:21:00Z"/>
                <w:rFonts w:ascii="Tahoma" w:hAnsi="Tahoma" w:cs="Tahoma"/>
                <w:bCs/>
                <w:sz w:val="18"/>
                <w:szCs w:val="18"/>
              </w:rPr>
            </w:pPr>
            <w:ins w:id="258" w:author="a38bb83a@outlook.cz" w:date="2024-02-19T10:21:00Z">
              <w:r w:rsidRPr="00475B7E">
                <w:rPr>
                  <w:rFonts w:ascii="Tahoma" w:hAnsi="Tahoma" w:cs="Tahoma"/>
                  <w:bCs/>
                  <w:sz w:val="18"/>
                  <w:szCs w:val="18"/>
                </w:rPr>
                <w:t>O</w:t>
              </w:r>
            </w:ins>
          </w:p>
        </w:tc>
        <w:tc>
          <w:tcPr>
            <w:tcW w:w="1690" w:type="dxa"/>
            <w:vAlign w:val="center"/>
          </w:tcPr>
          <w:p w14:paraId="7FDECB25" w14:textId="77777777" w:rsidR="00234CCA" w:rsidRPr="00475B7E" w:rsidRDefault="00234CCA" w:rsidP="00541EA9">
            <w:pPr>
              <w:pStyle w:val="StylZkladntextCourierNew11bnenTunDolevadko"/>
              <w:jc w:val="right"/>
              <w:rPr>
                <w:ins w:id="259" w:author="a38bb83a@outlook.cz" w:date="2024-02-19T10:21:00Z"/>
                <w:rFonts w:ascii="Tahoma" w:hAnsi="Tahoma" w:cs="Tahoma"/>
                <w:sz w:val="18"/>
                <w:szCs w:val="18"/>
              </w:rPr>
            </w:pPr>
            <w:ins w:id="260" w:author="a38bb83a@outlook.cz" w:date="2024-02-19T10:21:00Z">
              <w:r>
                <w:rPr>
                  <w:rFonts w:ascii="Tahoma" w:hAnsi="Tahoma" w:cs="Tahoma"/>
                  <w:sz w:val="18"/>
                  <w:szCs w:val="18"/>
                </w:rPr>
                <w:t>10</w:t>
              </w:r>
            </w:ins>
          </w:p>
        </w:tc>
        <w:tc>
          <w:tcPr>
            <w:tcW w:w="1761" w:type="dxa"/>
            <w:vAlign w:val="center"/>
          </w:tcPr>
          <w:p w14:paraId="21244002" w14:textId="77777777" w:rsidR="00234CCA" w:rsidRPr="00475B7E" w:rsidRDefault="00234CCA" w:rsidP="00541EA9">
            <w:pPr>
              <w:pStyle w:val="StylZkladntextCourierNew11bnenTunDolevadko"/>
              <w:rPr>
                <w:ins w:id="261" w:author="a38bb83a@outlook.cz" w:date="2024-02-19T10:21:00Z"/>
                <w:rFonts w:ascii="Tahoma" w:hAnsi="Tahoma" w:cs="Tahoma"/>
                <w:sz w:val="18"/>
                <w:szCs w:val="18"/>
              </w:rPr>
            </w:pPr>
            <w:ins w:id="262" w:author="a38bb83a@outlook.cz" w:date="2024-02-19T10:21:00Z">
              <w:r w:rsidRPr="00475B7E">
                <w:rPr>
                  <w:rFonts w:ascii="Tahoma" w:hAnsi="Tahoma" w:cs="Tahoma"/>
                  <w:sz w:val="18"/>
                  <w:szCs w:val="18"/>
                </w:rPr>
                <w:t>Odvezeno na recyklační skládku (recyklaceopava.cz)</w:t>
              </w:r>
            </w:ins>
          </w:p>
        </w:tc>
      </w:tr>
      <w:tr w:rsidR="00234CCA" w:rsidRPr="001A3D64" w14:paraId="5CD60D03" w14:textId="77777777" w:rsidTr="00541EA9">
        <w:trPr>
          <w:trHeight w:val="510"/>
          <w:ins w:id="263" w:author="a38bb83a@outlook.cz" w:date="2024-02-19T10:21:00Z"/>
        </w:trPr>
        <w:tc>
          <w:tcPr>
            <w:tcW w:w="1689" w:type="dxa"/>
            <w:vAlign w:val="center"/>
          </w:tcPr>
          <w:p w14:paraId="657E1CD2" w14:textId="77777777" w:rsidR="00234CCA" w:rsidRPr="00475B7E" w:rsidRDefault="00234CCA" w:rsidP="00541EA9">
            <w:pPr>
              <w:pStyle w:val="StylZkladntextCourierNew11bnenTunDolevadko"/>
              <w:rPr>
                <w:ins w:id="264" w:author="a38bb83a@outlook.cz" w:date="2024-02-19T10:21:00Z"/>
                <w:rFonts w:ascii="Tahoma" w:hAnsi="Tahoma" w:cs="Tahoma"/>
                <w:sz w:val="18"/>
                <w:szCs w:val="18"/>
              </w:rPr>
            </w:pPr>
            <w:ins w:id="265" w:author="a38bb83a@outlook.cz" w:date="2024-02-19T10:21:00Z">
              <w:r w:rsidRPr="00475B7E">
                <w:rPr>
                  <w:rFonts w:ascii="Tahoma" w:hAnsi="Tahoma" w:cs="Tahoma"/>
                  <w:sz w:val="18"/>
                  <w:szCs w:val="18"/>
                </w:rPr>
                <w:t>Dřevo</w:t>
              </w:r>
            </w:ins>
          </w:p>
        </w:tc>
        <w:tc>
          <w:tcPr>
            <w:tcW w:w="1689" w:type="dxa"/>
            <w:vAlign w:val="center"/>
          </w:tcPr>
          <w:p w14:paraId="322485EC" w14:textId="77777777" w:rsidR="00234CCA" w:rsidRPr="00475B7E" w:rsidRDefault="00234CCA" w:rsidP="00541EA9">
            <w:pPr>
              <w:pStyle w:val="StylZkladntextCourierNew11bnenTunDolevadko"/>
              <w:rPr>
                <w:ins w:id="266" w:author="a38bb83a@outlook.cz" w:date="2024-02-19T10:21:00Z"/>
                <w:rFonts w:ascii="Tahoma" w:hAnsi="Tahoma" w:cs="Tahoma"/>
                <w:sz w:val="18"/>
                <w:szCs w:val="18"/>
              </w:rPr>
            </w:pPr>
            <w:ins w:id="267" w:author="a38bb83a@outlook.cz" w:date="2024-02-19T10:21:00Z">
              <w:r w:rsidRPr="00475B7E">
                <w:rPr>
                  <w:rFonts w:ascii="Tahoma" w:hAnsi="Tahoma" w:cs="Tahoma"/>
                  <w:sz w:val="18"/>
                  <w:szCs w:val="18"/>
                </w:rPr>
                <w:t>17 02 01</w:t>
              </w:r>
            </w:ins>
          </w:p>
        </w:tc>
        <w:tc>
          <w:tcPr>
            <w:tcW w:w="1690" w:type="dxa"/>
            <w:vAlign w:val="center"/>
          </w:tcPr>
          <w:p w14:paraId="3E327C36" w14:textId="77777777" w:rsidR="00234CCA" w:rsidRPr="00475B7E" w:rsidRDefault="00234CCA" w:rsidP="00541EA9">
            <w:pPr>
              <w:pStyle w:val="StylZkladntextCourierNew11bnenTunDolevadko"/>
              <w:jc w:val="center"/>
              <w:rPr>
                <w:ins w:id="268" w:author="a38bb83a@outlook.cz" w:date="2024-02-19T10:21:00Z"/>
                <w:rFonts w:ascii="Tahoma" w:hAnsi="Tahoma" w:cs="Tahoma"/>
                <w:bCs/>
                <w:sz w:val="18"/>
                <w:szCs w:val="18"/>
              </w:rPr>
            </w:pPr>
            <w:ins w:id="269" w:author="a38bb83a@outlook.cz" w:date="2024-02-19T10:21:00Z">
              <w:r w:rsidRPr="00475B7E">
                <w:rPr>
                  <w:rFonts w:ascii="Tahoma" w:hAnsi="Tahoma" w:cs="Tahoma"/>
                  <w:bCs/>
                  <w:sz w:val="18"/>
                  <w:szCs w:val="18"/>
                </w:rPr>
                <w:t>O</w:t>
              </w:r>
            </w:ins>
          </w:p>
        </w:tc>
        <w:tc>
          <w:tcPr>
            <w:tcW w:w="1690" w:type="dxa"/>
            <w:vAlign w:val="center"/>
          </w:tcPr>
          <w:p w14:paraId="31D3F66A" w14:textId="77777777" w:rsidR="00234CCA" w:rsidRPr="00475B7E" w:rsidRDefault="00234CCA" w:rsidP="00541EA9">
            <w:pPr>
              <w:pStyle w:val="StylZkladntextCourierNew11bnenTunDolevadko"/>
              <w:jc w:val="right"/>
              <w:rPr>
                <w:ins w:id="270" w:author="a38bb83a@outlook.cz" w:date="2024-02-19T10:21:00Z"/>
                <w:rFonts w:ascii="Tahoma" w:hAnsi="Tahoma" w:cs="Tahoma"/>
                <w:sz w:val="18"/>
                <w:szCs w:val="18"/>
              </w:rPr>
            </w:pPr>
            <w:ins w:id="271" w:author="a38bb83a@outlook.cz" w:date="2024-02-19T10:21:00Z">
              <w:r>
                <w:rPr>
                  <w:rFonts w:ascii="Tahoma" w:hAnsi="Tahoma" w:cs="Tahoma"/>
                  <w:sz w:val="18"/>
                  <w:szCs w:val="18"/>
                </w:rPr>
                <w:t>0,1</w:t>
              </w:r>
            </w:ins>
          </w:p>
        </w:tc>
        <w:tc>
          <w:tcPr>
            <w:tcW w:w="1761" w:type="dxa"/>
            <w:vAlign w:val="center"/>
          </w:tcPr>
          <w:p w14:paraId="2BA10F55" w14:textId="77777777" w:rsidR="00234CCA" w:rsidRPr="00475B7E" w:rsidRDefault="00234CCA" w:rsidP="00541EA9">
            <w:pPr>
              <w:pStyle w:val="StylZkladntextCourierNew11bnenTunDolevadko"/>
              <w:rPr>
                <w:ins w:id="272" w:author="a38bb83a@outlook.cz" w:date="2024-02-19T10:21:00Z"/>
                <w:rFonts w:ascii="Tahoma" w:hAnsi="Tahoma" w:cs="Tahoma"/>
                <w:sz w:val="18"/>
                <w:szCs w:val="18"/>
              </w:rPr>
            </w:pPr>
            <w:ins w:id="273" w:author="a38bb83a@outlook.cz" w:date="2024-02-19T10:21:00Z">
              <w:r w:rsidRPr="00475B7E">
                <w:rPr>
                  <w:rFonts w:ascii="Tahoma" w:hAnsi="Tahoma" w:cs="Tahoma"/>
                  <w:sz w:val="18"/>
                  <w:szCs w:val="18"/>
                </w:rPr>
                <w:t>Odvezeno na skládku (Technické služby Opava s.r.o.)</w:t>
              </w:r>
            </w:ins>
          </w:p>
        </w:tc>
      </w:tr>
      <w:tr w:rsidR="00234CCA" w:rsidRPr="001A3D64" w14:paraId="78C88228" w14:textId="77777777" w:rsidTr="00541EA9">
        <w:trPr>
          <w:trHeight w:val="510"/>
          <w:ins w:id="274" w:author="a38bb83a@outlook.cz" w:date="2024-02-19T10:21:00Z"/>
        </w:trPr>
        <w:tc>
          <w:tcPr>
            <w:tcW w:w="1689" w:type="dxa"/>
            <w:vAlign w:val="center"/>
          </w:tcPr>
          <w:p w14:paraId="1ABE23D4" w14:textId="77777777" w:rsidR="00234CCA" w:rsidRPr="00475B7E" w:rsidRDefault="00234CCA" w:rsidP="00541EA9">
            <w:pPr>
              <w:pStyle w:val="StylZkladntextCourierNew11bnenTunDolevadko"/>
              <w:rPr>
                <w:ins w:id="275" w:author="a38bb83a@outlook.cz" w:date="2024-02-19T10:21:00Z"/>
                <w:rFonts w:ascii="Tahoma" w:hAnsi="Tahoma" w:cs="Tahoma"/>
                <w:sz w:val="18"/>
                <w:szCs w:val="18"/>
              </w:rPr>
            </w:pPr>
            <w:ins w:id="276" w:author="a38bb83a@outlook.cz" w:date="2024-02-19T10:21:00Z">
              <w:r w:rsidRPr="00475B7E">
                <w:rPr>
                  <w:rFonts w:ascii="Tahoma" w:hAnsi="Tahoma" w:cs="Tahoma"/>
                  <w:sz w:val="18"/>
                  <w:szCs w:val="18"/>
                </w:rPr>
                <w:t>Plasty</w:t>
              </w:r>
            </w:ins>
          </w:p>
        </w:tc>
        <w:tc>
          <w:tcPr>
            <w:tcW w:w="1689" w:type="dxa"/>
            <w:vAlign w:val="center"/>
          </w:tcPr>
          <w:p w14:paraId="0B713989" w14:textId="77777777" w:rsidR="00234CCA" w:rsidRPr="00475B7E" w:rsidRDefault="00234CCA" w:rsidP="00541EA9">
            <w:pPr>
              <w:pStyle w:val="StylZkladntextCourierNew11bnenTunDolevadko"/>
              <w:rPr>
                <w:ins w:id="277" w:author="a38bb83a@outlook.cz" w:date="2024-02-19T10:21:00Z"/>
                <w:rFonts w:ascii="Tahoma" w:hAnsi="Tahoma" w:cs="Tahoma"/>
                <w:sz w:val="18"/>
                <w:szCs w:val="18"/>
              </w:rPr>
            </w:pPr>
            <w:ins w:id="278" w:author="a38bb83a@outlook.cz" w:date="2024-02-19T10:21:00Z">
              <w:r w:rsidRPr="00475B7E">
                <w:rPr>
                  <w:rFonts w:ascii="Tahoma" w:hAnsi="Tahoma" w:cs="Tahoma"/>
                  <w:sz w:val="18"/>
                  <w:szCs w:val="18"/>
                </w:rPr>
                <w:t>17 02 03</w:t>
              </w:r>
            </w:ins>
          </w:p>
        </w:tc>
        <w:tc>
          <w:tcPr>
            <w:tcW w:w="1690" w:type="dxa"/>
            <w:vAlign w:val="center"/>
          </w:tcPr>
          <w:p w14:paraId="11B8F51E" w14:textId="77777777" w:rsidR="00234CCA" w:rsidRPr="00475B7E" w:rsidRDefault="00234CCA" w:rsidP="00541EA9">
            <w:pPr>
              <w:pStyle w:val="StylZkladntextCourierNew11bnenTunDolevadko"/>
              <w:jc w:val="center"/>
              <w:rPr>
                <w:ins w:id="279" w:author="a38bb83a@outlook.cz" w:date="2024-02-19T10:21:00Z"/>
                <w:rFonts w:ascii="Tahoma" w:hAnsi="Tahoma" w:cs="Tahoma"/>
                <w:bCs/>
                <w:sz w:val="18"/>
                <w:szCs w:val="18"/>
              </w:rPr>
            </w:pPr>
            <w:ins w:id="280" w:author="a38bb83a@outlook.cz" w:date="2024-02-19T10:21:00Z">
              <w:r w:rsidRPr="00475B7E">
                <w:rPr>
                  <w:rFonts w:ascii="Tahoma" w:hAnsi="Tahoma" w:cs="Tahoma"/>
                  <w:bCs/>
                  <w:sz w:val="18"/>
                  <w:szCs w:val="18"/>
                </w:rPr>
                <w:t>O</w:t>
              </w:r>
            </w:ins>
          </w:p>
        </w:tc>
        <w:tc>
          <w:tcPr>
            <w:tcW w:w="1690" w:type="dxa"/>
            <w:vAlign w:val="center"/>
          </w:tcPr>
          <w:p w14:paraId="7FA04A26" w14:textId="77777777" w:rsidR="00234CCA" w:rsidRPr="00475B7E" w:rsidRDefault="00234CCA" w:rsidP="00541EA9">
            <w:pPr>
              <w:pStyle w:val="StylZkladntextCourierNew11bnenTunDolevadko"/>
              <w:jc w:val="right"/>
              <w:rPr>
                <w:ins w:id="281" w:author="a38bb83a@outlook.cz" w:date="2024-02-19T10:21:00Z"/>
                <w:rFonts w:ascii="Tahoma" w:hAnsi="Tahoma" w:cs="Tahoma"/>
                <w:sz w:val="18"/>
                <w:szCs w:val="18"/>
              </w:rPr>
            </w:pPr>
            <w:ins w:id="282" w:author="a38bb83a@outlook.cz" w:date="2024-02-19T10:21:00Z">
              <w:r>
                <w:rPr>
                  <w:rFonts w:ascii="Tahoma" w:hAnsi="Tahoma" w:cs="Tahoma"/>
                  <w:sz w:val="18"/>
                  <w:szCs w:val="18"/>
                </w:rPr>
                <w:t>0,5</w:t>
              </w:r>
            </w:ins>
          </w:p>
        </w:tc>
        <w:tc>
          <w:tcPr>
            <w:tcW w:w="1761" w:type="dxa"/>
            <w:vAlign w:val="center"/>
          </w:tcPr>
          <w:p w14:paraId="4349943B" w14:textId="77777777" w:rsidR="00234CCA" w:rsidRPr="00475B7E" w:rsidRDefault="00234CCA" w:rsidP="00541EA9">
            <w:pPr>
              <w:pStyle w:val="StylZkladntextCourierNew11bnenTunDolevadko"/>
              <w:rPr>
                <w:ins w:id="283" w:author="a38bb83a@outlook.cz" w:date="2024-02-19T10:21:00Z"/>
                <w:rFonts w:ascii="Tahoma" w:hAnsi="Tahoma" w:cs="Tahoma"/>
                <w:sz w:val="18"/>
                <w:szCs w:val="18"/>
              </w:rPr>
            </w:pPr>
            <w:ins w:id="284" w:author="a38bb83a@outlook.cz" w:date="2024-02-19T10:21:00Z">
              <w:r w:rsidRPr="00475B7E">
                <w:rPr>
                  <w:rFonts w:ascii="Tahoma" w:hAnsi="Tahoma" w:cs="Tahoma"/>
                  <w:sz w:val="18"/>
                  <w:szCs w:val="18"/>
                </w:rPr>
                <w:t>Odvezeno na skládku (Technické služby Opava s.r.o.)</w:t>
              </w:r>
            </w:ins>
          </w:p>
        </w:tc>
      </w:tr>
      <w:tr w:rsidR="00234CCA" w:rsidRPr="001A3D64" w14:paraId="4B430542" w14:textId="77777777" w:rsidTr="00541EA9">
        <w:trPr>
          <w:trHeight w:val="510"/>
          <w:ins w:id="285" w:author="a38bb83a@outlook.cz" w:date="2024-02-19T10:21:00Z"/>
        </w:trPr>
        <w:tc>
          <w:tcPr>
            <w:tcW w:w="1689" w:type="dxa"/>
            <w:vAlign w:val="center"/>
          </w:tcPr>
          <w:p w14:paraId="3F3639DC" w14:textId="77777777" w:rsidR="00234CCA" w:rsidRPr="00475B7E" w:rsidRDefault="00234CCA" w:rsidP="00541EA9">
            <w:pPr>
              <w:pStyle w:val="StylZkladntextCourierNew11bnenTunDolevadko"/>
              <w:rPr>
                <w:ins w:id="286" w:author="a38bb83a@outlook.cz" w:date="2024-02-19T10:21:00Z"/>
                <w:rFonts w:ascii="Tahoma" w:hAnsi="Tahoma" w:cs="Tahoma"/>
                <w:sz w:val="18"/>
                <w:szCs w:val="18"/>
              </w:rPr>
            </w:pPr>
            <w:ins w:id="287" w:author="a38bb83a@outlook.cz" w:date="2024-02-19T10:21:00Z">
              <w:r w:rsidRPr="00475B7E">
                <w:rPr>
                  <w:rFonts w:ascii="Tahoma" w:hAnsi="Tahoma" w:cs="Tahoma"/>
                  <w:sz w:val="18"/>
                  <w:szCs w:val="18"/>
                </w:rPr>
                <w:t>Zemina a kamení neuvedené pod číslem 17 05 03</w:t>
              </w:r>
            </w:ins>
          </w:p>
        </w:tc>
        <w:tc>
          <w:tcPr>
            <w:tcW w:w="1689" w:type="dxa"/>
            <w:vAlign w:val="center"/>
          </w:tcPr>
          <w:p w14:paraId="1E56742E" w14:textId="77777777" w:rsidR="00234CCA" w:rsidRPr="00475B7E" w:rsidRDefault="00234CCA" w:rsidP="00541EA9">
            <w:pPr>
              <w:pStyle w:val="StylZkladntextCourierNew11bnenTunDolevadko"/>
              <w:rPr>
                <w:ins w:id="288" w:author="a38bb83a@outlook.cz" w:date="2024-02-19T10:21:00Z"/>
                <w:rFonts w:ascii="Tahoma" w:hAnsi="Tahoma" w:cs="Tahoma"/>
                <w:sz w:val="18"/>
                <w:szCs w:val="18"/>
              </w:rPr>
            </w:pPr>
            <w:ins w:id="289" w:author="a38bb83a@outlook.cz" w:date="2024-02-19T10:21:00Z">
              <w:r w:rsidRPr="00475B7E">
                <w:rPr>
                  <w:rFonts w:ascii="Tahoma" w:hAnsi="Tahoma" w:cs="Tahoma"/>
                  <w:sz w:val="18"/>
                  <w:szCs w:val="18"/>
                </w:rPr>
                <w:t>17 05 04</w:t>
              </w:r>
            </w:ins>
          </w:p>
        </w:tc>
        <w:tc>
          <w:tcPr>
            <w:tcW w:w="1690" w:type="dxa"/>
            <w:vAlign w:val="center"/>
          </w:tcPr>
          <w:p w14:paraId="75B3D895" w14:textId="77777777" w:rsidR="00234CCA" w:rsidRPr="00475B7E" w:rsidRDefault="00234CCA" w:rsidP="00541EA9">
            <w:pPr>
              <w:pStyle w:val="StylZkladntextCourierNew11bnenTunDolevadko"/>
              <w:jc w:val="center"/>
              <w:rPr>
                <w:ins w:id="290" w:author="a38bb83a@outlook.cz" w:date="2024-02-19T10:21:00Z"/>
                <w:rFonts w:ascii="Tahoma" w:hAnsi="Tahoma" w:cs="Tahoma"/>
                <w:bCs/>
                <w:sz w:val="18"/>
                <w:szCs w:val="18"/>
              </w:rPr>
            </w:pPr>
            <w:ins w:id="291" w:author="a38bb83a@outlook.cz" w:date="2024-02-19T10:21:00Z">
              <w:r w:rsidRPr="00475B7E">
                <w:rPr>
                  <w:rFonts w:ascii="Tahoma" w:hAnsi="Tahoma" w:cs="Tahoma"/>
                  <w:bCs/>
                  <w:sz w:val="18"/>
                  <w:szCs w:val="18"/>
                </w:rPr>
                <w:t>O</w:t>
              </w:r>
            </w:ins>
          </w:p>
        </w:tc>
        <w:tc>
          <w:tcPr>
            <w:tcW w:w="1690" w:type="dxa"/>
            <w:vAlign w:val="center"/>
          </w:tcPr>
          <w:p w14:paraId="0F88BE19" w14:textId="77777777" w:rsidR="00234CCA" w:rsidRPr="00475B7E" w:rsidRDefault="00234CCA" w:rsidP="00541EA9">
            <w:pPr>
              <w:pStyle w:val="StylZkladntextCourierNew11bnenTunDolevadko"/>
              <w:jc w:val="right"/>
              <w:rPr>
                <w:ins w:id="292" w:author="a38bb83a@outlook.cz" w:date="2024-02-19T10:21:00Z"/>
                <w:rFonts w:ascii="Tahoma" w:hAnsi="Tahoma" w:cs="Tahoma"/>
                <w:sz w:val="18"/>
                <w:szCs w:val="18"/>
              </w:rPr>
            </w:pPr>
            <w:ins w:id="293" w:author="a38bb83a@outlook.cz" w:date="2024-02-19T10:21:00Z">
              <w:r>
                <w:rPr>
                  <w:rFonts w:ascii="Tahoma" w:hAnsi="Tahoma" w:cs="Tahoma"/>
                  <w:sz w:val="18"/>
                  <w:szCs w:val="18"/>
                </w:rPr>
                <w:t>-</w:t>
              </w:r>
            </w:ins>
          </w:p>
        </w:tc>
        <w:tc>
          <w:tcPr>
            <w:tcW w:w="1761" w:type="dxa"/>
            <w:vAlign w:val="center"/>
          </w:tcPr>
          <w:p w14:paraId="0BF18333" w14:textId="77777777" w:rsidR="00234CCA" w:rsidRPr="00475B7E" w:rsidRDefault="00234CCA" w:rsidP="00541EA9">
            <w:pPr>
              <w:pStyle w:val="StylZkladntextCourierNew11bnenTunDolevadko"/>
              <w:rPr>
                <w:ins w:id="294" w:author="a38bb83a@outlook.cz" w:date="2024-02-19T10:21:00Z"/>
                <w:rFonts w:ascii="Tahoma" w:hAnsi="Tahoma" w:cs="Tahoma"/>
                <w:sz w:val="18"/>
                <w:szCs w:val="18"/>
              </w:rPr>
            </w:pPr>
            <w:ins w:id="295" w:author="a38bb83a@outlook.cz" w:date="2024-02-19T10:21:00Z">
              <w:r w:rsidRPr="00475B7E">
                <w:rPr>
                  <w:rFonts w:ascii="Tahoma" w:hAnsi="Tahoma" w:cs="Tahoma"/>
                  <w:sz w:val="18"/>
                  <w:szCs w:val="18"/>
                </w:rPr>
                <w:t>Odvezeno na recyklační skládku (recyklaceopava.cz)</w:t>
              </w:r>
            </w:ins>
          </w:p>
        </w:tc>
      </w:tr>
      <w:tr w:rsidR="00234CCA" w:rsidRPr="001A3D64" w14:paraId="2A251D38" w14:textId="77777777" w:rsidTr="00541EA9">
        <w:trPr>
          <w:cantSplit/>
          <w:trHeight w:val="510"/>
          <w:ins w:id="296" w:author="a38bb83a@outlook.cz" w:date="2024-02-19T10:21:00Z"/>
        </w:trPr>
        <w:tc>
          <w:tcPr>
            <w:tcW w:w="1689" w:type="dxa"/>
            <w:vAlign w:val="center"/>
          </w:tcPr>
          <w:p w14:paraId="652D84A0" w14:textId="77777777" w:rsidR="00234CCA" w:rsidRPr="00475B7E" w:rsidRDefault="00234CCA" w:rsidP="00541EA9">
            <w:pPr>
              <w:pStyle w:val="StylZkladntextCourierNew11bnenTunDolevadko"/>
              <w:rPr>
                <w:ins w:id="297" w:author="a38bb83a@outlook.cz" w:date="2024-02-19T10:21:00Z"/>
                <w:rFonts w:ascii="Tahoma" w:hAnsi="Tahoma" w:cs="Tahoma"/>
                <w:sz w:val="18"/>
                <w:szCs w:val="18"/>
              </w:rPr>
            </w:pPr>
            <w:ins w:id="298" w:author="a38bb83a@outlook.cz" w:date="2024-02-19T10:21:00Z">
              <w:r w:rsidRPr="00475B7E">
                <w:rPr>
                  <w:rFonts w:ascii="Tahoma" w:hAnsi="Tahoma" w:cs="Tahoma"/>
                  <w:color w:val="000000"/>
                  <w:sz w:val="18"/>
                  <w:szCs w:val="18"/>
                </w:rPr>
                <w:t>Směsné stavební a demoliční odpady neuvedené pod čísly 17 09 01, 17 09 02 a 17 09 03</w:t>
              </w:r>
            </w:ins>
          </w:p>
        </w:tc>
        <w:tc>
          <w:tcPr>
            <w:tcW w:w="1689" w:type="dxa"/>
            <w:vAlign w:val="center"/>
          </w:tcPr>
          <w:p w14:paraId="1E45CB30" w14:textId="77777777" w:rsidR="00234CCA" w:rsidRPr="00475B7E" w:rsidRDefault="00234CCA" w:rsidP="00541EA9">
            <w:pPr>
              <w:pStyle w:val="StylZkladntextCourierNew11bnenTunDolevadko"/>
              <w:rPr>
                <w:ins w:id="299" w:author="a38bb83a@outlook.cz" w:date="2024-02-19T10:21:00Z"/>
                <w:rFonts w:ascii="Tahoma" w:hAnsi="Tahoma" w:cs="Tahoma"/>
                <w:sz w:val="18"/>
                <w:szCs w:val="18"/>
              </w:rPr>
            </w:pPr>
            <w:ins w:id="300" w:author="a38bb83a@outlook.cz" w:date="2024-02-19T10:21:00Z">
              <w:r w:rsidRPr="00475B7E">
                <w:rPr>
                  <w:rFonts w:ascii="Tahoma" w:hAnsi="Tahoma" w:cs="Tahoma"/>
                  <w:sz w:val="18"/>
                  <w:szCs w:val="18"/>
                </w:rPr>
                <w:t>17 09 04</w:t>
              </w:r>
            </w:ins>
          </w:p>
        </w:tc>
        <w:tc>
          <w:tcPr>
            <w:tcW w:w="1690" w:type="dxa"/>
            <w:vAlign w:val="center"/>
          </w:tcPr>
          <w:p w14:paraId="7690BAD7" w14:textId="77777777" w:rsidR="00234CCA" w:rsidRPr="00475B7E" w:rsidRDefault="00234CCA" w:rsidP="00541EA9">
            <w:pPr>
              <w:pStyle w:val="StylZkladntextCourierNew11bnenTunDolevadko"/>
              <w:jc w:val="center"/>
              <w:rPr>
                <w:ins w:id="301" w:author="a38bb83a@outlook.cz" w:date="2024-02-19T10:21:00Z"/>
                <w:rFonts w:ascii="Tahoma" w:hAnsi="Tahoma" w:cs="Tahoma"/>
                <w:bCs/>
                <w:sz w:val="18"/>
                <w:szCs w:val="18"/>
              </w:rPr>
            </w:pPr>
            <w:ins w:id="302" w:author="a38bb83a@outlook.cz" w:date="2024-02-19T10:21:00Z">
              <w:r w:rsidRPr="00475B7E">
                <w:rPr>
                  <w:rFonts w:ascii="Tahoma" w:hAnsi="Tahoma" w:cs="Tahoma"/>
                  <w:bCs/>
                  <w:sz w:val="18"/>
                  <w:szCs w:val="18"/>
                </w:rPr>
                <w:t>O</w:t>
              </w:r>
            </w:ins>
          </w:p>
        </w:tc>
        <w:tc>
          <w:tcPr>
            <w:tcW w:w="1690" w:type="dxa"/>
            <w:vAlign w:val="center"/>
          </w:tcPr>
          <w:p w14:paraId="295CB21C" w14:textId="77777777" w:rsidR="00234CCA" w:rsidRPr="00475B7E" w:rsidRDefault="00234CCA" w:rsidP="00541EA9">
            <w:pPr>
              <w:pStyle w:val="StylZkladntextCourierNew11bnenTunDolevadko"/>
              <w:jc w:val="right"/>
              <w:rPr>
                <w:ins w:id="303" w:author="a38bb83a@outlook.cz" w:date="2024-02-19T10:21:00Z"/>
                <w:rFonts w:ascii="Tahoma" w:hAnsi="Tahoma" w:cs="Tahoma"/>
                <w:sz w:val="18"/>
                <w:szCs w:val="18"/>
              </w:rPr>
            </w:pPr>
            <w:ins w:id="304" w:author="a38bb83a@outlook.cz" w:date="2024-02-19T10:21:00Z">
              <w:r>
                <w:rPr>
                  <w:rFonts w:ascii="Tahoma" w:hAnsi="Tahoma" w:cs="Tahoma"/>
                  <w:sz w:val="18"/>
                  <w:szCs w:val="18"/>
                </w:rPr>
                <w:t>-</w:t>
              </w:r>
            </w:ins>
          </w:p>
        </w:tc>
        <w:tc>
          <w:tcPr>
            <w:tcW w:w="1761" w:type="dxa"/>
            <w:vAlign w:val="center"/>
          </w:tcPr>
          <w:p w14:paraId="64299424" w14:textId="77777777" w:rsidR="00234CCA" w:rsidRPr="00475B7E" w:rsidRDefault="00234CCA" w:rsidP="00541EA9">
            <w:pPr>
              <w:pStyle w:val="StylZkladntextCourierNew11bnenTunDolevadko"/>
              <w:rPr>
                <w:ins w:id="305" w:author="a38bb83a@outlook.cz" w:date="2024-02-19T10:21:00Z"/>
                <w:rFonts w:ascii="Tahoma" w:hAnsi="Tahoma" w:cs="Tahoma"/>
                <w:sz w:val="18"/>
                <w:szCs w:val="18"/>
              </w:rPr>
            </w:pPr>
            <w:ins w:id="306" w:author="a38bb83a@outlook.cz" w:date="2024-02-19T10:21:00Z">
              <w:r w:rsidRPr="00475B7E">
                <w:rPr>
                  <w:rFonts w:ascii="Tahoma" w:hAnsi="Tahoma" w:cs="Tahoma"/>
                  <w:sz w:val="18"/>
                  <w:szCs w:val="18"/>
                </w:rPr>
                <w:t>Odvezeno na recyklační skládku (recyklaceopava.cz)</w:t>
              </w:r>
            </w:ins>
          </w:p>
        </w:tc>
      </w:tr>
      <w:tr w:rsidR="00234CCA" w:rsidRPr="001A3D64" w14:paraId="6559B768" w14:textId="77777777" w:rsidTr="00541EA9">
        <w:trPr>
          <w:cantSplit/>
          <w:trHeight w:val="510"/>
          <w:ins w:id="307" w:author="a38bb83a@outlook.cz" w:date="2024-02-19T10:21:00Z"/>
        </w:trPr>
        <w:tc>
          <w:tcPr>
            <w:tcW w:w="1689" w:type="dxa"/>
            <w:vAlign w:val="center"/>
          </w:tcPr>
          <w:p w14:paraId="6CDEB5A6" w14:textId="77777777" w:rsidR="00234CCA" w:rsidRPr="00475B7E" w:rsidRDefault="00234CCA" w:rsidP="00541EA9">
            <w:pPr>
              <w:pStyle w:val="StylZkladntextCourierNew11bnenTunDolevadko"/>
              <w:rPr>
                <w:ins w:id="308" w:author="a38bb83a@outlook.cz" w:date="2024-02-19T10:21:00Z"/>
                <w:rFonts w:ascii="Tahoma" w:hAnsi="Tahoma" w:cs="Tahoma"/>
                <w:color w:val="000000"/>
                <w:sz w:val="18"/>
                <w:szCs w:val="18"/>
              </w:rPr>
            </w:pPr>
            <w:ins w:id="309" w:author="a38bb83a@outlook.cz" w:date="2024-02-19T10:21:00Z">
              <w:r w:rsidRPr="00475B7E">
                <w:rPr>
                  <w:rFonts w:ascii="Tahoma" w:hAnsi="Tahoma" w:cs="Tahoma"/>
                  <w:color w:val="000000"/>
                  <w:sz w:val="18"/>
                  <w:szCs w:val="18"/>
                </w:rPr>
                <w:t xml:space="preserve">Plastové obaly </w:t>
              </w:r>
            </w:ins>
          </w:p>
        </w:tc>
        <w:tc>
          <w:tcPr>
            <w:tcW w:w="1689" w:type="dxa"/>
            <w:vAlign w:val="center"/>
          </w:tcPr>
          <w:p w14:paraId="36EB8602" w14:textId="77777777" w:rsidR="00234CCA" w:rsidRPr="00475B7E" w:rsidRDefault="00234CCA" w:rsidP="00541EA9">
            <w:pPr>
              <w:pStyle w:val="StylZkladntextCourierNew11bnenTunDolevadko"/>
              <w:rPr>
                <w:ins w:id="310" w:author="a38bb83a@outlook.cz" w:date="2024-02-19T10:21:00Z"/>
                <w:rFonts w:ascii="Tahoma" w:hAnsi="Tahoma" w:cs="Tahoma"/>
                <w:sz w:val="18"/>
                <w:szCs w:val="18"/>
              </w:rPr>
            </w:pPr>
            <w:ins w:id="311" w:author="a38bb83a@outlook.cz" w:date="2024-02-19T10:21:00Z">
              <w:r w:rsidRPr="00475B7E">
                <w:rPr>
                  <w:rFonts w:ascii="Tahoma" w:hAnsi="Tahoma" w:cs="Tahoma"/>
                  <w:color w:val="000000"/>
                  <w:sz w:val="18"/>
                  <w:szCs w:val="18"/>
                </w:rPr>
                <w:t>15 01 02</w:t>
              </w:r>
            </w:ins>
          </w:p>
        </w:tc>
        <w:tc>
          <w:tcPr>
            <w:tcW w:w="1690" w:type="dxa"/>
            <w:vAlign w:val="center"/>
          </w:tcPr>
          <w:p w14:paraId="0480D95D" w14:textId="77777777" w:rsidR="00234CCA" w:rsidRPr="00475B7E" w:rsidRDefault="00234CCA" w:rsidP="00541EA9">
            <w:pPr>
              <w:pStyle w:val="StylZkladntextCourierNew11bnenTunDolevadko"/>
              <w:jc w:val="center"/>
              <w:rPr>
                <w:ins w:id="312" w:author="a38bb83a@outlook.cz" w:date="2024-02-19T10:21:00Z"/>
                <w:rFonts w:ascii="Tahoma" w:hAnsi="Tahoma" w:cs="Tahoma"/>
                <w:bCs/>
                <w:sz w:val="18"/>
                <w:szCs w:val="18"/>
              </w:rPr>
            </w:pPr>
            <w:ins w:id="313" w:author="a38bb83a@outlook.cz" w:date="2024-02-19T10:21:00Z">
              <w:r w:rsidRPr="00475B7E">
                <w:rPr>
                  <w:rFonts w:ascii="Tahoma" w:hAnsi="Tahoma" w:cs="Tahoma"/>
                  <w:bCs/>
                  <w:sz w:val="18"/>
                  <w:szCs w:val="18"/>
                </w:rPr>
                <w:t>O</w:t>
              </w:r>
            </w:ins>
          </w:p>
        </w:tc>
        <w:tc>
          <w:tcPr>
            <w:tcW w:w="1690" w:type="dxa"/>
            <w:vAlign w:val="center"/>
          </w:tcPr>
          <w:p w14:paraId="5E1F8812" w14:textId="77777777" w:rsidR="00234CCA" w:rsidRPr="00475B7E" w:rsidRDefault="00234CCA" w:rsidP="00541EA9">
            <w:pPr>
              <w:pStyle w:val="StylZkladntextCourierNew11bnenTunDolevadko"/>
              <w:jc w:val="right"/>
              <w:rPr>
                <w:ins w:id="314" w:author="a38bb83a@outlook.cz" w:date="2024-02-19T10:21:00Z"/>
                <w:rFonts w:ascii="Tahoma" w:hAnsi="Tahoma" w:cs="Tahoma"/>
                <w:sz w:val="18"/>
                <w:szCs w:val="18"/>
              </w:rPr>
            </w:pPr>
            <w:ins w:id="315" w:author="a38bb83a@outlook.cz" w:date="2024-02-19T10:21:00Z">
              <w:r>
                <w:rPr>
                  <w:rFonts w:ascii="Tahoma" w:hAnsi="Tahoma" w:cs="Tahoma"/>
                  <w:sz w:val="18"/>
                  <w:szCs w:val="18"/>
                </w:rPr>
                <w:t>0,05</w:t>
              </w:r>
            </w:ins>
          </w:p>
        </w:tc>
        <w:tc>
          <w:tcPr>
            <w:tcW w:w="1761" w:type="dxa"/>
            <w:vAlign w:val="center"/>
          </w:tcPr>
          <w:p w14:paraId="7AB3F8B8" w14:textId="77777777" w:rsidR="00234CCA" w:rsidRPr="00475B7E" w:rsidRDefault="00234CCA" w:rsidP="00541EA9">
            <w:pPr>
              <w:pStyle w:val="StylZkladntextCourierNew11bnenTunDolevadko"/>
              <w:rPr>
                <w:ins w:id="316" w:author="a38bb83a@outlook.cz" w:date="2024-02-19T10:21:00Z"/>
                <w:rFonts w:ascii="Tahoma" w:hAnsi="Tahoma" w:cs="Tahoma"/>
                <w:sz w:val="18"/>
                <w:szCs w:val="18"/>
              </w:rPr>
            </w:pPr>
            <w:ins w:id="317" w:author="a38bb83a@outlook.cz" w:date="2024-02-19T10:21:00Z">
              <w:r w:rsidRPr="00475B7E">
                <w:rPr>
                  <w:rFonts w:ascii="Tahoma" w:hAnsi="Tahoma" w:cs="Tahoma"/>
                  <w:sz w:val="18"/>
                  <w:szCs w:val="18"/>
                </w:rPr>
                <w:t>Odvezeno na skládku (Technické služby Opava s.r.o.)</w:t>
              </w:r>
            </w:ins>
          </w:p>
        </w:tc>
      </w:tr>
      <w:tr w:rsidR="00234CCA" w:rsidRPr="001A3D64" w14:paraId="2E2A55E7" w14:textId="77777777" w:rsidTr="00541EA9">
        <w:trPr>
          <w:cantSplit/>
          <w:trHeight w:val="510"/>
          <w:ins w:id="318" w:author="a38bb83a@outlook.cz" w:date="2024-02-19T10:21:00Z"/>
        </w:trPr>
        <w:tc>
          <w:tcPr>
            <w:tcW w:w="1689" w:type="dxa"/>
            <w:vAlign w:val="center"/>
          </w:tcPr>
          <w:p w14:paraId="3DDE07B1" w14:textId="77777777" w:rsidR="00234CCA" w:rsidRPr="00475B7E" w:rsidRDefault="00234CCA" w:rsidP="00541EA9">
            <w:pPr>
              <w:pStyle w:val="StylZkladntextCourierNew11bnenTunDolevadko"/>
              <w:rPr>
                <w:ins w:id="319" w:author="a38bb83a@outlook.cz" w:date="2024-02-19T10:21:00Z"/>
                <w:rFonts w:ascii="Tahoma" w:hAnsi="Tahoma" w:cs="Tahoma"/>
                <w:color w:val="000000"/>
                <w:sz w:val="18"/>
                <w:szCs w:val="18"/>
              </w:rPr>
            </w:pPr>
            <w:ins w:id="320" w:author="a38bb83a@outlook.cz" w:date="2024-02-19T10:21:00Z">
              <w:r w:rsidRPr="00475B7E">
                <w:rPr>
                  <w:rFonts w:ascii="Tahoma" w:hAnsi="Tahoma" w:cs="Tahoma"/>
                  <w:color w:val="000000"/>
                  <w:sz w:val="18"/>
                  <w:szCs w:val="18"/>
                </w:rPr>
                <w:t>Hobliny, odřezky, piliny, dřevovláknité desky, dýhy</w:t>
              </w:r>
            </w:ins>
          </w:p>
        </w:tc>
        <w:tc>
          <w:tcPr>
            <w:tcW w:w="1689" w:type="dxa"/>
            <w:vAlign w:val="center"/>
          </w:tcPr>
          <w:p w14:paraId="09D9F542" w14:textId="77777777" w:rsidR="00234CCA" w:rsidRPr="00475B7E" w:rsidRDefault="00234CCA" w:rsidP="00541EA9">
            <w:pPr>
              <w:pStyle w:val="StylZkladntextCourierNew11bnenTunDolevadko"/>
              <w:rPr>
                <w:ins w:id="321" w:author="a38bb83a@outlook.cz" w:date="2024-02-19T10:21:00Z"/>
                <w:rFonts w:ascii="Tahoma" w:hAnsi="Tahoma" w:cs="Tahoma"/>
                <w:color w:val="000000"/>
                <w:sz w:val="18"/>
                <w:szCs w:val="18"/>
              </w:rPr>
            </w:pPr>
            <w:ins w:id="322" w:author="a38bb83a@outlook.cz" w:date="2024-02-19T10:21:00Z">
              <w:r w:rsidRPr="00475B7E">
                <w:rPr>
                  <w:rFonts w:ascii="Tahoma" w:hAnsi="Tahoma" w:cs="Tahoma"/>
                  <w:color w:val="000000"/>
                  <w:sz w:val="18"/>
                  <w:szCs w:val="18"/>
                </w:rPr>
                <w:t>03 01 05</w:t>
              </w:r>
            </w:ins>
          </w:p>
        </w:tc>
        <w:tc>
          <w:tcPr>
            <w:tcW w:w="1690" w:type="dxa"/>
            <w:vAlign w:val="center"/>
          </w:tcPr>
          <w:p w14:paraId="09A2A44B" w14:textId="77777777" w:rsidR="00234CCA" w:rsidRPr="00475B7E" w:rsidRDefault="00234CCA" w:rsidP="00541EA9">
            <w:pPr>
              <w:pStyle w:val="StylZkladntextCourierNew11bnenTunDolevadko"/>
              <w:jc w:val="center"/>
              <w:rPr>
                <w:ins w:id="323" w:author="a38bb83a@outlook.cz" w:date="2024-02-19T10:21:00Z"/>
                <w:rFonts w:ascii="Tahoma" w:hAnsi="Tahoma" w:cs="Tahoma"/>
                <w:bCs/>
                <w:sz w:val="18"/>
                <w:szCs w:val="18"/>
              </w:rPr>
            </w:pPr>
            <w:ins w:id="324" w:author="a38bb83a@outlook.cz" w:date="2024-02-19T10:21:00Z">
              <w:r w:rsidRPr="00475B7E">
                <w:rPr>
                  <w:rFonts w:ascii="Tahoma" w:hAnsi="Tahoma" w:cs="Tahoma"/>
                  <w:bCs/>
                  <w:sz w:val="18"/>
                  <w:szCs w:val="18"/>
                </w:rPr>
                <w:t>O</w:t>
              </w:r>
            </w:ins>
          </w:p>
        </w:tc>
        <w:tc>
          <w:tcPr>
            <w:tcW w:w="1690" w:type="dxa"/>
            <w:vAlign w:val="center"/>
          </w:tcPr>
          <w:p w14:paraId="3F859761" w14:textId="77777777" w:rsidR="00234CCA" w:rsidRPr="00475B7E" w:rsidRDefault="00234CCA" w:rsidP="00541EA9">
            <w:pPr>
              <w:pStyle w:val="StylZkladntextCourierNew11bnenTunDolevadko"/>
              <w:jc w:val="right"/>
              <w:rPr>
                <w:ins w:id="325" w:author="a38bb83a@outlook.cz" w:date="2024-02-19T10:21:00Z"/>
                <w:rFonts w:ascii="Tahoma" w:hAnsi="Tahoma" w:cs="Tahoma"/>
                <w:sz w:val="18"/>
                <w:szCs w:val="18"/>
              </w:rPr>
            </w:pPr>
            <w:ins w:id="326" w:author="a38bb83a@outlook.cz" w:date="2024-02-19T10:21:00Z">
              <w:r w:rsidRPr="00475B7E">
                <w:rPr>
                  <w:rFonts w:ascii="Tahoma" w:hAnsi="Tahoma" w:cs="Tahoma"/>
                  <w:sz w:val="18"/>
                  <w:szCs w:val="18"/>
                </w:rPr>
                <w:t>-</w:t>
              </w:r>
            </w:ins>
          </w:p>
        </w:tc>
        <w:tc>
          <w:tcPr>
            <w:tcW w:w="1761" w:type="dxa"/>
            <w:vAlign w:val="center"/>
          </w:tcPr>
          <w:p w14:paraId="030D3EAE" w14:textId="77777777" w:rsidR="00234CCA" w:rsidRPr="00475B7E" w:rsidRDefault="00234CCA" w:rsidP="00541EA9">
            <w:pPr>
              <w:pStyle w:val="StylZkladntextCourierNew11bnenTunDolevadko"/>
              <w:rPr>
                <w:ins w:id="327" w:author="a38bb83a@outlook.cz" w:date="2024-02-19T10:21:00Z"/>
                <w:rFonts w:ascii="Tahoma" w:hAnsi="Tahoma" w:cs="Tahoma"/>
                <w:sz w:val="18"/>
                <w:szCs w:val="18"/>
              </w:rPr>
            </w:pPr>
            <w:ins w:id="328" w:author="a38bb83a@outlook.cz" w:date="2024-02-19T10:21:00Z">
              <w:r w:rsidRPr="00475B7E">
                <w:rPr>
                  <w:rFonts w:ascii="Tahoma" w:hAnsi="Tahoma" w:cs="Tahoma"/>
                  <w:sz w:val="18"/>
                  <w:szCs w:val="18"/>
                </w:rPr>
                <w:t>Odvezeno na skládku (Technické služby Opava s.r.o.)</w:t>
              </w:r>
            </w:ins>
          </w:p>
        </w:tc>
      </w:tr>
    </w:tbl>
    <w:p w14:paraId="292E5DB5" w14:textId="77777777" w:rsidR="00234CCA" w:rsidRPr="00242E73" w:rsidRDefault="00234CCA" w:rsidP="00234CCA">
      <w:pPr>
        <w:pStyle w:val="VJTCalibri11norzarvlevo"/>
        <w:ind w:left="709" w:firstLine="0"/>
        <w:rPr>
          <w:ins w:id="329" w:author="a38bb83a@outlook.cz" w:date="2024-02-19T10:21:00Z"/>
          <w:rFonts w:cs="Calibri"/>
          <w:bCs/>
          <w:iCs/>
          <w:snapToGrid w:val="0"/>
          <w:sz w:val="18"/>
          <w:szCs w:val="22"/>
        </w:rPr>
      </w:pPr>
    </w:p>
    <w:p w14:paraId="72CDAA9D" w14:textId="77777777" w:rsidR="00234CCA" w:rsidRPr="00541EA9" w:rsidRDefault="00234CCA" w:rsidP="00234CCA">
      <w:pPr>
        <w:pStyle w:val="VJTCalibri11norzarvlevo"/>
        <w:ind w:left="709" w:right="340" w:firstLine="0"/>
        <w:rPr>
          <w:ins w:id="330" w:author="a38bb83a@outlook.cz" w:date="2024-02-19T10:21:00Z"/>
          <w:rFonts w:asciiTheme="minorHAnsi" w:hAnsiTheme="minorHAnsi" w:cstheme="minorHAnsi"/>
          <w:b/>
          <w:bCs/>
          <w:sz w:val="18"/>
          <w:szCs w:val="18"/>
        </w:rPr>
      </w:pPr>
      <w:ins w:id="331" w:author="a38bb83a@outlook.cz" w:date="2024-02-19T10:21:00Z">
        <w:r w:rsidRPr="00541EA9">
          <w:rPr>
            <w:rFonts w:asciiTheme="minorHAnsi" w:hAnsiTheme="minorHAnsi" w:cstheme="minorHAnsi"/>
            <w:b/>
            <w:bCs/>
            <w:sz w:val="18"/>
            <w:szCs w:val="18"/>
          </w:rPr>
          <w:t>S odpady bude nakládáno v souladu s platným zákonem o odpadech a příslušnými vyhláškami. Likvidaci budou provádět odborné oprávněné firmy.</w:t>
        </w:r>
      </w:ins>
    </w:p>
    <w:p w14:paraId="57173C46" w14:textId="77777777" w:rsidR="00234CCA" w:rsidRPr="00541EA9" w:rsidRDefault="00234CCA" w:rsidP="00234CCA">
      <w:pPr>
        <w:pStyle w:val="VJTCalibri11norzarvlevo"/>
        <w:ind w:left="709" w:firstLine="0"/>
        <w:rPr>
          <w:ins w:id="332" w:author="a38bb83a@outlook.cz" w:date="2024-02-19T10:21:00Z"/>
          <w:rFonts w:asciiTheme="minorHAnsi" w:hAnsiTheme="minorHAnsi" w:cstheme="minorHAnsi"/>
          <w:sz w:val="18"/>
          <w:szCs w:val="18"/>
        </w:rPr>
      </w:pPr>
      <w:ins w:id="333" w:author="a38bb83a@outlook.cz" w:date="2024-02-19T10:21:00Z">
        <w:r w:rsidRPr="00541EA9">
          <w:rPr>
            <w:rFonts w:asciiTheme="minorHAnsi" w:hAnsiTheme="minorHAnsi" w:cstheme="minorHAnsi"/>
            <w:sz w:val="18"/>
            <w:szCs w:val="18"/>
          </w:rPr>
          <w:t>Odpady budou přednostně znova využívány! Odpady uvedené v tabulce jsou orientační a během provádění stavby se mohu uvedené hodnoty mírně pozměnit. U těch odpadů, které nebude možno využít, bude zajištěno jejich ekologické odstranění.</w:t>
        </w:r>
      </w:ins>
    </w:p>
    <w:p w14:paraId="3170315B" w14:textId="77777777" w:rsidR="00234CCA" w:rsidRPr="00541EA9" w:rsidRDefault="00234CCA" w:rsidP="00234CCA">
      <w:pPr>
        <w:pStyle w:val="VJTCalibri11norzarvlevo"/>
        <w:ind w:left="709" w:firstLine="0"/>
        <w:rPr>
          <w:ins w:id="334" w:author="a38bb83a@outlook.cz" w:date="2024-02-19T10:21:00Z"/>
          <w:rFonts w:asciiTheme="minorHAnsi" w:hAnsiTheme="minorHAnsi" w:cstheme="minorHAnsi"/>
          <w:b/>
          <w:bCs/>
          <w:sz w:val="18"/>
          <w:szCs w:val="18"/>
        </w:rPr>
      </w:pPr>
    </w:p>
    <w:p w14:paraId="3822476D" w14:textId="77777777" w:rsidR="00234CCA" w:rsidRPr="00541EA9" w:rsidRDefault="00234CCA" w:rsidP="00234CCA">
      <w:pPr>
        <w:ind w:left="709"/>
        <w:rPr>
          <w:ins w:id="335" w:author="a38bb83a@outlook.cz" w:date="2024-02-19T10:21:00Z"/>
          <w:rFonts w:asciiTheme="minorHAnsi" w:hAnsiTheme="minorHAnsi" w:cstheme="minorHAnsi"/>
          <w:sz w:val="18"/>
          <w:szCs w:val="18"/>
        </w:rPr>
      </w:pPr>
      <w:ins w:id="336" w:author="a38bb83a@outlook.cz" w:date="2024-02-19T10:21:00Z">
        <w:r w:rsidRPr="00541EA9">
          <w:rPr>
            <w:rFonts w:asciiTheme="minorHAnsi" w:hAnsiTheme="minorHAnsi" w:cstheme="minorHAnsi"/>
            <w:sz w:val="18"/>
            <w:szCs w:val="18"/>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ins>
    </w:p>
    <w:p w14:paraId="161AF27F" w14:textId="77777777" w:rsidR="00234CCA" w:rsidRPr="00541EA9" w:rsidRDefault="00234CCA" w:rsidP="00234CCA">
      <w:pPr>
        <w:ind w:left="709"/>
        <w:rPr>
          <w:ins w:id="337" w:author="a38bb83a@outlook.cz" w:date="2024-02-19T10:21:00Z"/>
          <w:rFonts w:asciiTheme="minorHAnsi" w:hAnsiTheme="minorHAnsi" w:cstheme="minorHAnsi"/>
          <w:sz w:val="18"/>
          <w:szCs w:val="18"/>
        </w:rPr>
      </w:pPr>
    </w:p>
    <w:p w14:paraId="22D5BA12" w14:textId="77777777" w:rsidR="00234CCA" w:rsidRPr="00541EA9" w:rsidRDefault="00234CCA" w:rsidP="00234CCA">
      <w:pPr>
        <w:ind w:left="709"/>
        <w:rPr>
          <w:ins w:id="338" w:author="a38bb83a@outlook.cz" w:date="2024-02-19T10:21:00Z"/>
          <w:rFonts w:asciiTheme="minorHAnsi" w:hAnsiTheme="minorHAnsi" w:cstheme="minorHAnsi"/>
          <w:i/>
          <w:iCs/>
          <w:sz w:val="18"/>
          <w:szCs w:val="18"/>
        </w:rPr>
      </w:pPr>
      <w:ins w:id="339" w:author="a38bb83a@outlook.cz" w:date="2024-02-19T10:21:00Z">
        <w:r w:rsidRPr="00541EA9">
          <w:rPr>
            <w:rFonts w:asciiTheme="minorHAnsi" w:hAnsiTheme="minorHAnsi" w:cstheme="minorHAnsi"/>
            <w:sz w:val="18"/>
            <w:szCs w:val="18"/>
          </w:rPr>
          <w:t xml:space="preserve">Zhotovitel je povinen předložit investorovi dokument splnění navrženého plánu nakládání s odpadem. Je nutno doložit </w:t>
        </w:r>
        <w:r w:rsidRPr="00541EA9">
          <w:rPr>
            <w:rFonts w:asciiTheme="minorHAnsi" w:hAnsiTheme="minorHAnsi" w:cstheme="minorHAnsi"/>
            <w:b/>
            <w:bCs/>
            <w:sz w:val="18"/>
            <w:szCs w:val="18"/>
          </w:rPr>
          <w:t>kopií smlouvy o zajištění předání produkovaných stavebních a demoličních odpadů do zařízení určeného pro nakládání s daným druhem a kategorií odpadu</w:t>
        </w:r>
        <w:r w:rsidRPr="00541EA9">
          <w:rPr>
            <w:rFonts w:asciiTheme="minorHAnsi" w:hAnsiTheme="minorHAnsi" w:cstheme="minorHAnsi"/>
            <w:sz w:val="18"/>
            <w:szCs w:val="18"/>
          </w:rPr>
          <w:t xml:space="preserve"> dle § 15 odst. 2 písm. c) zákona č. 541/2020 Sb., o odpadech; </w:t>
        </w:r>
        <w:r w:rsidRPr="00541EA9">
          <w:rPr>
            <w:rFonts w:asciiTheme="minorHAnsi" w:hAnsiTheme="minorHAnsi" w:cstheme="minorHAnsi"/>
            <w:b/>
            <w:bCs/>
            <w:sz w:val="18"/>
            <w:szCs w:val="18"/>
          </w:rPr>
          <w:t>nebo doklad o převzetí odpadů od provozovatele zařízení dle § 17 odst. 1 písm. c) zákona č. 541/2020 Sb., o odpadech.</w:t>
        </w:r>
        <w:r w:rsidRPr="00541EA9">
          <w:rPr>
            <w:rFonts w:asciiTheme="minorHAnsi" w:hAnsiTheme="minorHAnsi" w:cstheme="minorHAnsi"/>
            <w:sz w:val="18"/>
            <w:szCs w:val="18"/>
          </w:rPr>
          <w:t xml:space="preserve"> Dokument prokazující naplnění plánu přípravy opětovného použití či recyklace stavebního a demoličního odpadu vzniklého na staveništi nebo jiných druhů materiálového využití bude sloužit jako příloha pro poskytovatele dotace. Pokud by došlo k odchylkám oproti plánu přípravy, je nutné tuto skutečnost popsat. Pokud ve výsledku nebylo připraveno k opětovnému použití minimálně stanovené množství, lze takovou odchylku odůvodnit jen dříve neodhalenými okolnostmi nezaviněnými zhotovitelem.</w:t>
        </w:r>
      </w:ins>
    </w:p>
    <w:p w14:paraId="7C500666" w14:textId="77777777" w:rsidR="00234CCA" w:rsidRPr="00541EA9" w:rsidRDefault="00234CCA" w:rsidP="00234CCA">
      <w:pPr>
        <w:ind w:left="709"/>
        <w:rPr>
          <w:ins w:id="340" w:author="a38bb83a@outlook.cz" w:date="2024-02-19T10:21:00Z"/>
          <w:rFonts w:asciiTheme="minorHAnsi" w:hAnsiTheme="minorHAnsi" w:cstheme="minorHAnsi"/>
          <w:color w:val="000000"/>
          <w:sz w:val="18"/>
          <w:szCs w:val="18"/>
        </w:rPr>
      </w:pPr>
    </w:p>
    <w:p w14:paraId="25126A4C" w14:textId="77777777" w:rsidR="00234CCA" w:rsidRPr="00541EA9" w:rsidRDefault="00234CCA" w:rsidP="00234CCA">
      <w:pPr>
        <w:ind w:left="709"/>
        <w:rPr>
          <w:ins w:id="341" w:author="a38bb83a@outlook.cz" w:date="2024-02-19T10:21:00Z"/>
          <w:rFonts w:asciiTheme="minorHAnsi" w:hAnsiTheme="minorHAnsi" w:cstheme="minorHAnsi"/>
          <w:sz w:val="18"/>
          <w:szCs w:val="18"/>
        </w:rPr>
      </w:pPr>
      <w:ins w:id="342" w:author="a38bb83a@outlook.cz" w:date="2024-02-19T10:21:00Z">
        <w:r w:rsidRPr="00541EA9">
          <w:rPr>
            <w:rFonts w:asciiTheme="minorHAnsi" w:hAnsiTheme="minorHAnsi" w:cstheme="minorHAnsi"/>
            <w:sz w:val="18"/>
            <w:szCs w:val="18"/>
          </w:rPr>
          <w:t>Evidence odpadů, včetně doložení způsobu odstranění odpadů bude předložena při kolaudaci stavby a na OŽP (odbor životního prostředí). Generální dodavatel zodpovídá za likvidaci veškerých odpadů v rámci realizace stavby.</w:t>
        </w:r>
      </w:ins>
    </w:p>
    <w:p w14:paraId="4E84A72C" w14:textId="77777777" w:rsidR="00234CCA" w:rsidRPr="00541EA9" w:rsidRDefault="00234CCA" w:rsidP="00234CCA">
      <w:pPr>
        <w:pStyle w:val="VJTCalibri11norzarvlevo"/>
        <w:ind w:left="709" w:firstLine="0"/>
        <w:rPr>
          <w:ins w:id="343" w:author="a38bb83a@outlook.cz" w:date="2024-02-19T10:21:00Z"/>
          <w:rFonts w:asciiTheme="minorHAnsi" w:hAnsiTheme="minorHAnsi" w:cstheme="minorHAnsi"/>
          <w:sz w:val="18"/>
          <w:szCs w:val="18"/>
        </w:rPr>
      </w:pPr>
    </w:p>
    <w:p w14:paraId="520E1A5A" w14:textId="77777777" w:rsidR="00234CCA" w:rsidRPr="00541EA9" w:rsidRDefault="00234CCA" w:rsidP="00234CCA">
      <w:pPr>
        <w:pStyle w:val="VJTCalibri11norzarvlevo"/>
        <w:ind w:left="709" w:firstLine="0"/>
        <w:rPr>
          <w:ins w:id="344" w:author="a38bb83a@outlook.cz" w:date="2024-02-19T10:21:00Z"/>
          <w:rFonts w:asciiTheme="minorHAnsi" w:hAnsiTheme="minorHAnsi" w:cstheme="minorHAnsi"/>
          <w:sz w:val="18"/>
          <w:szCs w:val="18"/>
        </w:rPr>
      </w:pPr>
      <w:ins w:id="345" w:author="a38bb83a@outlook.cz" w:date="2024-02-19T10:21:00Z">
        <w:r w:rsidRPr="00541EA9">
          <w:rPr>
            <w:rFonts w:asciiTheme="minorHAnsi" w:hAnsiTheme="minorHAnsi" w:cstheme="minorHAnsi"/>
            <w:sz w:val="18"/>
            <w:szCs w:val="18"/>
          </w:rPr>
          <w:lastRenderedPageBreak/>
          <w:t xml:space="preserve">V rámci stavebních prací bude kladen důraz na předcházení vzniku odpadů a zajištění přednostního využití odpadů, a to v následujícím pořadí jejich příprava k opětovnému použití, recyklace, jiné využití, včetně energetického využití, a není-li možné ani to, jejich odstranění. S odpady bude nakládáno v souladu s hierarchií odpadového hospodářství, tj. v souladu s </w:t>
        </w:r>
        <w:proofErr w:type="spellStart"/>
        <w:r w:rsidRPr="00541EA9">
          <w:rPr>
            <w:rFonts w:asciiTheme="minorHAnsi" w:hAnsiTheme="minorHAnsi" w:cstheme="minorHAnsi"/>
            <w:sz w:val="18"/>
            <w:szCs w:val="18"/>
          </w:rPr>
          <w:t>ust</w:t>
        </w:r>
        <w:proofErr w:type="spellEnd"/>
        <w:r w:rsidRPr="00541EA9">
          <w:rPr>
            <w:rFonts w:asciiTheme="minorHAnsi" w:hAnsiTheme="minorHAnsi" w:cstheme="minorHAnsi"/>
            <w:sz w:val="18"/>
            <w:szCs w:val="18"/>
          </w:rPr>
          <w:t xml:space="preserve">. § 3 zákona č. 541/2020 Sb., o odpadech (dále jen „zákon o odpadech“). Odpady budou zařazovány dle druhů a kategorií podle </w:t>
        </w:r>
        <w:proofErr w:type="spellStart"/>
        <w:r w:rsidRPr="00541EA9">
          <w:rPr>
            <w:rFonts w:asciiTheme="minorHAnsi" w:hAnsiTheme="minorHAnsi" w:cstheme="minorHAnsi"/>
            <w:sz w:val="18"/>
            <w:szCs w:val="18"/>
          </w:rPr>
          <w:t>ust</w:t>
        </w:r>
        <w:proofErr w:type="spellEnd"/>
        <w:r w:rsidRPr="00541EA9">
          <w:rPr>
            <w:rFonts w:asciiTheme="minorHAnsi" w:hAnsiTheme="minorHAnsi" w:cstheme="minorHAnsi"/>
            <w:sz w:val="18"/>
            <w:szCs w:val="18"/>
          </w:rPr>
          <w:t xml:space="preserve">. § 6 zákona o odpadech. </w:t>
        </w:r>
      </w:ins>
    </w:p>
    <w:p w14:paraId="0215C099" w14:textId="77777777" w:rsidR="00234CCA" w:rsidRPr="00541EA9" w:rsidRDefault="00234CCA" w:rsidP="00234CCA">
      <w:pPr>
        <w:pStyle w:val="VJTCalibri11norzarvlevo"/>
        <w:ind w:left="709" w:firstLine="0"/>
        <w:rPr>
          <w:ins w:id="346" w:author="a38bb83a@outlook.cz" w:date="2024-02-19T10:21:00Z"/>
          <w:rFonts w:asciiTheme="minorHAnsi" w:hAnsiTheme="minorHAnsi" w:cstheme="minorHAnsi"/>
          <w:sz w:val="18"/>
          <w:szCs w:val="18"/>
        </w:rPr>
      </w:pPr>
    </w:p>
    <w:p w14:paraId="178A4F27" w14:textId="77777777" w:rsidR="00234CCA" w:rsidRPr="00541EA9" w:rsidRDefault="00234CCA" w:rsidP="00234CCA">
      <w:pPr>
        <w:pStyle w:val="VJTCalibri11norzarvlevo"/>
        <w:ind w:left="709" w:firstLine="0"/>
        <w:rPr>
          <w:ins w:id="347" w:author="a38bb83a@outlook.cz" w:date="2024-02-19T10:21:00Z"/>
          <w:rFonts w:asciiTheme="minorHAnsi" w:hAnsiTheme="minorHAnsi" w:cstheme="minorHAnsi"/>
          <w:sz w:val="18"/>
          <w:szCs w:val="18"/>
        </w:rPr>
      </w:pPr>
      <w:ins w:id="348" w:author="a38bb83a@outlook.cz" w:date="2024-02-19T10:21:00Z">
        <w:r w:rsidRPr="00541EA9">
          <w:rPr>
            <w:rFonts w:asciiTheme="minorHAnsi" w:hAnsiTheme="minorHAnsi" w:cstheme="minorHAnsi"/>
            <w:sz w:val="18"/>
            <w:szCs w:val="18"/>
          </w:rPr>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541EA9">
          <w:rPr>
            <w:rFonts w:asciiTheme="minorHAnsi" w:hAnsiTheme="minorHAnsi" w:cstheme="minorHAnsi"/>
            <w:sz w:val="18"/>
            <w:szCs w:val="18"/>
          </w:rPr>
          <w:t>ust</w:t>
        </w:r>
        <w:proofErr w:type="spellEnd"/>
        <w:r w:rsidRPr="00541EA9">
          <w:rPr>
            <w:rFonts w:asciiTheme="minorHAnsi" w:hAnsiTheme="minorHAnsi" w:cstheme="minorHAnsi"/>
            <w:sz w:val="18"/>
            <w:szCs w:val="18"/>
          </w:rPr>
          <w:t>. § 16 odst. 3 zákona o odpadech do dopravního prostředku provozovatele takového zařízení. Původce odpadů je povinen dodržovat, mimo jiných povinností daných zákonem o odpadech, povinnosti uvedené v </w:t>
        </w:r>
        <w:proofErr w:type="spellStart"/>
        <w:r w:rsidRPr="00541EA9">
          <w:rPr>
            <w:rFonts w:asciiTheme="minorHAnsi" w:hAnsiTheme="minorHAnsi" w:cstheme="minorHAnsi"/>
            <w:sz w:val="18"/>
            <w:szCs w:val="18"/>
          </w:rPr>
          <w:t>ust</w:t>
        </w:r>
        <w:proofErr w:type="spellEnd"/>
        <w:r w:rsidRPr="00541EA9">
          <w:rPr>
            <w:rFonts w:asciiTheme="minorHAnsi" w:hAnsiTheme="minorHAnsi" w:cstheme="minorHAnsi"/>
            <w:sz w:val="18"/>
            <w:szCs w:val="18"/>
          </w:rPr>
          <w:t>. § 15 zákona o odpadech. S veškerými odpady bude nakládáno v souladu se zákonem o odpadech a v souladu s prováděcími právními předpisy (</w:t>
        </w:r>
        <w:proofErr w:type="spellStart"/>
        <w:r w:rsidRPr="00541EA9">
          <w:rPr>
            <w:rFonts w:asciiTheme="minorHAnsi" w:hAnsiTheme="minorHAnsi" w:cstheme="minorHAnsi"/>
            <w:sz w:val="18"/>
            <w:szCs w:val="18"/>
          </w:rPr>
          <w:t>vyhl</w:t>
        </w:r>
        <w:proofErr w:type="spellEnd"/>
        <w:r w:rsidRPr="00541EA9">
          <w:rPr>
            <w:rFonts w:asciiTheme="minorHAnsi" w:hAnsiTheme="minorHAnsi" w:cstheme="minorHAnsi"/>
            <w:sz w:val="18"/>
            <w:szCs w:val="18"/>
          </w:rPr>
          <w:t>. č. 8/2021 Sb., 273/2021 Sb.).</w:t>
        </w:r>
      </w:ins>
    </w:p>
    <w:p w14:paraId="164D9266" w14:textId="77777777" w:rsidR="00234CCA" w:rsidRPr="00242E73" w:rsidRDefault="00234CCA" w:rsidP="00503379">
      <w:pPr>
        <w:pStyle w:val="Zkladntext"/>
        <w:spacing w:after="0"/>
        <w:rPr>
          <w:rFonts w:ascii="Calibri" w:hAnsi="Calibri" w:cs="Calibri"/>
          <w:b/>
          <w:sz w:val="18"/>
          <w:lang w:val="cs-CZ"/>
        </w:rPr>
      </w:pPr>
    </w:p>
    <w:p w14:paraId="7744589E" w14:textId="77777777" w:rsidR="00A35C45" w:rsidRPr="00242E73" w:rsidRDefault="00A35C45" w:rsidP="00D97DB0">
      <w:pPr>
        <w:pStyle w:val="Zkladntext"/>
        <w:spacing w:after="0"/>
        <w:ind w:left="709"/>
        <w:rPr>
          <w:rFonts w:ascii="Calibri" w:hAnsi="Calibri" w:cs="Calibri"/>
          <w:b/>
          <w:sz w:val="18"/>
          <w:lang w:val="cs-CZ"/>
        </w:rPr>
      </w:pPr>
      <w:r w:rsidRPr="00242E73">
        <w:rPr>
          <w:rFonts w:ascii="Calibri" w:hAnsi="Calibri" w:cs="Calibri"/>
          <w:b/>
          <w:sz w:val="18"/>
        </w:rPr>
        <w:t>Třída energetické náročnosti budov</w:t>
      </w:r>
    </w:p>
    <w:p w14:paraId="7744589F" w14:textId="77777777" w:rsidR="00C85EAB" w:rsidRPr="00242E73" w:rsidRDefault="00A35C45" w:rsidP="00D97DB0">
      <w:pPr>
        <w:pStyle w:val="TMSVLnormZarVlevo"/>
        <w:ind w:left="709"/>
        <w:jc w:val="both"/>
        <w:rPr>
          <w:rFonts w:ascii="Calibri" w:hAnsi="Calibri" w:cs="Calibri"/>
          <w:b/>
          <w:sz w:val="18"/>
        </w:rPr>
      </w:pPr>
      <w:r w:rsidRPr="00242E73">
        <w:rPr>
          <w:rFonts w:ascii="Calibri" w:hAnsi="Calibri" w:cs="Calibri"/>
          <w:sz w:val="18"/>
        </w:rPr>
        <w:t>Vzhledem k poměru záměru – neřešeno.</w:t>
      </w:r>
      <w:r w:rsidRPr="00242E73">
        <w:rPr>
          <w:rFonts w:ascii="Calibri" w:hAnsi="Calibri" w:cs="Calibri"/>
          <w:b/>
          <w:sz w:val="18"/>
        </w:rPr>
        <w:t xml:space="preserve"> </w:t>
      </w:r>
    </w:p>
    <w:p w14:paraId="774458A0" w14:textId="77777777" w:rsidR="00D77E54" w:rsidRPr="00242E73" w:rsidRDefault="00D77E54" w:rsidP="00D97DB0">
      <w:pPr>
        <w:pStyle w:val="TMSVLnormZarVlevo"/>
        <w:ind w:left="709"/>
        <w:jc w:val="both"/>
        <w:rPr>
          <w:rFonts w:ascii="Calibri" w:hAnsi="Calibri" w:cs="Calibri"/>
          <w:sz w:val="18"/>
        </w:rPr>
      </w:pPr>
    </w:p>
    <w:p w14:paraId="774458A1" w14:textId="77777777" w:rsidR="00D77E54" w:rsidRPr="00242E73" w:rsidRDefault="004167D5" w:rsidP="00D77E54">
      <w:pPr>
        <w:pStyle w:val="VJTCalibrinadpis11Tun"/>
        <w:tabs>
          <w:tab w:val="clear" w:pos="1134"/>
          <w:tab w:val="clear" w:pos="1418"/>
        </w:tabs>
        <w:spacing w:before="0" w:after="0"/>
        <w:ind w:left="709"/>
        <w:jc w:val="both"/>
        <w:rPr>
          <w:sz w:val="18"/>
        </w:rPr>
      </w:pPr>
      <w:r w:rsidRPr="00242E73">
        <w:rPr>
          <w:sz w:val="18"/>
        </w:rPr>
        <w:t>základní předpoklady výstavby (časové údaje o realizaci stavby, členění na etapy)</w:t>
      </w:r>
    </w:p>
    <w:p w14:paraId="774458A2" w14:textId="77777777" w:rsidR="004167D5" w:rsidRPr="00242E73" w:rsidRDefault="00887209" w:rsidP="00D77E54">
      <w:pPr>
        <w:pStyle w:val="VJTCalibrinadpis11Tun"/>
        <w:numPr>
          <w:ilvl w:val="0"/>
          <w:numId w:val="0"/>
        </w:numPr>
        <w:tabs>
          <w:tab w:val="clear" w:pos="1134"/>
          <w:tab w:val="clear" w:pos="1418"/>
        </w:tabs>
        <w:spacing w:before="0" w:after="0"/>
        <w:ind w:left="709"/>
        <w:jc w:val="both"/>
        <w:rPr>
          <w:b w:val="0"/>
          <w:sz w:val="18"/>
        </w:rPr>
      </w:pPr>
      <w:r w:rsidRPr="00242E73">
        <w:rPr>
          <w:b w:val="0"/>
          <w:sz w:val="18"/>
        </w:rPr>
        <w:t>Předpokládané zahájení výstavby</w:t>
      </w:r>
      <w:r w:rsidR="00780F07">
        <w:rPr>
          <w:b w:val="0"/>
          <w:sz w:val="18"/>
        </w:rPr>
        <w:t>. Stavba se předpokládá realizovat v jedné etapě.</w:t>
      </w:r>
    </w:p>
    <w:p w14:paraId="774458A3" w14:textId="2C30E212" w:rsidR="004167D5" w:rsidRPr="00780F07" w:rsidRDefault="00D77E54" w:rsidP="00D77E54">
      <w:pPr>
        <w:pStyle w:val="VJTCalibrizarvlevo11"/>
        <w:ind w:left="0"/>
        <w:jc w:val="both"/>
        <w:rPr>
          <w:sz w:val="18"/>
        </w:rPr>
      </w:pPr>
      <w:r w:rsidRPr="00242E73">
        <w:rPr>
          <w:sz w:val="18"/>
        </w:rPr>
        <w:tab/>
      </w:r>
      <w:r w:rsidR="0076600A" w:rsidRPr="00780F07">
        <w:rPr>
          <w:sz w:val="18"/>
        </w:rPr>
        <w:t>září</w:t>
      </w:r>
      <w:r w:rsidR="00887209" w:rsidRPr="00780F07">
        <w:rPr>
          <w:sz w:val="18"/>
        </w:rPr>
        <w:t xml:space="preserve"> </w:t>
      </w:r>
      <w:r w:rsidR="00E320E6">
        <w:rPr>
          <w:sz w:val="18"/>
        </w:rPr>
        <w:t>2024</w:t>
      </w:r>
    </w:p>
    <w:p w14:paraId="774458A4" w14:textId="77777777" w:rsidR="004167D5" w:rsidRPr="00780F07" w:rsidRDefault="004167D5" w:rsidP="00D77E54">
      <w:pPr>
        <w:pStyle w:val="VJTCalibri11norzarvlevo"/>
        <w:ind w:left="709" w:firstLine="0"/>
        <w:rPr>
          <w:sz w:val="18"/>
        </w:rPr>
      </w:pPr>
      <w:r w:rsidRPr="00780F07">
        <w:rPr>
          <w:sz w:val="18"/>
        </w:rPr>
        <w:t xml:space="preserve">Předpokládaný lhůta výstavby </w:t>
      </w:r>
      <w:r w:rsidR="00887209" w:rsidRPr="00780F07">
        <w:rPr>
          <w:sz w:val="18"/>
        </w:rPr>
        <w:t>6</w:t>
      </w:r>
      <w:r w:rsidRPr="00780F07">
        <w:rPr>
          <w:sz w:val="18"/>
        </w:rPr>
        <w:t xml:space="preserve"> měsíců od zahájení stavby</w:t>
      </w:r>
    </w:p>
    <w:p w14:paraId="774458A5" w14:textId="77777777" w:rsidR="004167D5" w:rsidRPr="0076600A" w:rsidRDefault="00D77E54" w:rsidP="00780F07">
      <w:pPr>
        <w:pStyle w:val="VJTCalibrizarvlevo11"/>
        <w:ind w:left="0"/>
        <w:jc w:val="both"/>
        <w:rPr>
          <w:color w:val="FF0000"/>
          <w:sz w:val="18"/>
        </w:rPr>
      </w:pPr>
      <w:r w:rsidRPr="0076600A">
        <w:rPr>
          <w:color w:val="FF0000"/>
          <w:sz w:val="18"/>
        </w:rPr>
        <w:tab/>
      </w:r>
    </w:p>
    <w:p w14:paraId="774458A6" w14:textId="77777777" w:rsidR="00D77E54" w:rsidRPr="00780F07" w:rsidRDefault="00D77E54" w:rsidP="00D77E54">
      <w:pPr>
        <w:pStyle w:val="VJTCalibri11norzarvlevo"/>
        <w:ind w:left="709" w:firstLine="0"/>
        <w:rPr>
          <w:sz w:val="18"/>
        </w:rPr>
      </w:pPr>
    </w:p>
    <w:p w14:paraId="774458A7" w14:textId="77777777" w:rsidR="004167D5" w:rsidRPr="00780F07" w:rsidRDefault="004167D5" w:rsidP="00D77E54">
      <w:pPr>
        <w:pStyle w:val="VJTCalibrinadpis11Tun"/>
        <w:numPr>
          <w:ilvl w:val="0"/>
          <w:numId w:val="15"/>
        </w:numPr>
        <w:tabs>
          <w:tab w:val="clear" w:pos="1134"/>
          <w:tab w:val="clear" w:pos="1418"/>
        </w:tabs>
        <w:spacing w:before="0" w:after="0"/>
        <w:ind w:left="709"/>
        <w:contextualSpacing w:val="0"/>
        <w:jc w:val="both"/>
        <w:rPr>
          <w:sz w:val="18"/>
        </w:rPr>
      </w:pPr>
      <w:r w:rsidRPr="00780F07">
        <w:rPr>
          <w:sz w:val="18"/>
        </w:rPr>
        <w:t>orientační náklady stavby</w:t>
      </w:r>
    </w:p>
    <w:p w14:paraId="774458A8" w14:textId="77777777" w:rsidR="009A138C" w:rsidRPr="00780F07" w:rsidRDefault="004167D5" w:rsidP="00D77E54">
      <w:pPr>
        <w:pStyle w:val="VJTCalibri11norzarvlevo"/>
        <w:ind w:left="709" w:firstLine="0"/>
        <w:rPr>
          <w:sz w:val="18"/>
        </w:rPr>
      </w:pPr>
      <w:r w:rsidRPr="00780F07">
        <w:rPr>
          <w:sz w:val="18"/>
        </w:rPr>
        <w:t>Před</w:t>
      </w:r>
      <w:r w:rsidR="00AD4C03" w:rsidRPr="00780F07">
        <w:rPr>
          <w:sz w:val="18"/>
        </w:rPr>
        <w:t xml:space="preserve">pokládaný náklad stavby je cca </w:t>
      </w:r>
      <w:r w:rsidR="00780F07" w:rsidRPr="00780F07">
        <w:rPr>
          <w:sz w:val="18"/>
        </w:rPr>
        <w:t>15</w:t>
      </w:r>
      <w:r w:rsidRPr="00780F07">
        <w:rPr>
          <w:sz w:val="18"/>
        </w:rPr>
        <w:t xml:space="preserve"> mil. Kč</w:t>
      </w:r>
    </w:p>
    <w:p w14:paraId="774458A9" w14:textId="77777777" w:rsidR="00D97DB0" w:rsidRPr="00242E73" w:rsidRDefault="00D97DB0" w:rsidP="00503379">
      <w:pPr>
        <w:pStyle w:val="VJTCalibri11norzarvlevo"/>
        <w:rPr>
          <w:sz w:val="18"/>
        </w:rPr>
      </w:pPr>
    </w:p>
    <w:p w14:paraId="774458AA" w14:textId="77777777" w:rsidR="00F93804" w:rsidRPr="00242E73" w:rsidRDefault="00706BE0" w:rsidP="00D77E54">
      <w:pPr>
        <w:pStyle w:val="VJTCalibrinadpis12Tun"/>
        <w:tabs>
          <w:tab w:val="clear" w:pos="1134"/>
        </w:tabs>
        <w:spacing w:before="0" w:line="240" w:lineRule="auto"/>
        <w:ind w:left="709" w:hanging="709"/>
        <w:jc w:val="both"/>
        <w:rPr>
          <w:sz w:val="18"/>
        </w:rPr>
      </w:pPr>
      <w:r w:rsidRPr="00242E73">
        <w:rPr>
          <w:sz w:val="18"/>
        </w:rPr>
        <w:t>Celkové urbanistické a architektonické řešení</w:t>
      </w:r>
    </w:p>
    <w:p w14:paraId="774458AB" w14:textId="77777777" w:rsidR="00173204" w:rsidRPr="00242E73" w:rsidRDefault="00173204" w:rsidP="00173204">
      <w:pPr>
        <w:pStyle w:val="VJTCalibrinadpis12Tun"/>
        <w:numPr>
          <w:ilvl w:val="0"/>
          <w:numId w:val="0"/>
        </w:numPr>
        <w:tabs>
          <w:tab w:val="clear" w:pos="1134"/>
        </w:tabs>
        <w:spacing w:before="0" w:line="240" w:lineRule="auto"/>
        <w:ind w:left="709"/>
        <w:jc w:val="both"/>
        <w:rPr>
          <w:sz w:val="18"/>
        </w:rPr>
      </w:pPr>
    </w:p>
    <w:p w14:paraId="774458AC" w14:textId="77777777" w:rsidR="000D1BF5" w:rsidRPr="00242E73" w:rsidRDefault="005C404F" w:rsidP="00173204">
      <w:pPr>
        <w:pStyle w:val="VJTCalibrinadpis11Tun"/>
        <w:numPr>
          <w:ilvl w:val="0"/>
          <w:numId w:val="7"/>
        </w:numPr>
        <w:tabs>
          <w:tab w:val="clear" w:pos="1134"/>
          <w:tab w:val="clear" w:pos="1418"/>
        </w:tabs>
        <w:spacing w:before="0" w:after="0"/>
        <w:jc w:val="both"/>
        <w:rPr>
          <w:sz w:val="18"/>
        </w:rPr>
      </w:pPr>
      <w:r w:rsidRPr="00242E73">
        <w:rPr>
          <w:sz w:val="18"/>
        </w:rPr>
        <w:t>urbanismus – územní</w:t>
      </w:r>
      <w:r w:rsidR="00706BE0" w:rsidRPr="00242E73">
        <w:rPr>
          <w:sz w:val="18"/>
        </w:rPr>
        <w:t xml:space="preserve"> regulace</w:t>
      </w:r>
      <w:r w:rsidR="009A138C" w:rsidRPr="00242E73">
        <w:rPr>
          <w:sz w:val="18"/>
        </w:rPr>
        <w:t>, kompozice prostorového řešení</w:t>
      </w:r>
    </w:p>
    <w:p w14:paraId="774458AD" w14:textId="77777777" w:rsidR="000D1BF5" w:rsidRDefault="000D1BF5" w:rsidP="00173204">
      <w:pPr>
        <w:pStyle w:val="Zkladntext"/>
        <w:spacing w:after="0"/>
        <w:ind w:left="709"/>
        <w:rPr>
          <w:rFonts w:ascii="Calibri" w:hAnsi="Calibri" w:cs="Calibri"/>
          <w:sz w:val="18"/>
          <w:lang w:val="cs-CZ"/>
        </w:rPr>
      </w:pPr>
      <w:r w:rsidRPr="00242E73">
        <w:rPr>
          <w:rFonts w:ascii="Calibri" w:hAnsi="Calibri" w:cs="Calibri"/>
          <w:sz w:val="18"/>
        </w:rPr>
        <w:t xml:space="preserve">Navržené </w:t>
      </w:r>
      <w:r w:rsidR="0076600A">
        <w:rPr>
          <w:rFonts w:ascii="Calibri" w:hAnsi="Calibri" w:cs="Calibri"/>
          <w:sz w:val="18"/>
          <w:lang w:val="cs-CZ"/>
        </w:rPr>
        <w:t>zastřešení atria</w:t>
      </w:r>
      <w:r w:rsidRPr="00242E73">
        <w:rPr>
          <w:rFonts w:ascii="Calibri" w:hAnsi="Calibri" w:cs="Calibri"/>
          <w:sz w:val="18"/>
        </w:rPr>
        <w:t xml:space="preserve"> respektuj</w:t>
      </w:r>
      <w:r w:rsidR="0076600A">
        <w:rPr>
          <w:rFonts w:ascii="Calibri" w:hAnsi="Calibri" w:cs="Calibri"/>
          <w:sz w:val="18"/>
          <w:lang w:val="cs-CZ"/>
        </w:rPr>
        <w:t>e</w:t>
      </w:r>
      <w:r w:rsidRPr="00242E73">
        <w:rPr>
          <w:rFonts w:ascii="Calibri" w:hAnsi="Calibri" w:cs="Calibri"/>
          <w:sz w:val="18"/>
        </w:rPr>
        <w:t xml:space="preserve"> původní tvar objektu a j</w:t>
      </w:r>
      <w:r w:rsidR="0076600A">
        <w:rPr>
          <w:rFonts w:ascii="Calibri" w:hAnsi="Calibri" w:cs="Calibri"/>
          <w:sz w:val="18"/>
          <w:lang w:val="cs-CZ"/>
        </w:rPr>
        <w:t>e</w:t>
      </w:r>
      <w:r w:rsidRPr="00242E73">
        <w:rPr>
          <w:rFonts w:ascii="Calibri" w:hAnsi="Calibri" w:cs="Calibri"/>
          <w:sz w:val="18"/>
        </w:rPr>
        <w:t xml:space="preserve"> v souladu s územně regulačním plánem.</w:t>
      </w:r>
      <w:r w:rsidRPr="00242E73">
        <w:rPr>
          <w:rFonts w:ascii="Calibri" w:hAnsi="Calibri" w:cs="Calibri"/>
          <w:sz w:val="18"/>
          <w:lang w:val="cs-CZ"/>
        </w:rPr>
        <w:t xml:space="preserve"> Jedná se o stavební úpravy </w:t>
      </w:r>
      <w:r w:rsidR="0076600A">
        <w:rPr>
          <w:rFonts w:ascii="Calibri" w:hAnsi="Calibri" w:cs="Calibri"/>
          <w:sz w:val="18"/>
          <w:lang w:val="cs-CZ"/>
        </w:rPr>
        <w:t>ve dvoře</w:t>
      </w:r>
      <w:r w:rsidRPr="00242E73">
        <w:rPr>
          <w:rFonts w:ascii="Calibri" w:hAnsi="Calibri" w:cs="Calibri"/>
          <w:sz w:val="18"/>
          <w:lang w:val="cs-CZ"/>
        </w:rPr>
        <w:t xml:space="preserve"> objektu. </w:t>
      </w:r>
    </w:p>
    <w:p w14:paraId="774458AE" w14:textId="77777777" w:rsidR="008479AD" w:rsidRDefault="008479AD" w:rsidP="00173204">
      <w:pPr>
        <w:pStyle w:val="Zkladntext"/>
        <w:spacing w:after="0"/>
        <w:ind w:left="709"/>
        <w:rPr>
          <w:rFonts w:ascii="Calibri" w:hAnsi="Calibri" w:cs="Calibri"/>
          <w:sz w:val="18"/>
          <w:lang w:val="cs-CZ"/>
        </w:rPr>
      </w:pPr>
      <w:r>
        <w:rPr>
          <w:rFonts w:ascii="Calibri" w:hAnsi="Calibri" w:cs="Calibri"/>
          <w:sz w:val="18"/>
          <w:lang w:val="cs-CZ"/>
        </w:rPr>
        <w:t>Zastřešené atrium je v </w:t>
      </w:r>
      <w:r w:rsidR="000E4A90">
        <w:rPr>
          <w:rFonts w:ascii="Calibri" w:hAnsi="Calibri" w:cs="Calibri"/>
          <w:sz w:val="18"/>
          <w:lang w:val="cs-CZ"/>
        </w:rPr>
        <w:t>úrovni</w:t>
      </w:r>
      <w:r>
        <w:rPr>
          <w:rFonts w:ascii="Calibri" w:hAnsi="Calibri" w:cs="Calibri"/>
          <w:sz w:val="18"/>
          <w:lang w:val="cs-CZ"/>
        </w:rPr>
        <w:t xml:space="preserve"> 2. nadzemního podlaží nad částí garáží v 1.NP.</w:t>
      </w:r>
      <w:r w:rsidR="000E1A4F">
        <w:rPr>
          <w:rFonts w:ascii="Calibri" w:hAnsi="Calibri" w:cs="Calibri"/>
          <w:sz w:val="18"/>
          <w:lang w:val="cs-CZ"/>
        </w:rPr>
        <w:t xml:space="preserve"> Pochozí střecha atria je v </w:t>
      </w:r>
      <w:r w:rsidR="005C3E1F">
        <w:rPr>
          <w:rFonts w:ascii="Calibri" w:hAnsi="Calibri" w:cs="Calibri"/>
          <w:sz w:val="18"/>
          <w:lang w:val="cs-CZ"/>
        </w:rPr>
        <w:t>úrovní</w:t>
      </w:r>
      <w:r w:rsidR="000E1A4F">
        <w:rPr>
          <w:rFonts w:ascii="Calibri" w:hAnsi="Calibri" w:cs="Calibri"/>
          <w:sz w:val="18"/>
          <w:lang w:val="cs-CZ"/>
        </w:rPr>
        <w:t xml:space="preserve"> 3.NP</w:t>
      </w:r>
    </w:p>
    <w:p w14:paraId="774458AF" w14:textId="77777777" w:rsidR="008479AD" w:rsidRPr="00242E73" w:rsidRDefault="008479AD" w:rsidP="00173204">
      <w:pPr>
        <w:pStyle w:val="Zkladntext"/>
        <w:spacing w:after="0"/>
        <w:ind w:left="709"/>
        <w:rPr>
          <w:rFonts w:ascii="Calibri" w:hAnsi="Calibri" w:cs="Calibri"/>
          <w:sz w:val="18"/>
          <w:lang w:val="cs-CZ"/>
        </w:rPr>
      </w:pPr>
    </w:p>
    <w:p w14:paraId="774458B0" w14:textId="77777777" w:rsidR="00173204" w:rsidRPr="00242E73" w:rsidRDefault="00173204" w:rsidP="00173204">
      <w:pPr>
        <w:pStyle w:val="Zkladntext"/>
        <w:spacing w:after="0"/>
        <w:ind w:left="709"/>
        <w:rPr>
          <w:rFonts w:ascii="Calibri" w:hAnsi="Calibri" w:cs="Calibri"/>
          <w:sz w:val="18"/>
          <w:lang w:val="cs-CZ"/>
        </w:rPr>
      </w:pPr>
    </w:p>
    <w:p w14:paraId="774458B1" w14:textId="77777777" w:rsidR="000D1BF5" w:rsidRPr="00242E73" w:rsidRDefault="00706BE0" w:rsidP="00173204">
      <w:pPr>
        <w:pStyle w:val="VJTCalibrinadpis11Tun"/>
        <w:numPr>
          <w:ilvl w:val="0"/>
          <w:numId w:val="20"/>
        </w:numPr>
        <w:tabs>
          <w:tab w:val="clear" w:pos="1134"/>
          <w:tab w:val="clear" w:pos="1418"/>
        </w:tabs>
        <w:spacing w:before="0" w:after="0"/>
        <w:jc w:val="both"/>
        <w:rPr>
          <w:sz w:val="18"/>
        </w:rPr>
      </w:pPr>
      <w:r w:rsidRPr="00242E73">
        <w:rPr>
          <w:sz w:val="18"/>
        </w:rPr>
        <w:t xml:space="preserve">architektonické </w:t>
      </w:r>
      <w:r w:rsidR="000F5335" w:rsidRPr="00242E73">
        <w:rPr>
          <w:sz w:val="18"/>
        </w:rPr>
        <w:t>řešení – kompozice</w:t>
      </w:r>
      <w:r w:rsidRPr="00242E73">
        <w:rPr>
          <w:sz w:val="18"/>
        </w:rPr>
        <w:t xml:space="preserve"> tvarového řešení, materiálové a barevné řešení</w:t>
      </w:r>
    </w:p>
    <w:p w14:paraId="774458B2" w14:textId="77777777" w:rsidR="00864832" w:rsidRDefault="00864832" w:rsidP="00173204">
      <w:pPr>
        <w:pStyle w:val="Zkladntext"/>
        <w:spacing w:after="0"/>
        <w:ind w:left="709"/>
        <w:rPr>
          <w:rFonts w:ascii="Calibri" w:hAnsi="Calibri" w:cs="Calibri"/>
          <w:sz w:val="18"/>
          <w:lang w:val="cs-CZ"/>
        </w:rPr>
      </w:pPr>
    </w:p>
    <w:p w14:paraId="774458B3" w14:textId="77777777" w:rsidR="00864832" w:rsidRDefault="00864832" w:rsidP="00864832">
      <w:pPr>
        <w:pStyle w:val="Zkladntext"/>
        <w:spacing w:after="0"/>
        <w:ind w:left="709"/>
        <w:rPr>
          <w:rFonts w:ascii="Calibri" w:hAnsi="Calibri" w:cs="Calibri"/>
          <w:b/>
          <w:sz w:val="18"/>
          <w:lang w:val="cs-CZ"/>
        </w:rPr>
      </w:pPr>
      <w:r w:rsidRPr="00242E73">
        <w:rPr>
          <w:rFonts w:ascii="Calibri" w:hAnsi="Calibri" w:cs="Calibri"/>
          <w:b/>
          <w:sz w:val="18"/>
        </w:rPr>
        <w:t>Stávající stav</w:t>
      </w:r>
      <w:r>
        <w:rPr>
          <w:rFonts w:ascii="Calibri" w:hAnsi="Calibri" w:cs="Calibri"/>
          <w:b/>
          <w:sz w:val="18"/>
          <w:lang w:val="cs-CZ"/>
        </w:rPr>
        <w:t xml:space="preserve"> – historická budova Slezské univerzity</w:t>
      </w:r>
    </w:p>
    <w:p w14:paraId="774458B4" w14:textId="77777777" w:rsidR="00864832" w:rsidRPr="005C404F" w:rsidRDefault="00864832" w:rsidP="00864832">
      <w:pPr>
        <w:pStyle w:val="Zkladntext"/>
        <w:ind w:left="709"/>
        <w:rPr>
          <w:rFonts w:ascii="Calibri" w:hAnsi="Calibri" w:cs="Calibri"/>
          <w:sz w:val="18"/>
          <w:lang w:val="cs-CZ"/>
        </w:rPr>
      </w:pPr>
      <w:r w:rsidRPr="005C404F">
        <w:rPr>
          <w:rFonts w:ascii="Calibri" w:hAnsi="Calibri" w:cs="Calibri"/>
          <w:sz w:val="18"/>
          <w:lang w:val="cs-CZ"/>
        </w:rPr>
        <w:t xml:space="preserve">Objekt je neoklasicistní čtyřpodlažní stavba, realizovaná dle plánů technického oddělení zemské vlády slezské, s dlouhým průčelím a krátkými bočními trakty. Objekt je zastřešen sedlovou střechou, v rozích a ve středu jsou střechy s mansardami. Krytina je z betonových alpských tašek </w:t>
      </w:r>
      <w:proofErr w:type="spellStart"/>
      <w:r w:rsidRPr="005C404F">
        <w:rPr>
          <w:rFonts w:ascii="Calibri" w:hAnsi="Calibri" w:cs="Calibri"/>
          <w:sz w:val="18"/>
          <w:lang w:val="cs-CZ"/>
        </w:rPr>
        <w:t>Bramac</w:t>
      </w:r>
      <w:proofErr w:type="spellEnd"/>
      <w:r w:rsidRPr="005C404F">
        <w:rPr>
          <w:rFonts w:ascii="Calibri" w:hAnsi="Calibri" w:cs="Calibri"/>
          <w:sz w:val="18"/>
          <w:lang w:val="cs-CZ"/>
        </w:rPr>
        <w:t xml:space="preserve"> cihlově červené barvy (povrch-granulovaný s povrchovou úpravou). Fasáda budovy je horizontálně členěna </w:t>
      </w:r>
      <w:proofErr w:type="spellStart"/>
      <w:r w:rsidRPr="005C404F">
        <w:rPr>
          <w:rFonts w:ascii="Calibri" w:hAnsi="Calibri" w:cs="Calibri"/>
          <w:sz w:val="18"/>
          <w:lang w:val="cs-CZ"/>
        </w:rPr>
        <w:t>dvěmi</w:t>
      </w:r>
      <w:proofErr w:type="spellEnd"/>
      <w:r w:rsidRPr="005C404F">
        <w:rPr>
          <w:rFonts w:ascii="Calibri" w:hAnsi="Calibri" w:cs="Calibri"/>
          <w:sz w:val="18"/>
          <w:lang w:val="cs-CZ"/>
        </w:rPr>
        <w:t xml:space="preserve"> hlavními kordonovými římsami v úrovni stropu nad 1. NP a 2.NP, dále menší římsou v úrovni okenního parapetu (balustrové parapety) ve 3.NP a korunní římsou v úrovni stropu nad 4.NP. Fasáda 2.NP je členěna bosáží. Nad okny 3.NP jsou okenní římsy (frontony). Nad rizality jsou vikýře a balustrové parapety, zvýrazňující exteriér. Sokl je z čelní strany budovy tvořen obkladem z pískovce, u hlavního vstupu obkladem z žuly. Sochařskou a štukatérskou výzdobu provedl vídeňský sochař prof. A. </w:t>
      </w:r>
      <w:proofErr w:type="spellStart"/>
      <w:r w:rsidRPr="005C404F">
        <w:rPr>
          <w:rFonts w:ascii="Calibri" w:hAnsi="Calibri" w:cs="Calibri"/>
          <w:sz w:val="18"/>
          <w:lang w:val="cs-CZ"/>
        </w:rPr>
        <w:t>Brenek</w:t>
      </w:r>
      <w:proofErr w:type="spellEnd"/>
      <w:r w:rsidRPr="005C404F">
        <w:rPr>
          <w:rFonts w:ascii="Calibri" w:hAnsi="Calibri" w:cs="Calibri"/>
          <w:sz w:val="18"/>
          <w:lang w:val="cs-CZ"/>
        </w:rPr>
        <w:t>.</w:t>
      </w:r>
      <w:r>
        <w:rPr>
          <w:rFonts w:ascii="Calibri" w:hAnsi="Calibri" w:cs="Calibri"/>
          <w:sz w:val="18"/>
          <w:lang w:val="cs-CZ"/>
        </w:rPr>
        <w:t xml:space="preserve"> </w:t>
      </w:r>
      <w:r w:rsidRPr="005C404F">
        <w:rPr>
          <w:rFonts w:ascii="Calibri" w:hAnsi="Calibri" w:cs="Calibri"/>
          <w:sz w:val="18"/>
          <w:lang w:val="cs-CZ"/>
        </w:rPr>
        <w:t xml:space="preserve">Půdorys objektu je tvaru </w:t>
      </w:r>
      <w:proofErr w:type="gramStart"/>
      <w:r w:rsidRPr="005C404F">
        <w:rPr>
          <w:rFonts w:ascii="Calibri" w:hAnsi="Calibri" w:cs="Calibri"/>
          <w:sz w:val="18"/>
          <w:lang w:val="cs-CZ"/>
        </w:rPr>
        <w:t>U - na</w:t>
      </w:r>
      <w:proofErr w:type="gramEnd"/>
      <w:r w:rsidRPr="005C404F">
        <w:rPr>
          <w:rFonts w:ascii="Calibri" w:hAnsi="Calibri" w:cs="Calibri"/>
          <w:sz w:val="18"/>
          <w:lang w:val="cs-CZ"/>
        </w:rPr>
        <w:t xml:space="preserve"> střední část navazují dvě boční křídla. Ve střední části je situováno tříramenné schodiště – tento prostor je vysunut do dvora. V tomto prostoru je rovněž situováno hygienické zázemí. Konce obou křídel jsou uzavřeny schodišťovým a hygienickým prostorem. Ve dvoře byly provedeny přístavby výtahových šachet. Fasáda je horizontálně členěna římsami a vertikálně sloupovím. Ve střeše jsou provedeny vikýře.</w:t>
      </w:r>
    </w:p>
    <w:p w14:paraId="774458B5" w14:textId="77777777" w:rsidR="00864832" w:rsidRDefault="00864832" w:rsidP="00864832">
      <w:pPr>
        <w:ind w:left="709"/>
        <w:rPr>
          <w:rFonts w:ascii="Calibri" w:hAnsi="Calibri" w:cs="Calibri"/>
          <w:sz w:val="18"/>
        </w:rPr>
      </w:pPr>
    </w:p>
    <w:p w14:paraId="774458B6" w14:textId="77777777" w:rsidR="00864832" w:rsidRPr="00864832" w:rsidRDefault="00864832" w:rsidP="00864832">
      <w:pPr>
        <w:ind w:left="709"/>
        <w:jc w:val="left"/>
        <w:rPr>
          <w:rFonts w:ascii="Calibri" w:hAnsi="Calibri" w:cs="Calibri"/>
          <w:sz w:val="18"/>
        </w:rPr>
      </w:pPr>
      <w:r w:rsidRPr="00864832">
        <w:rPr>
          <w:rFonts w:ascii="Calibri" w:hAnsi="Calibri" w:cs="Calibri"/>
          <w:b/>
          <w:sz w:val="18"/>
        </w:rPr>
        <w:t>Stávající stav – univerzitní knihovna</w:t>
      </w:r>
      <w:r>
        <w:rPr>
          <w:rFonts w:ascii="Calibri" w:hAnsi="Calibri" w:cs="Calibri"/>
          <w:sz w:val="18"/>
        </w:rPr>
        <w:br/>
      </w:r>
      <w:r>
        <w:rPr>
          <w:rFonts w:ascii="Calibri" w:hAnsi="Calibri" w:cs="Calibri"/>
          <w:sz w:val="18"/>
        </w:rPr>
        <w:br/>
      </w:r>
      <w:r w:rsidRPr="00864832">
        <w:rPr>
          <w:rFonts w:ascii="Calibri" w:hAnsi="Calibri" w:cs="Calibri"/>
          <w:sz w:val="18"/>
        </w:rPr>
        <w:t xml:space="preserve">Přístavba je umístěná ve vnitrobloku stávající budovy, se kterou je propojena spojovacími krčky ve druhém a třetím podlaží. Budova přístavby vytváří uzavřenou strukturu, která, se ke stávající budově vymezuje. Tím ale vzniká přehledné oddělení starého od nového a vzájemná komunikace těchto přístupů. Přístavba obsahuje v přízemí vstupní halu s nástupem jak do knihovny, tak do školy a zázemí knihovny v podobě depozitáře a kanceláří knihovny. Ve 2.np se na celém patře nachází volný výběr knihovny a </w:t>
      </w:r>
      <w:proofErr w:type="spellStart"/>
      <w:r w:rsidRPr="00864832">
        <w:rPr>
          <w:rFonts w:ascii="Calibri" w:hAnsi="Calibri" w:cs="Calibri"/>
          <w:sz w:val="18"/>
        </w:rPr>
        <w:t>předprostor</w:t>
      </w:r>
      <w:proofErr w:type="spellEnd"/>
      <w:r w:rsidRPr="00864832">
        <w:rPr>
          <w:rFonts w:ascii="Calibri" w:hAnsi="Calibri" w:cs="Calibri"/>
          <w:sz w:val="18"/>
        </w:rPr>
        <w:t xml:space="preserve"> knihovny s propojením pomocí krčku se stávající budovou školy. Ve 3.np se nachází v přímé vazbě na knihovnu – galerie se studovnou a také zcela oddělené dvě posluchárny pro 190 posluchačů, každá s vlastním sociálním zázemím. Tyto posluchárny jsou navázány na 3.np stávající školy v místě stávajícího výtahu.</w:t>
      </w:r>
    </w:p>
    <w:p w14:paraId="774458B7" w14:textId="77777777" w:rsidR="00864832" w:rsidRDefault="00864832" w:rsidP="00864832">
      <w:pPr>
        <w:ind w:left="709"/>
        <w:rPr>
          <w:rFonts w:ascii="Calibri" w:hAnsi="Calibri" w:cs="Calibri"/>
          <w:sz w:val="18"/>
        </w:rPr>
      </w:pPr>
      <w:r w:rsidRPr="00864832">
        <w:rPr>
          <w:rFonts w:ascii="Calibri" w:hAnsi="Calibri" w:cs="Calibri"/>
          <w:sz w:val="18"/>
        </w:rPr>
        <w:t>Čistá forma přístavby kombinující prosklené stěny s velkoplošnými fasádními pravoúhlými deskami s vertikálním spárováním v různých hustotách odkazuje na princip uložených knih v policích. Hmota, která je zastřešená valbovou střechou v různých sklonech odkazuje a tvarově komunikuje se střechami stávajícího objektu a doplňuje celek.</w:t>
      </w:r>
    </w:p>
    <w:p w14:paraId="774458B8" w14:textId="77777777" w:rsidR="00864832" w:rsidRDefault="00864832" w:rsidP="00173204">
      <w:pPr>
        <w:pStyle w:val="Zkladntext"/>
        <w:spacing w:after="0"/>
        <w:ind w:left="709"/>
        <w:rPr>
          <w:rFonts w:ascii="Calibri" w:hAnsi="Calibri" w:cs="Calibri"/>
          <w:sz w:val="18"/>
          <w:lang w:val="cs-CZ"/>
        </w:rPr>
      </w:pPr>
    </w:p>
    <w:p w14:paraId="774458B9" w14:textId="77777777" w:rsidR="00864832" w:rsidRPr="00864832" w:rsidRDefault="00864832" w:rsidP="00173204">
      <w:pPr>
        <w:pStyle w:val="Zkladntext"/>
        <w:spacing w:after="0"/>
        <w:ind w:left="709"/>
        <w:rPr>
          <w:rFonts w:ascii="Calibri" w:hAnsi="Calibri" w:cs="Calibri"/>
          <w:b/>
          <w:sz w:val="18"/>
          <w:lang w:val="cs-CZ"/>
        </w:rPr>
      </w:pPr>
      <w:r w:rsidRPr="00864832">
        <w:rPr>
          <w:rFonts w:ascii="Calibri" w:hAnsi="Calibri" w:cs="Calibri"/>
          <w:b/>
          <w:sz w:val="18"/>
          <w:lang w:val="cs-CZ"/>
        </w:rPr>
        <w:t>Nový stav</w:t>
      </w:r>
    </w:p>
    <w:p w14:paraId="774458BA" w14:textId="77777777" w:rsidR="00864832" w:rsidRDefault="00864832" w:rsidP="00173204">
      <w:pPr>
        <w:pStyle w:val="Zkladntext"/>
        <w:spacing w:after="0"/>
        <w:ind w:left="709"/>
        <w:rPr>
          <w:rFonts w:ascii="Calibri" w:hAnsi="Calibri" w:cs="Calibri"/>
          <w:sz w:val="18"/>
          <w:lang w:val="cs-CZ"/>
        </w:rPr>
      </w:pPr>
    </w:p>
    <w:p w14:paraId="774458BB" w14:textId="4983C39B" w:rsidR="008479AD" w:rsidRDefault="008479AD" w:rsidP="2656BF78">
      <w:pPr>
        <w:pStyle w:val="Zkladntext"/>
        <w:spacing w:after="0"/>
        <w:ind w:left="709"/>
        <w:rPr>
          <w:rFonts w:ascii="Calibri" w:hAnsi="Calibri" w:cs="Calibri"/>
          <w:sz w:val="18"/>
          <w:szCs w:val="18"/>
          <w:lang w:val="cs-CZ"/>
        </w:rPr>
      </w:pPr>
      <w:r w:rsidRPr="2656BF78">
        <w:rPr>
          <w:rFonts w:ascii="Calibri" w:hAnsi="Calibri" w:cs="Calibri"/>
          <w:sz w:val="18"/>
          <w:szCs w:val="18"/>
          <w:lang w:val="cs-CZ"/>
        </w:rPr>
        <w:lastRenderedPageBreak/>
        <w:t xml:space="preserve">Architektonické řešení </w:t>
      </w:r>
      <w:r w:rsidR="00864832" w:rsidRPr="2656BF78">
        <w:rPr>
          <w:rFonts w:ascii="Calibri" w:hAnsi="Calibri" w:cs="Calibri"/>
          <w:sz w:val="18"/>
          <w:szCs w:val="18"/>
          <w:lang w:val="cs-CZ"/>
        </w:rPr>
        <w:t xml:space="preserve">zastřešení atria </w:t>
      </w:r>
      <w:r w:rsidRPr="2656BF78">
        <w:rPr>
          <w:rFonts w:ascii="Calibri" w:hAnsi="Calibri" w:cs="Calibri"/>
          <w:sz w:val="18"/>
          <w:szCs w:val="18"/>
          <w:lang w:val="cs-CZ"/>
        </w:rPr>
        <w:t>vychází z vazeb na historickou budovu Slezské univerzity</w:t>
      </w:r>
      <w:r w:rsidR="003723CF" w:rsidRPr="2656BF78">
        <w:rPr>
          <w:rFonts w:ascii="Calibri" w:hAnsi="Calibri" w:cs="Calibri"/>
          <w:sz w:val="18"/>
          <w:szCs w:val="18"/>
          <w:lang w:val="cs-CZ"/>
        </w:rPr>
        <w:t>,</w:t>
      </w:r>
      <w:r w:rsidRPr="2656BF78">
        <w:rPr>
          <w:rFonts w:ascii="Calibri" w:hAnsi="Calibri" w:cs="Calibri"/>
          <w:sz w:val="18"/>
          <w:szCs w:val="18"/>
          <w:lang w:val="cs-CZ"/>
        </w:rPr>
        <w:t xml:space="preserve"> nov</w:t>
      </w:r>
      <w:r w:rsidR="003723CF" w:rsidRPr="2656BF78">
        <w:rPr>
          <w:rFonts w:ascii="Calibri" w:hAnsi="Calibri" w:cs="Calibri"/>
          <w:sz w:val="18"/>
          <w:szCs w:val="18"/>
          <w:lang w:val="cs-CZ"/>
        </w:rPr>
        <w:t>ou</w:t>
      </w:r>
      <w:r w:rsidRPr="2656BF78">
        <w:rPr>
          <w:rFonts w:ascii="Calibri" w:hAnsi="Calibri" w:cs="Calibri"/>
          <w:sz w:val="18"/>
          <w:szCs w:val="18"/>
          <w:lang w:val="cs-CZ"/>
        </w:rPr>
        <w:t xml:space="preserve"> univerzitní</w:t>
      </w:r>
      <w:r w:rsidR="003723CF" w:rsidRPr="2656BF78">
        <w:rPr>
          <w:rFonts w:ascii="Calibri" w:hAnsi="Calibri" w:cs="Calibri"/>
          <w:sz w:val="18"/>
          <w:szCs w:val="18"/>
          <w:lang w:val="cs-CZ"/>
        </w:rPr>
        <w:t xml:space="preserve"> knihovnu a ocelové doplňující konstrukce. Pro optické změkčení je obvodový plášť, materiálové navazující na stávající evakuační schodiště, obložen plechem s horizontální vlnou. Prosklené plochy a vstup navazují na přístup </w:t>
      </w:r>
      <w:r w:rsidR="000F5335" w:rsidRPr="2656BF78">
        <w:rPr>
          <w:rFonts w:ascii="Calibri" w:hAnsi="Calibri" w:cs="Calibri"/>
          <w:sz w:val="18"/>
          <w:szCs w:val="18"/>
          <w:lang w:val="cs-CZ"/>
        </w:rPr>
        <w:t xml:space="preserve">pochozí </w:t>
      </w:r>
      <w:r w:rsidR="003723CF" w:rsidRPr="2656BF78">
        <w:rPr>
          <w:rFonts w:ascii="Calibri" w:hAnsi="Calibri" w:cs="Calibri"/>
          <w:sz w:val="18"/>
          <w:szCs w:val="18"/>
          <w:lang w:val="cs-CZ"/>
        </w:rPr>
        <w:t xml:space="preserve">střechy garáží přes venkovní schodiště. </w:t>
      </w:r>
      <w:r w:rsidR="000E1A4F" w:rsidRPr="2656BF78">
        <w:rPr>
          <w:rFonts w:ascii="Calibri" w:hAnsi="Calibri" w:cs="Calibri"/>
          <w:sz w:val="18"/>
          <w:szCs w:val="18"/>
        </w:rPr>
        <w:t xml:space="preserve">Navržená pochozí střecha atria kompozičně vychází z rastru oken historické budovy, takto vymezené čtverce jsou vysypané kačírkem se stromem umístěným uprostřed. Mobiliář je v neutrální bílé barvě. </w:t>
      </w:r>
      <w:r w:rsidR="000E4A90" w:rsidRPr="2656BF78">
        <w:rPr>
          <w:rFonts w:ascii="Calibri" w:hAnsi="Calibri" w:cs="Calibri"/>
          <w:sz w:val="18"/>
          <w:szCs w:val="18"/>
          <w:lang w:val="cs-CZ"/>
        </w:rPr>
        <w:t>Ve střeše atria</w:t>
      </w:r>
      <w:r w:rsidR="003723CF" w:rsidRPr="2656BF78">
        <w:rPr>
          <w:rFonts w:ascii="Calibri" w:hAnsi="Calibri" w:cs="Calibri"/>
          <w:sz w:val="18"/>
          <w:szCs w:val="18"/>
          <w:lang w:val="cs-CZ"/>
        </w:rPr>
        <w:t xml:space="preserve"> kolem </w:t>
      </w:r>
      <w:r w:rsidR="000E4A90" w:rsidRPr="2656BF78">
        <w:rPr>
          <w:rFonts w:ascii="Calibri" w:hAnsi="Calibri" w:cs="Calibri"/>
          <w:sz w:val="18"/>
          <w:szCs w:val="18"/>
          <w:lang w:val="cs-CZ"/>
        </w:rPr>
        <w:t xml:space="preserve">celé </w:t>
      </w:r>
      <w:r w:rsidR="003723CF" w:rsidRPr="2656BF78">
        <w:rPr>
          <w:rFonts w:ascii="Calibri" w:hAnsi="Calibri" w:cs="Calibri"/>
          <w:sz w:val="18"/>
          <w:szCs w:val="18"/>
          <w:lang w:val="cs-CZ"/>
        </w:rPr>
        <w:t>obvodové stěny historické budovy je navržen</w:t>
      </w:r>
      <w:r w:rsidR="000E4A90" w:rsidRPr="2656BF78">
        <w:rPr>
          <w:rFonts w:ascii="Calibri" w:hAnsi="Calibri" w:cs="Calibri"/>
          <w:sz w:val="18"/>
          <w:szCs w:val="18"/>
          <w:lang w:val="cs-CZ"/>
        </w:rPr>
        <w:t xml:space="preserve"> světlík</w:t>
      </w:r>
      <w:r w:rsidR="003723CF" w:rsidRPr="2656BF78">
        <w:rPr>
          <w:rFonts w:ascii="Calibri" w:hAnsi="Calibri" w:cs="Calibri"/>
          <w:sz w:val="18"/>
          <w:szCs w:val="18"/>
          <w:lang w:val="cs-CZ"/>
        </w:rPr>
        <w:t>, tímto dojde k optickému propojení interiéru zastřešeného atria s historickou fasádou</w:t>
      </w:r>
      <w:r w:rsidR="000F5335" w:rsidRPr="2656BF78">
        <w:rPr>
          <w:rFonts w:ascii="Calibri" w:hAnsi="Calibri" w:cs="Calibri"/>
          <w:sz w:val="18"/>
          <w:szCs w:val="18"/>
          <w:lang w:val="cs-CZ"/>
        </w:rPr>
        <w:t>, respektive nedojde opticky k vertikálnímu porušení historické fasády.</w:t>
      </w:r>
    </w:p>
    <w:p w14:paraId="774458BC" w14:textId="355A6CAC" w:rsidR="002B3B72" w:rsidRDefault="000F5335" w:rsidP="002B3B72">
      <w:pPr>
        <w:pStyle w:val="Zkladntext"/>
        <w:spacing w:after="0"/>
        <w:ind w:left="709"/>
        <w:rPr>
          <w:rFonts w:ascii="Calibri" w:hAnsi="Calibri" w:cs="Calibri"/>
          <w:sz w:val="18"/>
          <w:lang w:val="cs-CZ"/>
        </w:rPr>
      </w:pPr>
      <w:r>
        <w:rPr>
          <w:rFonts w:ascii="Calibri" w:hAnsi="Calibri" w:cs="Calibri"/>
          <w:sz w:val="18"/>
          <w:lang w:val="cs-CZ"/>
        </w:rPr>
        <w:t xml:space="preserve">Propojení atria se starou budovu bude zajištěno probouráním 5 stávajících oken, </w:t>
      </w:r>
      <w:r w:rsidR="00E320E6">
        <w:rPr>
          <w:rFonts w:ascii="Calibri" w:hAnsi="Calibri" w:cs="Calibri"/>
          <w:sz w:val="18"/>
          <w:lang w:val="cs-CZ"/>
        </w:rPr>
        <w:t xml:space="preserve">s novou budou bude objekt propojen </w:t>
      </w:r>
      <w:proofErr w:type="spellStart"/>
      <w:r w:rsidR="00E320E6">
        <w:rPr>
          <w:rFonts w:ascii="Calibri" w:hAnsi="Calibri" w:cs="Calibri"/>
          <w:sz w:val="18"/>
          <w:lang w:val="cs-CZ"/>
        </w:rPr>
        <w:t>upravou</w:t>
      </w:r>
      <w:proofErr w:type="spellEnd"/>
      <w:r w:rsidR="00E320E6">
        <w:rPr>
          <w:rFonts w:ascii="Calibri" w:hAnsi="Calibri" w:cs="Calibri"/>
          <w:sz w:val="18"/>
          <w:lang w:val="cs-CZ"/>
        </w:rPr>
        <w:t xml:space="preserve"> stávajícího okna, </w:t>
      </w:r>
      <w:r>
        <w:rPr>
          <w:rFonts w:ascii="Calibri" w:hAnsi="Calibri" w:cs="Calibri"/>
          <w:sz w:val="18"/>
          <w:lang w:val="cs-CZ"/>
        </w:rPr>
        <w:t xml:space="preserve">další stavební úpravy jsou v maximální možné míře </w:t>
      </w:r>
      <w:r w:rsidR="000E4A90">
        <w:rPr>
          <w:rFonts w:ascii="Calibri" w:hAnsi="Calibri" w:cs="Calibri"/>
          <w:sz w:val="18"/>
          <w:lang w:val="cs-CZ"/>
        </w:rPr>
        <w:t>minimalizovány</w:t>
      </w:r>
      <w:r>
        <w:rPr>
          <w:rFonts w:ascii="Calibri" w:hAnsi="Calibri" w:cs="Calibri"/>
          <w:sz w:val="18"/>
          <w:lang w:val="cs-CZ"/>
        </w:rPr>
        <w:t>.</w:t>
      </w:r>
    </w:p>
    <w:p w14:paraId="774458BD" w14:textId="77777777" w:rsidR="002B3B72" w:rsidRDefault="002B3B72" w:rsidP="002B3B72">
      <w:pPr>
        <w:pStyle w:val="Zkladntext"/>
        <w:spacing w:after="0"/>
        <w:ind w:left="709"/>
        <w:rPr>
          <w:rFonts w:ascii="Calibri" w:hAnsi="Calibri" w:cs="Calibri"/>
          <w:sz w:val="18"/>
          <w:lang w:val="cs-CZ"/>
        </w:rPr>
      </w:pPr>
      <w:r>
        <w:rPr>
          <w:rFonts w:ascii="Calibri" w:hAnsi="Calibri" w:cs="Calibri"/>
          <w:sz w:val="18"/>
          <w:lang w:val="cs-CZ"/>
        </w:rPr>
        <w:t>V interiéru jsou dominujícím prvkem přiznané ocelové konstrukce, zejména výtvarně tvořený strop.</w:t>
      </w:r>
    </w:p>
    <w:p w14:paraId="774458BE" w14:textId="77777777" w:rsidR="00173204" w:rsidRPr="00242E73" w:rsidRDefault="000D1BF5" w:rsidP="002B3B72">
      <w:pPr>
        <w:pStyle w:val="VJTCalibri11norzarvlevo"/>
        <w:ind w:left="709" w:firstLine="0"/>
        <w:rPr>
          <w:rFonts w:cs="Calibri"/>
          <w:sz w:val="18"/>
          <w:highlight w:val="yellow"/>
        </w:rPr>
      </w:pPr>
      <w:r w:rsidRPr="00242E73">
        <w:rPr>
          <w:rFonts w:cs="Calibri"/>
          <w:sz w:val="18"/>
          <w:szCs w:val="22"/>
        </w:rPr>
        <w:t>Řešené stavební úpravy jsou prováděny v rámci části půdorysu 1</w:t>
      </w:r>
      <w:r w:rsidR="002B3B72">
        <w:rPr>
          <w:rFonts w:cs="Calibri"/>
          <w:sz w:val="18"/>
          <w:szCs w:val="22"/>
        </w:rPr>
        <w:t>NP</w:t>
      </w:r>
      <w:r w:rsidRPr="00242E73">
        <w:rPr>
          <w:rFonts w:cs="Calibri"/>
          <w:sz w:val="18"/>
          <w:szCs w:val="22"/>
        </w:rPr>
        <w:t xml:space="preserve"> – </w:t>
      </w:r>
      <w:r w:rsidR="002B3B72">
        <w:rPr>
          <w:rFonts w:cs="Calibri"/>
          <w:sz w:val="18"/>
          <w:szCs w:val="22"/>
        </w:rPr>
        <w:t>3</w:t>
      </w:r>
      <w:r w:rsidRPr="00242E73">
        <w:rPr>
          <w:rFonts w:cs="Calibri"/>
          <w:sz w:val="18"/>
          <w:szCs w:val="22"/>
        </w:rPr>
        <w:t>NP (</w:t>
      </w:r>
      <w:r w:rsidR="002B3B72">
        <w:rPr>
          <w:rFonts w:cs="Calibri"/>
          <w:sz w:val="18"/>
          <w:szCs w:val="22"/>
        </w:rPr>
        <w:t>bourání otvorů</w:t>
      </w:r>
      <w:r w:rsidRPr="00242E73">
        <w:rPr>
          <w:rFonts w:cs="Calibri"/>
          <w:sz w:val="18"/>
          <w:szCs w:val="22"/>
        </w:rPr>
        <w:t>, úpravy podlah,</w:t>
      </w:r>
      <w:r w:rsidR="002B3B72">
        <w:rPr>
          <w:rFonts w:cs="Calibri"/>
          <w:sz w:val="18"/>
          <w:szCs w:val="22"/>
        </w:rPr>
        <w:t xml:space="preserve"> a střech </w:t>
      </w:r>
      <w:r w:rsidRPr="00242E73">
        <w:rPr>
          <w:rFonts w:cs="Calibri"/>
          <w:sz w:val="18"/>
          <w:szCs w:val="22"/>
        </w:rPr>
        <w:t xml:space="preserve">atd.). </w:t>
      </w:r>
    </w:p>
    <w:p w14:paraId="774458BF" w14:textId="77777777" w:rsidR="00173204" w:rsidRPr="00242E73" w:rsidRDefault="00173204" w:rsidP="00173204">
      <w:pPr>
        <w:pStyle w:val="VJTCalibri11norzarvlevo"/>
        <w:ind w:firstLine="0"/>
        <w:rPr>
          <w:rFonts w:cs="Calibri"/>
          <w:sz w:val="18"/>
          <w:highlight w:val="yellow"/>
        </w:rPr>
      </w:pPr>
    </w:p>
    <w:p w14:paraId="774458C0" w14:textId="77777777" w:rsidR="001279BB" w:rsidRPr="00242E73" w:rsidRDefault="000D1BF5" w:rsidP="00173204">
      <w:pPr>
        <w:pStyle w:val="VJTCalibrinadpis12Tun"/>
        <w:tabs>
          <w:tab w:val="clear" w:pos="1134"/>
        </w:tabs>
        <w:spacing w:before="0" w:line="240" w:lineRule="auto"/>
        <w:ind w:left="709" w:hanging="709"/>
        <w:jc w:val="both"/>
        <w:rPr>
          <w:sz w:val="18"/>
        </w:rPr>
      </w:pPr>
      <w:r w:rsidRPr="00242E73">
        <w:rPr>
          <w:sz w:val="18"/>
        </w:rPr>
        <w:t>Celkové</w:t>
      </w:r>
      <w:r w:rsidR="001D6209" w:rsidRPr="00242E73">
        <w:rPr>
          <w:sz w:val="18"/>
        </w:rPr>
        <w:t xml:space="preserve"> provozní </w:t>
      </w:r>
      <w:r w:rsidR="00706BE0" w:rsidRPr="00242E73">
        <w:rPr>
          <w:sz w:val="18"/>
        </w:rPr>
        <w:t>ř</w:t>
      </w:r>
      <w:r w:rsidR="009A138C" w:rsidRPr="00242E73">
        <w:rPr>
          <w:sz w:val="18"/>
        </w:rPr>
        <w:t>ešení</w:t>
      </w:r>
      <w:r w:rsidRPr="00242E73">
        <w:rPr>
          <w:sz w:val="18"/>
        </w:rPr>
        <w:t>, technologie výroby</w:t>
      </w:r>
    </w:p>
    <w:p w14:paraId="774458C1" w14:textId="77777777" w:rsidR="005C404F" w:rsidRDefault="005C404F" w:rsidP="00173204">
      <w:pPr>
        <w:ind w:left="709"/>
        <w:rPr>
          <w:rFonts w:ascii="Calibri" w:hAnsi="Calibri" w:cs="Calibri"/>
          <w:sz w:val="18"/>
        </w:rPr>
      </w:pPr>
    </w:p>
    <w:p w14:paraId="774458C2" w14:textId="77777777" w:rsidR="00185105" w:rsidRDefault="00185105" w:rsidP="00185105">
      <w:pPr>
        <w:pStyle w:val="Zkladntext"/>
        <w:spacing w:after="0"/>
        <w:ind w:left="709"/>
        <w:rPr>
          <w:rFonts w:ascii="Calibri" w:hAnsi="Calibri" w:cs="Calibri"/>
          <w:b/>
          <w:sz w:val="18"/>
          <w:lang w:val="cs-CZ"/>
        </w:rPr>
      </w:pPr>
      <w:r w:rsidRPr="00242E73">
        <w:rPr>
          <w:rFonts w:ascii="Calibri" w:hAnsi="Calibri" w:cs="Calibri"/>
          <w:b/>
          <w:sz w:val="18"/>
        </w:rPr>
        <w:t>Stávající stav</w:t>
      </w:r>
      <w:r>
        <w:rPr>
          <w:rFonts w:ascii="Calibri" w:hAnsi="Calibri" w:cs="Calibri"/>
          <w:b/>
          <w:sz w:val="18"/>
          <w:lang w:val="cs-CZ"/>
        </w:rPr>
        <w:t xml:space="preserve"> – historická budova Slezské univerzity</w:t>
      </w:r>
    </w:p>
    <w:p w14:paraId="774458C3" w14:textId="77777777" w:rsidR="00185105" w:rsidRPr="00185105" w:rsidRDefault="00185105" w:rsidP="00185105">
      <w:pPr>
        <w:ind w:left="709"/>
        <w:rPr>
          <w:rFonts w:ascii="Calibri" w:hAnsi="Calibri" w:cs="Calibri"/>
          <w:sz w:val="18"/>
          <w:lang w:eastAsia="x-none"/>
        </w:rPr>
      </w:pPr>
      <w:r w:rsidRPr="00185105">
        <w:rPr>
          <w:rFonts w:ascii="Calibri" w:hAnsi="Calibri" w:cs="Calibri"/>
          <w:sz w:val="18"/>
          <w:lang w:eastAsia="x-none"/>
        </w:rPr>
        <w:t>V 1.NP, které je úrovňově napojeno na dvorní část, jsou prostory technického a hospodářské zázemí – včetně trafostanice, rozvodny VN a NN, zapojovacího uzlu vody a plynu a serverovny, prostor akreditovaného archívu SU s posuvnými regály, laboratoř a počítačová učebna. Dispozice tohoto podlaží je nově předělena vybudovaným průchodem do dvora a ke knihovně. V oddělené partii je proveden byt s uzpůsobením provozu pro výuku a pohyb imobilních a výslechové středisko. Ze dvora je zajištěn v této úrovni přístup k výtahu přistavěnému k objektu.</w:t>
      </w:r>
    </w:p>
    <w:p w14:paraId="774458C4" w14:textId="5C7A0087" w:rsidR="00185105" w:rsidRPr="00185105" w:rsidRDefault="00185105" w:rsidP="2656BF78">
      <w:pPr>
        <w:ind w:left="709"/>
        <w:rPr>
          <w:rFonts w:ascii="Calibri" w:hAnsi="Calibri" w:cs="Calibri"/>
          <w:sz w:val="18"/>
          <w:szCs w:val="18"/>
          <w:lang w:eastAsia="x-none"/>
        </w:rPr>
      </w:pPr>
      <w:r w:rsidRPr="2656BF78">
        <w:rPr>
          <w:rFonts w:ascii="Calibri" w:hAnsi="Calibri" w:cs="Calibri"/>
          <w:sz w:val="18"/>
          <w:szCs w:val="18"/>
        </w:rPr>
        <w:t>Ve 2.NP, které je po předloženém schodišti patrem nástupním z B</w:t>
      </w:r>
      <w:r w:rsidR="07D6392C" w:rsidRPr="2656BF78">
        <w:rPr>
          <w:rFonts w:ascii="Calibri" w:hAnsi="Calibri" w:cs="Calibri"/>
          <w:sz w:val="18"/>
          <w:szCs w:val="18"/>
        </w:rPr>
        <w:t>ezručova</w:t>
      </w:r>
      <w:r w:rsidRPr="2656BF78">
        <w:rPr>
          <w:rFonts w:ascii="Calibri" w:hAnsi="Calibri" w:cs="Calibri"/>
          <w:sz w:val="18"/>
          <w:szCs w:val="18"/>
        </w:rPr>
        <w:t xml:space="preserve"> náměstí, je umístěná centrální vrátnice, průchod do přístavby knihovny, klasické a počítačové učebny, studijní oddělení a podatelna, v každém podlaží je hygienické zázemí dle požadovaných kapacit.</w:t>
      </w:r>
    </w:p>
    <w:p w14:paraId="774458C5" w14:textId="77777777" w:rsidR="00185105" w:rsidRPr="00185105" w:rsidRDefault="00185105" w:rsidP="00185105">
      <w:pPr>
        <w:ind w:left="709"/>
        <w:rPr>
          <w:rFonts w:ascii="Calibri" w:hAnsi="Calibri" w:cs="Calibri"/>
          <w:sz w:val="18"/>
          <w:lang w:eastAsia="x-none"/>
        </w:rPr>
      </w:pPr>
      <w:r w:rsidRPr="00185105">
        <w:rPr>
          <w:rFonts w:ascii="Calibri" w:hAnsi="Calibri" w:cs="Calibri"/>
          <w:sz w:val="18"/>
          <w:lang w:eastAsia="x-none"/>
        </w:rPr>
        <w:t>Ve 3.NP jsou situovány učebny a pracovny zaměstnanců, malá jednací místnost a dvě serverovny. Toto podlaží je propojeno pomocí krčku s novostavbou obsahující dvě posluchárny celkem pro 380 studentů.</w:t>
      </w:r>
    </w:p>
    <w:p w14:paraId="774458C6" w14:textId="77777777" w:rsidR="00185105" w:rsidRPr="00185105" w:rsidRDefault="00185105" w:rsidP="00185105">
      <w:pPr>
        <w:ind w:left="709"/>
        <w:rPr>
          <w:rFonts w:ascii="Calibri" w:hAnsi="Calibri" w:cs="Calibri"/>
          <w:sz w:val="18"/>
          <w:lang w:eastAsia="x-none"/>
        </w:rPr>
      </w:pPr>
      <w:r w:rsidRPr="00185105">
        <w:rPr>
          <w:rFonts w:ascii="Calibri" w:hAnsi="Calibri" w:cs="Calibri"/>
          <w:sz w:val="18"/>
          <w:lang w:eastAsia="x-none"/>
        </w:rPr>
        <w:t>Ve 4.NP jsou pracovny, kanceláře děkana a prorektorů a zasedací místnost. V tomto podlaží je již pohyb studentů omezen. Je zde pouze jedna počítačová učebna a IT středisko.</w:t>
      </w:r>
    </w:p>
    <w:p w14:paraId="774458C7" w14:textId="77777777" w:rsidR="00185105" w:rsidRDefault="00185105" w:rsidP="00185105">
      <w:pPr>
        <w:ind w:left="709"/>
        <w:rPr>
          <w:rFonts w:ascii="Calibri" w:hAnsi="Calibri" w:cs="Calibri"/>
          <w:sz w:val="18"/>
          <w:lang w:eastAsia="x-none"/>
        </w:rPr>
      </w:pPr>
      <w:r w:rsidRPr="00185105">
        <w:rPr>
          <w:rFonts w:ascii="Calibri" w:hAnsi="Calibri" w:cs="Calibri"/>
          <w:sz w:val="18"/>
          <w:lang w:eastAsia="x-none"/>
        </w:rPr>
        <w:t>V 5.NP (podkroví) – je nově vestavěn interiér do původního krovu. Toto podlaží je přístupné jak výtahy, tak dvěma původními a dvěma novými schodišti. Jsou zde umístěny kanceláře a pracovny, útvar tajemníka, dvě serverovny a kotelna.</w:t>
      </w:r>
    </w:p>
    <w:p w14:paraId="774458C8" w14:textId="77777777" w:rsidR="00185105" w:rsidRDefault="00185105" w:rsidP="00185105">
      <w:pPr>
        <w:ind w:left="709"/>
        <w:rPr>
          <w:rFonts w:ascii="Calibri" w:hAnsi="Calibri" w:cs="Calibri"/>
          <w:sz w:val="18"/>
        </w:rPr>
      </w:pPr>
    </w:p>
    <w:p w14:paraId="774458C9" w14:textId="77777777" w:rsidR="00185105" w:rsidRPr="00185105" w:rsidRDefault="00185105" w:rsidP="00185105">
      <w:pPr>
        <w:ind w:left="709"/>
        <w:jc w:val="left"/>
        <w:rPr>
          <w:rFonts w:ascii="Calibri" w:hAnsi="Calibri" w:cs="Calibri"/>
          <w:sz w:val="18"/>
        </w:rPr>
      </w:pPr>
      <w:r w:rsidRPr="00864832">
        <w:rPr>
          <w:rFonts w:ascii="Calibri" w:hAnsi="Calibri" w:cs="Calibri"/>
          <w:b/>
          <w:sz w:val="18"/>
        </w:rPr>
        <w:t>Stávající stav – univerzitní knihovna</w:t>
      </w:r>
      <w:r>
        <w:rPr>
          <w:rFonts w:ascii="Calibri" w:hAnsi="Calibri" w:cs="Calibri"/>
          <w:sz w:val="18"/>
        </w:rPr>
        <w:br/>
      </w:r>
      <w:r w:rsidRPr="00185105">
        <w:rPr>
          <w:rFonts w:ascii="Calibri" w:hAnsi="Calibri" w:cs="Calibri"/>
          <w:sz w:val="18"/>
        </w:rPr>
        <w:t>V 1.NP se nachází hlavní vstup do knihovny s malým foyer a přístupem k automatu na vrácení knih, Vstup je akcentován z ulice průchodem stávajícím objektem. V tomto podlaží se dále nachází schodiště ke knihovně, administrativní zázemí knihovny a depozitář s kapacitou cca 100 000 svazků.</w:t>
      </w:r>
    </w:p>
    <w:p w14:paraId="774458CA" w14:textId="77777777" w:rsidR="00185105" w:rsidRPr="00185105" w:rsidRDefault="00185105" w:rsidP="00185105">
      <w:pPr>
        <w:ind w:left="709"/>
        <w:jc w:val="left"/>
        <w:rPr>
          <w:rFonts w:ascii="Calibri" w:hAnsi="Calibri" w:cs="Calibri"/>
          <w:sz w:val="18"/>
        </w:rPr>
      </w:pPr>
      <w:r w:rsidRPr="00185105">
        <w:rPr>
          <w:rFonts w:ascii="Calibri" w:hAnsi="Calibri" w:cs="Calibri"/>
          <w:sz w:val="18"/>
        </w:rPr>
        <w:t>Ve 2.NP se nachází hala před knihovnou, která má přímou vazbu do stávající budovy a v níž se nachází sociální zázemí a šatna s boxy pro odložení věcí. Pak už samotný kontrolní bod s pultem a prostor volného výběru knihovny s copy centrem.</w:t>
      </w:r>
    </w:p>
    <w:p w14:paraId="774458CB" w14:textId="77777777" w:rsidR="00185105" w:rsidRPr="00185105" w:rsidRDefault="00185105" w:rsidP="00185105">
      <w:pPr>
        <w:ind w:left="709"/>
        <w:jc w:val="left"/>
        <w:rPr>
          <w:rFonts w:ascii="Calibri" w:hAnsi="Calibri" w:cs="Calibri"/>
          <w:sz w:val="18"/>
        </w:rPr>
      </w:pPr>
      <w:r w:rsidRPr="00185105">
        <w:rPr>
          <w:rFonts w:ascii="Calibri" w:hAnsi="Calibri" w:cs="Calibri"/>
          <w:sz w:val="18"/>
        </w:rPr>
        <w:t>Ve 3.NP se nachází další prostor volného výběru knihovny, kde bude umístěná rakousko-německá knihovna. Tento prostor je přístupný schodištěm a výtahem za kontrolním bodem. V tomto patře se nacházejí také dvě velkokapacitní stupňovité posluchárny. Každá pro 190 posluchačů a sociální zázemí. Tyto prostory jsou však od prostor knihovny zcela oddělené a provozně jsou propojené dvěma průchody se stávající budovou v úrovni 3.np.</w:t>
      </w:r>
    </w:p>
    <w:p w14:paraId="774458CC" w14:textId="77777777" w:rsidR="00185105" w:rsidRDefault="00185105" w:rsidP="00185105">
      <w:pPr>
        <w:ind w:left="709"/>
        <w:jc w:val="left"/>
        <w:rPr>
          <w:rFonts w:ascii="Calibri" w:hAnsi="Calibri" w:cs="Calibri"/>
          <w:sz w:val="18"/>
        </w:rPr>
      </w:pPr>
      <w:r w:rsidRPr="00185105">
        <w:rPr>
          <w:rFonts w:ascii="Calibri" w:hAnsi="Calibri" w:cs="Calibri"/>
          <w:sz w:val="18"/>
        </w:rPr>
        <w:t>Ve 4.NP se nachází pouze strojovna VZT a kotelna.</w:t>
      </w:r>
    </w:p>
    <w:p w14:paraId="774458CD" w14:textId="77777777" w:rsidR="00185105" w:rsidRDefault="00185105" w:rsidP="00173204">
      <w:pPr>
        <w:ind w:left="709"/>
        <w:rPr>
          <w:rFonts w:ascii="Calibri" w:hAnsi="Calibri" w:cs="Calibri"/>
          <w:sz w:val="18"/>
        </w:rPr>
      </w:pPr>
    </w:p>
    <w:p w14:paraId="774458CE" w14:textId="4F731FAC" w:rsidR="007C3C96" w:rsidRDefault="008C608E" w:rsidP="2656BF78">
      <w:pPr>
        <w:ind w:left="709"/>
        <w:rPr>
          <w:rFonts w:ascii="Calibri" w:hAnsi="Calibri" w:cs="Calibri"/>
          <w:sz w:val="18"/>
          <w:szCs w:val="18"/>
        </w:rPr>
      </w:pPr>
      <w:r w:rsidRPr="2656BF78">
        <w:rPr>
          <w:rFonts w:ascii="Calibri" w:hAnsi="Calibri" w:cs="Calibri"/>
          <w:sz w:val="18"/>
          <w:szCs w:val="18"/>
        </w:rPr>
        <w:t xml:space="preserve">Hlavní vstup do </w:t>
      </w:r>
      <w:r w:rsidR="00645A55" w:rsidRPr="2656BF78">
        <w:rPr>
          <w:rFonts w:ascii="Calibri" w:hAnsi="Calibri" w:cs="Calibri"/>
          <w:sz w:val="18"/>
          <w:szCs w:val="18"/>
        </w:rPr>
        <w:t xml:space="preserve">staré budovy </w:t>
      </w:r>
      <w:r w:rsidRPr="2656BF78">
        <w:rPr>
          <w:rFonts w:ascii="Calibri" w:hAnsi="Calibri" w:cs="Calibri"/>
          <w:sz w:val="18"/>
          <w:szCs w:val="18"/>
        </w:rPr>
        <w:t>je z Bezručov</w:t>
      </w:r>
      <w:r w:rsidR="361FB020" w:rsidRPr="2656BF78">
        <w:rPr>
          <w:rFonts w:ascii="Calibri" w:hAnsi="Calibri" w:cs="Calibri"/>
          <w:sz w:val="18"/>
          <w:szCs w:val="18"/>
        </w:rPr>
        <w:t>a</w:t>
      </w:r>
      <w:r w:rsidRPr="2656BF78">
        <w:rPr>
          <w:rFonts w:ascii="Calibri" w:hAnsi="Calibri" w:cs="Calibri"/>
          <w:sz w:val="18"/>
          <w:szCs w:val="18"/>
        </w:rPr>
        <w:t xml:space="preserve"> náměstí do staré budovy</w:t>
      </w:r>
      <w:r w:rsidR="00645A55" w:rsidRPr="2656BF78">
        <w:rPr>
          <w:rFonts w:ascii="Calibri" w:hAnsi="Calibri" w:cs="Calibri"/>
          <w:sz w:val="18"/>
          <w:szCs w:val="18"/>
        </w:rPr>
        <w:t>. Hl</w:t>
      </w:r>
      <w:r w:rsidRPr="2656BF78">
        <w:rPr>
          <w:rFonts w:ascii="Calibri" w:hAnsi="Calibri" w:cs="Calibri"/>
          <w:sz w:val="18"/>
          <w:szCs w:val="18"/>
        </w:rPr>
        <w:t xml:space="preserve">avní vstup do knihovny </w:t>
      </w:r>
      <w:r w:rsidR="00645A55" w:rsidRPr="2656BF78">
        <w:rPr>
          <w:rFonts w:ascii="Calibri" w:hAnsi="Calibri" w:cs="Calibri"/>
          <w:sz w:val="18"/>
          <w:szCs w:val="18"/>
        </w:rPr>
        <w:t xml:space="preserve">je </w:t>
      </w:r>
      <w:r w:rsidRPr="2656BF78">
        <w:rPr>
          <w:rFonts w:ascii="Calibri" w:hAnsi="Calibri" w:cs="Calibri"/>
          <w:sz w:val="18"/>
          <w:szCs w:val="18"/>
        </w:rPr>
        <w:t xml:space="preserve">ze dvora objektu. </w:t>
      </w:r>
      <w:r w:rsidR="00645A55" w:rsidRPr="2656BF78">
        <w:rPr>
          <w:rFonts w:ascii="Calibri" w:hAnsi="Calibri" w:cs="Calibri"/>
          <w:sz w:val="18"/>
          <w:szCs w:val="18"/>
        </w:rPr>
        <w:t>Příjezd do dvora objektu je z ulice Mírová nebo Riegrova.</w:t>
      </w:r>
    </w:p>
    <w:p w14:paraId="774458CF" w14:textId="77777777" w:rsidR="00173204" w:rsidRPr="00242E73" w:rsidRDefault="00173204" w:rsidP="00173204">
      <w:pPr>
        <w:ind w:left="709"/>
        <w:rPr>
          <w:rFonts w:ascii="Calibri" w:hAnsi="Calibri" w:cs="Calibri"/>
          <w:sz w:val="18"/>
        </w:rPr>
      </w:pPr>
    </w:p>
    <w:p w14:paraId="774458D0" w14:textId="77777777" w:rsidR="001279BB" w:rsidRPr="00242E73" w:rsidRDefault="001279BB" w:rsidP="00173204">
      <w:pPr>
        <w:pStyle w:val="Zkladntext"/>
        <w:spacing w:after="0"/>
        <w:ind w:left="709"/>
        <w:rPr>
          <w:rFonts w:ascii="Calibri" w:hAnsi="Calibri" w:cs="Calibri"/>
          <w:b/>
          <w:sz w:val="18"/>
        </w:rPr>
      </w:pPr>
      <w:r w:rsidRPr="00242E73">
        <w:rPr>
          <w:rFonts w:ascii="Calibri" w:hAnsi="Calibri" w:cs="Calibri"/>
          <w:b/>
          <w:sz w:val="18"/>
        </w:rPr>
        <w:t>Nový stav</w:t>
      </w:r>
    </w:p>
    <w:p w14:paraId="7F5D18BF" w14:textId="430EC9DF" w:rsidR="00E320E6" w:rsidRPr="00FB4B87" w:rsidRDefault="001C1AB7" w:rsidP="2656BF78">
      <w:pPr>
        <w:pStyle w:val="Zkladntext"/>
        <w:spacing w:after="0"/>
        <w:ind w:left="709"/>
        <w:rPr>
          <w:rFonts w:ascii="Calibri" w:hAnsi="Calibri" w:cs="Calibri"/>
          <w:sz w:val="18"/>
          <w:szCs w:val="18"/>
          <w:lang w:val="cs-CZ"/>
        </w:rPr>
      </w:pPr>
      <w:r w:rsidRPr="2656BF78">
        <w:rPr>
          <w:rFonts w:ascii="Calibri" w:hAnsi="Calibri" w:cs="Calibri"/>
          <w:sz w:val="18"/>
          <w:szCs w:val="18"/>
          <w:lang w:val="cs-CZ"/>
        </w:rPr>
        <w:t xml:space="preserve">Dostavbou zastřešení atria mezi historickou budovou Slezské univerzity a univerzitní knihovnou dojde k vytvoření </w:t>
      </w:r>
      <w:r w:rsidR="00E320E6" w:rsidRPr="2656BF78">
        <w:rPr>
          <w:rFonts w:ascii="Calibri" w:hAnsi="Calibri" w:cs="Calibri"/>
          <w:sz w:val="18"/>
          <w:szCs w:val="18"/>
          <w:lang w:val="cs-CZ"/>
        </w:rPr>
        <w:t xml:space="preserve">víceúčelového prostoru s </w:t>
      </w:r>
      <w:r w:rsidR="003C2DD1" w:rsidRPr="2656BF78">
        <w:rPr>
          <w:rFonts w:ascii="Calibri" w:hAnsi="Calibri" w:cs="Calibri"/>
          <w:sz w:val="18"/>
          <w:szCs w:val="18"/>
          <w:lang w:val="cs-CZ"/>
        </w:rPr>
        <w:t xml:space="preserve">provozním </w:t>
      </w:r>
      <w:r w:rsidR="00E320E6" w:rsidRPr="2656BF78">
        <w:rPr>
          <w:rFonts w:ascii="Calibri" w:hAnsi="Calibri" w:cs="Calibri"/>
          <w:sz w:val="18"/>
          <w:szCs w:val="18"/>
          <w:lang w:val="cs-CZ"/>
        </w:rPr>
        <w:t xml:space="preserve">zázemím určený jednak pro vzdělávání studentů VŠ včetně kolaborativního učení, jednak pro vzdělávací a jiné akce pro zájemce o studium na VŠ a v neposlední řadě pro aktivity související s internacionalizací (např. náborové semináře pro </w:t>
      </w:r>
      <w:r w:rsidR="049BD16D" w:rsidRPr="2656BF78">
        <w:rPr>
          <w:rFonts w:ascii="Calibri" w:hAnsi="Calibri" w:cs="Calibri"/>
          <w:sz w:val="18"/>
          <w:szCs w:val="18"/>
          <w:lang w:val="cs-CZ"/>
        </w:rPr>
        <w:t xml:space="preserve">zahraniční </w:t>
      </w:r>
      <w:r w:rsidR="00E320E6" w:rsidRPr="2656BF78">
        <w:rPr>
          <w:rFonts w:ascii="Calibri" w:hAnsi="Calibri" w:cs="Calibri"/>
          <w:sz w:val="18"/>
          <w:szCs w:val="18"/>
          <w:lang w:val="cs-CZ"/>
        </w:rPr>
        <w:t xml:space="preserve">mobility v rámci programu Erasmus+, projektové akce v rámci realizace mezinárodních projektů nebo setkávání zahraničních studentů). Součástí prostoru bude také </w:t>
      </w:r>
      <w:r w:rsidR="0008681A" w:rsidRPr="2656BF78">
        <w:rPr>
          <w:rFonts w:ascii="Calibri" w:hAnsi="Calibri" w:cs="Calibri"/>
          <w:sz w:val="18"/>
          <w:szCs w:val="18"/>
          <w:lang w:val="cs-CZ"/>
        </w:rPr>
        <w:t xml:space="preserve">provozní </w:t>
      </w:r>
      <w:r w:rsidR="00E320E6" w:rsidRPr="2656BF78">
        <w:rPr>
          <w:rFonts w:ascii="Calibri" w:hAnsi="Calibri" w:cs="Calibri"/>
          <w:sz w:val="18"/>
          <w:szCs w:val="18"/>
          <w:lang w:val="cs-CZ"/>
        </w:rPr>
        <w:t>zázemí</w:t>
      </w:r>
      <w:r w:rsidR="00162804" w:rsidRPr="2656BF78">
        <w:rPr>
          <w:rFonts w:ascii="Calibri" w:hAnsi="Calibri" w:cs="Calibri"/>
          <w:sz w:val="18"/>
          <w:szCs w:val="18"/>
          <w:lang w:val="cs-CZ"/>
        </w:rPr>
        <w:t>, kde bude zajištěn přívod pitné vody</w:t>
      </w:r>
      <w:r w:rsidR="5ADFB11E" w:rsidRPr="2656BF78">
        <w:rPr>
          <w:rFonts w:ascii="Calibri" w:hAnsi="Calibri" w:cs="Calibri"/>
          <w:sz w:val="18"/>
          <w:szCs w:val="18"/>
          <w:lang w:val="cs-CZ"/>
        </w:rPr>
        <w:t xml:space="preserve"> (pro umístění umyvadla či pítka pro studenty)</w:t>
      </w:r>
      <w:r w:rsidR="00B43FE8" w:rsidRPr="2656BF78">
        <w:rPr>
          <w:rFonts w:ascii="Calibri" w:hAnsi="Calibri" w:cs="Calibri"/>
          <w:sz w:val="18"/>
          <w:szCs w:val="18"/>
          <w:lang w:val="cs-CZ"/>
        </w:rPr>
        <w:t>.</w:t>
      </w:r>
      <w:r w:rsidR="00E320E6" w:rsidRPr="2656BF78">
        <w:rPr>
          <w:rFonts w:ascii="Calibri" w:hAnsi="Calibri" w:cs="Calibri"/>
          <w:sz w:val="18"/>
          <w:szCs w:val="18"/>
          <w:lang w:val="cs-CZ"/>
        </w:rPr>
        <w:t xml:space="preserve"> </w:t>
      </w:r>
    </w:p>
    <w:p w14:paraId="774458D1" w14:textId="318B587D" w:rsidR="001279BB" w:rsidRPr="00FB4B87" w:rsidRDefault="00D90966" w:rsidP="00173204">
      <w:pPr>
        <w:pStyle w:val="Zkladntext"/>
        <w:spacing w:after="0"/>
        <w:ind w:left="709"/>
        <w:rPr>
          <w:rFonts w:ascii="Calibri" w:hAnsi="Calibri" w:cs="Calibri"/>
          <w:sz w:val="18"/>
          <w:lang w:val="cs-CZ"/>
        </w:rPr>
      </w:pPr>
      <w:r w:rsidRPr="00FB4B87">
        <w:rPr>
          <w:rFonts w:ascii="Calibri" w:hAnsi="Calibri" w:cs="Calibri"/>
          <w:sz w:val="18"/>
          <w:lang w:val="cs-CZ"/>
        </w:rPr>
        <w:t>Interiérové propojení</w:t>
      </w:r>
      <w:r w:rsidR="001C1AB7" w:rsidRPr="00FB4B87">
        <w:rPr>
          <w:rFonts w:ascii="Calibri" w:hAnsi="Calibri" w:cs="Calibri"/>
          <w:sz w:val="18"/>
          <w:lang w:val="cs-CZ"/>
        </w:rPr>
        <w:t xml:space="preserve"> </w:t>
      </w:r>
      <w:r w:rsidRPr="00FB4B87">
        <w:rPr>
          <w:rFonts w:ascii="Calibri" w:hAnsi="Calibri" w:cs="Calibri"/>
          <w:sz w:val="18"/>
          <w:lang w:val="cs-CZ"/>
        </w:rPr>
        <w:t xml:space="preserve">je navržené </w:t>
      </w:r>
      <w:r w:rsidR="001C1AB7" w:rsidRPr="00FB4B87">
        <w:rPr>
          <w:rFonts w:ascii="Calibri" w:hAnsi="Calibri" w:cs="Calibri"/>
          <w:sz w:val="18"/>
          <w:lang w:val="cs-CZ"/>
        </w:rPr>
        <w:t>se starou budovou ve 2.NP</w:t>
      </w:r>
      <w:r w:rsidR="00B048C9" w:rsidRPr="00FB4B87">
        <w:rPr>
          <w:rFonts w:ascii="Calibri" w:hAnsi="Calibri" w:cs="Calibri"/>
          <w:sz w:val="18"/>
          <w:lang w:val="cs-CZ"/>
        </w:rPr>
        <w:t xml:space="preserve"> a s knihovnou v nové budově.</w:t>
      </w:r>
    </w:p>
    <w:p w14:paraId="774458D2" w14:textId="77777777" w:rsidR="001C1AB7" w:rsidRPr="00FB4B87" w:rsidRDefault="001C1AB7" w:rsidP="00173204">
      <w:pPr>
        <w:pStyle w:val="Zkladntext"/>
        <w:spacing w:after="0"/>
        <w:ind w:left="709"/>
        <w:rPr>
          <w:rFonts w:ascii="Calibri" w:hAnsi="Calibri" w:cs="Calibri"/>
          <w:sz w:val="18"/>
          <w:lang w:val="cs-CZ"/>
        </w:rPr>
      </w:pPr>
      <w:r w:rsidRPr="00FB4B87">
        <w:rPr>
          <w:rFonts w:ascii="Calibri" w:hAnsi="Calibri" w:cs="Calibri"/>
          <w:sz w:val="18"/>
          <w:lang w:val="cs-CZ"/>
        </w:rPr>
        <w:t>Z exteriéru bude atrium přístupné ze dvora objekt</w:t>
      </w:r>
      <w:r w:rsidR="00914E78" w:rsidRPr="00FB4B87">
        <w:rPr>
          <w:rFonts w:ascii="Calibri" w:hAnsi="Calibri" w:cs="Calibri"/>
          <w:sz w:val="18"/>
          <w:lang w:val="cs-CZ"/>
        </w:rPr>
        <w:t>u</w:t>
      </w:r>
      <w:r w:rsidR="008E7135" w:rsidRPr="00FB4B87">
        <w:rPr>
          <w:rFonts w:ascii="Calibri" w:hAnsi="Calibri" w:cs="Calibri"/>
          <w:sz w:val="18"/>
          <w:lang w:val="cs-CZ"/>
        </w:rPr>
        <w:t>.</w:t>
      </w:r>
    </w:p>
    <w:p w14:paraId="774458D3" w14:textId="77777777" w:rsidR="000E1A4F" w:rsidRPr="00FB4B87" w:rsidRDefault="000E1A4F" w:rsidP="00173204">
      <w:pPr>
        <w:pStyle w:val="Zkladntext"/>
        <w:spacing w:after="0"/>
        <w:ind w:left="709"/>
        <w:rPr>
          <w:rFonts w:ascii="Calibri" w:hAnsi="Calibri" w:cs="Calibri"/>
          <w:sz w:val="18"/>
          <w:lang w:val="cs-CZ"/>
        </w:rPr>
      </w:pPr>
      <w:r w:rsidRPr="00FB4B87">
        <w:rPr>
          <w:rFonts w:ascii="Calibri" w:hAnsi="Calibri" w:cs="Calibri"/>
          <w:sz w:val="18"/>
          <w:lang w:val="cs-CZ"/>
        </w:rPr>
        <w:t>Pochozí střecha bude přístupná přes ocelové evakuační schodiště.</w:t>
      </w:r>
    </w:p>
    <w:p w14:paraId="774458D5" w14:textId="29633CAA" w:rsidR="00914E78" w:rsidRDefault="00914E78" w:rsidP="2656BF78">
      <w:pPr>
        <w:pStyle w:val="Zkladntext"/>
        <w:spacing w:after="0"/>
        <w:ind w:left="709"/>
        <w:rPr>
          <w:rFonts w:ascii="Calibri" w:hAnsi="Calibri" w:cs="Calibri"/>
          <w:sz w:val="18"/>
          <w:szCs w:val="18"/>
          <w:lang w:val="cs-CZ"/>
        </w:rPr>
      </w:pPr>
      <w:r w:rsidRPr="2656BF78">
        <w:rPr>
          <w:rFonts w:ascii="Calibri" w:hAnsi="Calibri" w:cs="Calibri"/>
          <w:sz w:val="18"/>
          <w:szCs w:val="18"/>
          <w:lang w:val="cs-CZ"/>
        </w:rPr>
        <w:t xml:space="preserve">Kapacita prostoru je maximálně 60 osob </w:t>
      </w:r>
    </w:p>
    <w:p w14:paraId="774458D6" w14:textId="77777777" w:rsidR="00E330EC" w:rsidRDefault="00E330EC" w:rsidP="00914E78">
      <w:pPr>
        <w:pStyle w:val="Zkladntext"/>
        <w:spacing w:after="0"/>
        <w:ind w:left="709"/>
        <w:rPr>
          <w:rFonts w:ascii="Calibri" w:hAnsi="Calibri" w:cs="Calibri"/>
          <w:sz w:val="18"/>
          <w:lang w:val="cs-CZ"/>
        </w:rPr>
      </w:pPr>
      <w:bookmarkStart w:id="349" w:name="_Hlk2693122"/>
      <w:r>
        <w:rPr>
          <w:rFonts w:ascii="Calibri" w:hAnsi="Calibri" w:cs="Calibri"/>
          <w:sz w:val="18"/>
          <w:lang w:val="cs-CZ"/>
        </w:rPr>
        <w:t>Uživatelé atria budou využívat stávající hygienické zázemí v historické budově, atrium je hlavně určené pro uživatelé Slezské univerzity, proto se nepředpokládá navýšení počtu osob</w:t>
      </w:r>
      <w:r w:rsidR="00A83591">
        <w:rPr>
          <w:rFonts w:ascii="Calibri" w:hAnsi="Calibri" w:cs="Calibri"/>
          <w:sz w:val="18"/>
          <w:lang w:val="cs-CZ"/>
        </w:rPr>
        <w:t>.</w:t>
      </w:r>
    </w:p>
    <w:p w14:paraId="774458D7" w14:textId="35125C83" w:rsidR="00E330EC" w:rsidRPr="009B0337" w:rsidRDefault="00E330EC" w:rsidP="00914E78">
      <w:pPr>
        <w:pStyle w:val="Zkladntext"/>
        <w:spacing w:after="0"/>
        <w:ind w:left="709"/>
        <w:rPr>
          <w:rFonts w:ascii="Calibri" w:hAnsi="Calibri" w:cs="Calibri"/>
          <w:sz w:val="18"/>
          <w:lang w:val="cs-CZ"/>
        </w:rPr>
      </w:pPr>
      <w:bookmarkStart w:id="350" w:name="_Hlk2693027"/>
      <w:r>
        <w:rPr>
          <w:rFonts w:ascii="Calibri" w:hAnsi="Calibri" w:cs="Calibri"/>
          <w:sz w:val="18"/>
          <w:lang w:val="cs-CZ"/>
        </w:rPr>
        <w:t xml:space="preserve">Úklid atria bude zajištěn komplexně v rámci celé budovy Slezské univerzity. </w:t>
      </w:r>
    </w:p>
    <w:bookmarkEnd w:id="349"/>
    <w:bookmarkEnd w:id="350"/>
    <w:p w14:paraId="774458D8" w14:textId="77777777" w:rsidR="00914E78" w:rsidRPr="00242E73" w:rsidRDefault="00914E78" w:rsidP="00173204">
      <w:pPr>
        <w:pStyle w:val="Zkladntext"/>
        <w:spacing w:after="0"/>
        <w:ind w:left="709"/>
        <w:rPr>
          <w:rFonts w:ascii="Calibri" w:hAnsi="Calibri" w:cs="Calibri"/>
          <w:sz w:val="18"/>
          <w:lang w:val="cs-CZ"/>
        </w:rPr>
      </w:pPr>
    </w:p>
    <w:p w14:paraId="774458D9" w14:textId="77777777" w:rsidR="00173204" w:rsidRPr="00242E73" w:rsidRDefault="00173204" w:rsidP="00173204">
      <w:pPr>
        <w:pStyle w:val="Zkladntext"/>
        <w:spacing w:after="0"/>
        <w:ind w:left="709"/>
        <w:rPr>
          <w:rFonts w:ascii="Calibri" w:hAnsi="Calibri" w:cs="Calibri"/>
          <w:sz w:val="18"/>
          <w:lang w:val="cs-CZ"/>
        </w:rPr>
      </w:pPr>
    </w:p>
    <w:p w14:paraId="774458DA" w14:textId="77777777" w:rsidR="001279BB" w:rsidRPr="00242E73" w:rsidRDefault="00706BE0" w:rsidP="00173204">
      <w:pPr>
        <w:pStyle w:val="VJTCalibrinadpis12Tun"/>
        <w:tabs>
          <w:tab w:val="clear" w:pos="1134"/>
        </w:tabs>
        <w:spacing w:before="0" w:line="240" w:lineRule="auto"/>
        <w:ind w:left="709" w:hanging="709"/>
        <w:jc w:val="both"/>
        <w:rPr>
          <w:sz w:val="18"/>
        </w:rPr>
      </w:pPr>
      <w:r w:rsidRPr="00242E73">
        <w:rPr>
          <w:sz w:val="18"/>
        </w:rPr>
        <w:lastRenderedPageBreak/>
        <w:t>Bezbariérové užívání stavby</w:t>
      </w:r>
    </w:p>
    <w:p w14:paraId="774458DB" w14:textId="77777777" w:rsidR="008E7135" w:rsidRPr="006009D6" w:rsidRDefault="008E7135" w:rsidP="008E7135">
      <w:pPr>
        <w:pStyle w:val="Zkladntext"/>
        <w:ind w:left="709"/>
        <w:rPr>
          <w:rFonts w:ascii="Calibri" w:hAnsi="Calibri" w:cs="Calibri"/>
          <w:sz w:val="18"/>
          <w:lang w:val="cs-CZ"/>
        </w:rPr>
      </w:pPr>
      <w:r w:rsidRPr="006009D6">
        <w:rPr>
          <w:rFonts w:ascii="Calibri" w:hAnsi="Calibri" w:cs="Calibri"/>
          <w:sz w:val="18"/>
          <w:lang w:val="cs-CZ"/>
        </w:rPr>
        <w:t xml:space="preserve">Stavba je provedena v souladu s vyhláškou MMR č. 398/2009 Sb. o obecných technických požadavcích zabezpečujících bezbariérové užívání staveb. Vzhledem k tomu, že jde o stavbu občanského vybavení, jsou v částech užívaných veřejností splněny podmínky stanovené touto </w:t>
      </w:r>
      <w:proofErr w:type="gramStart"/>
      <w:r w:rsidRPr="006009D6">
        <w:rPr>
          <w:rFonts w:ascii="Calibri" w:hAnsi="Calibri" w:cs="Calibri"/>
          <w:sz w:val="18"/>
          <w:lang w:val="cs-CZ"/>
        </w:rPr>
        <w:t>vyhláškou :</w:t>
      </w:r>
      <w:proofErr w:type="gramEnd"/>
    </w:p>
    <w:p w14:paraId="774458DC" w14:textId="77777777" w:rsidR="008E7135" w:rsidRPr="006009D6" w:rsidRDefault="008E7135" w:rsidP="008E7135">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přístupy do novostavby jsou bezbariérové provedeny v souladu s požadavky v bodech 1.1.1., 3.1.4. až 3.1.8. a 3.2.4. přílohy č. 1 a v bodě 2. přílohy č. 3 vyhlášky</w:t>
      </w:r>
    </w:p>
    <w:p w14:paraId="774458DD" w14:textId="77777777" w:rsidR="008E7135" w:rsidRPr="006009D6" w:rsidRDefault="008E7135" w:rsidP="008E7135">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 ke stavbám je vytýčen přirozenými, nebo umělými vodícími liniemi dle bodů 1.2.0., 1.2.1., 1.2.8. a 1.2.9. přílohy č. 1 vyhlášky</w:t>
      </w:r>
    </w:p>
    <w:p w14:paraId="774458DE" w14:textId="77777777" w:rsidR="008E7135" w:rsidRPr="006009D6" w:rsidRDefault="008E7135" w:rsidP="008E7135">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Přístup do všech prostorů určených pro užívání veřejností je zajištěn vodorovnými komunikacemi, schodišti a souběžně vedenými bezbariérovými rampami, nebo výtahy. V souladu s body 1.1.1. až 1.1.4., 1.2.0., 1.2.1., 1.2.10., 2. a 3. přílohy č. 1 a v bodě 2. přílohy č. 3 k této vyhlášce.</w:t>
      </w:r>
    </w:p>
    <w:p w14:paraId="774458DF" w14:textId="77777777" w:rsidR="008E7135" w:rsidRPr="006009D6" w:rsidRDefault="008E7135" w:rsidP="008E7135">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záchodová kabina je řešena v souladu s požadavky uvedenými v bodech 5.1.1. až 5.1.7. přílohy č. 3 vyhlášky</w:t>
      </w:r>
    </w:p>
    <w:p w14:paraId="774458E0" w14:textId="77777777" w:rsidR="008E7135" w:rsidRPr="006009D6" w:rsidRDefault="008E7135" w:rsidP="008E7135">
      <w:pPr>
        <w:pStyle w:val="Zkladntext"/>
        <w:numPr>
          <w:ilvl w:val="0"/>
          <w:numId w:val="69"/>
        </w:numPr>
        <w:tabs>
          <w:tab w:val="clear" w:pos="2268"/>
          <w:tab w:val="left" w:pos="1430"/>
        </w:tabs>
        <w:rPr>
          <w:rFonts w:ascii="Calibri" w:hAnsi="Calibri" w:cs="Calibri"/>
          <w:sz w:val="18"/>
          <w:lang w:val="cs-CZ"/>
        </w:rPr>
      </w:pPr>
      <w:r w:rsidRPr="006009D6">
        <w:rPr>
          <w:rFonts w:ascii="Calibri" w:hAnsi="Calibri" w:cs="Calibri"/>
          <w:sz w:val="18"/>
          <w:lang w:val="cs-CZ"/>
        </w:rPr>
        <w:t>prostory pro shromažďování mají z celkového počtu míst nejméně tento počet vyhrazených míst pro osoby na vozíku: 101 až 200 míst - 5 míst (technické řešení dle bodu 6.1.1.přílohy č. 3 vyhlášky)</w:t>
      </w:r>
    </w:p>
    <w:p w14:paraId="774458E1" w14:textId="77777777" w:rsidR="008E7135" w:rsidRDefault="008E7135" w:rsidP="008E7135">
      <w:pPr>
        <w:pStyle w:val="Zkladntext"/>
        <w:numPr>
          <w:ilvl w:val="0"/>
          <w:numId w:val="69"/>
        </w:numPr>
        <w:tabs>
          <w:tab w:val="clear" w:pos="2268"/>
          <w:tab w:val="left" w:pos="1430"/>
        </w:tabs>
        <w:spacing w:after="0"/>
        <w:rPr>
          <w:rFonts w:ascii="Calibri" w:hAnsi="Calibri" w:cs="Calibri"/>
          <w:sz w:val="18"/>
          <w:lang w:val="cs-CZ"/>
        </w:rPr>
      </w:pPr>
      <w:r w:rsidRPr="006009D6">
        <w:rPr>
          <w:rFonts w:ascii="Calibri" w:hAnsi="Calibri" w:cs="Calibri"/>
          <w:sz w:val="18"/>
          <w:lang w:val="cs-CZ"/>
        </w:rPr>
        <w:t>Prostory pro shromažďování 50 a více osob umožňují indukční poslech pro nedoslýchavé osoby.</w:t>
      </w:r>
    </w:p>
    <w:p w14:paraId="774458E2" w14:textId="77777777" w:rsidR="00173204" w:rsidRPr="00242E73" w:rsidRDefault="00173204" w:rsidP="00173204">
      <w:pPr>
        <w:pStyle w:val="Zkladntext"/>
        <w:spacing w:after="0"/>
        <w:ind w:left="709"/>
        <w:rPr>
          <w:rFonts w:ascii="Calibri" w:hAnsi="Calibri" w:cs="Calibri"/>
          <w:sz w:val="18"/>
          <w:lang w:val="cs-CZ"/>
        </w:rPr>
      </w:pPr>
    </w:p>
    <w:p w14:paraId="774458E3" w14:textId="77777777" w:rsidR="001279BB" w:rsidRPr="00242E73" w:rsidRDefault="00706BE0" w:rsidP="00260D21">
      <w:pPr>
        <w:pStyle w:val="VJTCalibrinadpis12Tun"/>
        <w:tabs>
          <w:tab w:val="clear" w:pos="1134"/>
        </w:tabs>
        <w:spacing w:before="0" w:line="240" w:lineRule="auto"/>
        <w:ind w:left="709" w:hanging="709"/>
        <w:jc w:val="both"/>
        <w:rPr>
          <w:sz w:val="18"/>
        </w:rPr>
      </w:pPr>
      <w:r w:rsidRPr="00242E73">
        <w:rPr>
          <w:sz w:val="18"/>
        </w:rPr>
        <w:t>Bezpečnost při užívání stavby</w:t>
      </w:r>
    </w:p>
    <w:p w14:paraId="774458E4" w14:textId="77777777" w:rsidR="001279BB" w:rsidRPr="00242E73" w:rsidRDefault="001279BB" w:rsidP="00260D21">
      <w:pPr>
        <w:pStyle w:val="Zkladntext"/>
        <w:spacing w:after="0"/>
        <w:ind w:left="709"/>
        <w:rPr>
          <w:rFonts w:ascii="Calibri" w:hAnsi="Calibri" w:cs="Calibri"/>
          <w:sz w:val="18"/>
          <w:szCs w:val="22"/>
        </w:rPr>
      </w:pPr>
      <w:r w:rsidRPr="00242E73">
        <w:rPr>
          <w:rFonts w:ascii="Calibri" w:hAnsi="Calibri" w:cs="Calibri"/>
          <w:sz w:val="18"/>
          <w:szCs w:val="22"/>
        </w:rPr>
        <w:t>Dokumentace vyhovuje požadavkům návrhem použití vhodných materiálů a technického řešení tak, že během stavby a jejího užívání nedojde k náhlému nebo postupnému zřícení, většímu stupni nepřípustného přetvoření (deformaci konstrukce nebo vzniku trhlin), poškození nebo ohrožení provozuschopnosti připojených technických zařízení a dalším negativním jevům. V průběhu stavby je třeba plně respektovat statickou část PD, pokud by došlo k nečekaným změnám v konstrukci, musí být práce okamžitě pozastavena a přizván statik na konzultaci.</w:t>
      </w:r>
    </w:p>
    <w:p w14:paraId="774458E5" w14:textId="77777777" w:rsidR="001279BB" w:rsidRPr="00242E73" w:rsidRDefault="001279BB" w:rsidP="00260D21">
      <w:pPr>
        <w:pStyle w:val="VJTCalibri11norzarvlevo"/>
        <w:ind w:left="709" w:firstLine="0"/>
        <w:rPr>
          <w:rFonts w:cs="Calibri"/>
          <w:sz w:val="18"/>
          <w:szCs w:val="22"/>
        </w:rPr>
      </w:pPr>
      <w:r w:rsidRPr="00242E73">
        <w:rPr>
          <w:rFonts w:cs="Calibri"/>
          <w:sz w:val="18"/>
          <w:szCs w:val="22"/>
        </w:rPr>
        <w:t xml:space="preserve">Stavba je navržena tak, aby byla při užívání bezpečná. </w:t>
      </w:r>
    </w:p>
    <w:p w14:paraId="774458E6" w14:textId="77777777" w:rsidR="001279BB" w:rsidRPr="00242E73" w:rsidRDefault="001279BB" w:rsidP="008E7135">
      <w:pPr>
        <w:pStyle w:val="VJTCalibri11norzarvlevo"/>
        <w:ind w:left="709" w:firstLine="0"/>
        <w:rPr>
          <w:rFonts w:cs="Calibri"/>
          <w:sz w:val="18"/>
          <w:szCs w:val="22"/>
        </w:rPr>
      </w:pPr>
      <w:r w:rsidRPr="00242E73">
        <w:rPr>
          <w:rFonts w:cs="Calibri"/>
          <w:sz w:val="18"/>
          <w:szCs w:val="22"/>
        </w:rPr>
        <w:t xml:space="preserve">Stavební práce musí být během výstavby prováděny dle platných výnosů a předpisů o bezpečnosti při práci. Při zemních pracích musí být dodržena ustanovení vyhlášky </w:t>
      </w:r>
      <w:r w:rsidRPr="00242E73">
        <w:rPr>
          <w:rFonts w:cs="Calibri"/>
          <w:bCs/>
          <w:sz w:val="18"/>
          <w:szCs w:val="22"/>
        </w:rPr>
        <w:t>nařízení vlády 591/2006 Sb. o bližších minimálních požadavcích na bezpečnost a ochranu zdraví při práci na staveništích</w:t>
      </w:r>
      <w:r w:rsidRPr="00242E73">
        <w:rPr>
          <w:rFonts w:cs="Calibri"/>
          <w:sz w:val="18"/>
          <w:szCs w:val="22"/>
        </w:rPr>
        <w:t>. Dále musí být respektována vyhláška ČÚBP č. 48/1982, kterou se stanoví základní požadavky k zajištění bezpečnosti práce</w:t>
      </w:r>
      <w:r w:rsidR="008E7135">
        <w:rPr>
          <w:rFonts w:cs="Calibri"/>
          <w:sz w:val="18"/>
          <w:szCs w:val="22"/>
        </w:rPr>
        <w:t xml:space="preserve"> </w:t>
      </w:r>
      <w:r w:rsidRPr="00242E73">
        <w:rPr>
          <w:rFonts w:cs="Calibri"/>
          <w:sz w:val="18"/>
          <w:szCs w:val="22"/>
        </w:rPr>
        <w:t>a technických zařízení. Dalšími všeobecnými předpisy, jejichž znění je třeba při výstavbě respektovat zákon č. 174/68 Sb. o státním odborném dozoru nad bezpečností práce.</w:t>
      </w:r>
    </w:p>
    <w:p w14:paraId="774458E7" w14:textId="77777777" w:rsidR="001279BB" w:rsidRPr="00242E73" w:rsidRDefault="001279BB" w:rsidP="008E7135">
      <w:pPr>
        <w:pStyle w:val="VJTCalibri11norzarvlevo"/>
        <w:ind w:left="709" w:firstLine="0"/>
        <w:jc w:val="left"/>
        <w:rPr>
          <w:rFonts w:cs="Calibri"/>
          <w:sz w:val="18"/>
          <w:szCs w:val="22"/>
        </w:rPr>
      </w:pPr>
      <w:r w:rsidRPr="00242E73">
        <w:rPr>
          <w:rFonts w:cs="Calibri"/>
          <w:sz w:val="18"/>
          <w:szCs w:val="22"/>
        </w:rPr>
        <w:t>Bezpečnost a ochrana zdraví při práci ukládá vedoucím pracovníkům věnovat trvalou pozornost dodržování podmínek bezpečné práce, organizování pravidelných školení BOZ, ověřování znalostí předpisů BOZ a kontrolu jejich plnění. Pracovníci se musí prokazatelně seznamovat s předpisy BOZ, provozního řádu a provozními předpisy.</w:t>
      </w:r>
    </w:p>
    <w:p w14:paraId="774458E8" w14:textId="77777777" w:rsidR="001279BB" w:rsidRPr="00242E73" w:rsidRDefault="001279BB" w:rsidP="008E7135">
      <w:pPr>
        <w:pStyle w:val="VJTCalibri11norzarvlevo"/>
        <w:ind w:left="709" w:firstLine="0"/>
        <w:rPr>
          <w:rFonts w:cs="Calibri"/>
          <w:sz w:val="18"/>
          <w:szCs w:val="22"/>
        </w:rPr>
      </w:pPr>
      <w:r w:rsidRPr="00242E73">
        <w:rPr>
          <w:rFonts w:cs="Calibri"/>
          <w:sz w:val="18"/>
          <w:szCs w:val="22"/>
        </w:rP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w:t>
      </w:r>
      <w:r w:rsidR="008E7135">
        <w:rPr>
          <w:rFonts w:cs="Calibri"/>
          <w:sz w:val="18"/>
          <w:szCs w:val="22"/>
        </w:rPr>
        <w:t xml:space="preserve"> </w:t>
      </w:r>
      <w:r w:rsidRPr="00242E73">
        <w:rPr>
          <w:rFonts w:cs="Calibri"/>
          <w:sz w:val="18"/>
          <w:szCs w:val="22"/>
        </w:rPr>
        <w:t>Na viditelných místech se umístí tabule s telefonními čísly první pomoci, požární ochrany, vedení stavby</w:t>
      </w:r>
      <w:r w:rsidR="008E7135">
        <w:rPr>
          <w:rFonts w:cs="Calibri"/>
          <w:sz w:val="18"/>
          <w:szCs w:val="22"/>
        </w:rPr>
        <w:t xml:space="preserve"> </w:t>
      </w:r>
      <w:r w:rsidRPr="00242E73">
        <w:rPr>
          <w:rFonts w:cs="Calibri"/>
          <w:sz w:val="18"/>
          <w:szCs w:val="22"/>
        </w:rPr>
        <w:t>a výstražné tabule upozorňující na zákaz vstupu nepovoleným osobám na stavbu.</w:t>
      </w:r>
    </w:p>
    <w:p w14:paraId="774458E9" w14:textId="77777777" w:rsidR="001279BB" w:rsidRPr="00242E73" w:rsidRDefault="001279BB" w:rsidP="008E7135">
      <w:pPr>
        <w:pStyle w:val="VJTCalibri11norzarvlevo"/>
        <w:ind w:left="709" w:firstLine="0"/>
        <w:rPr>
          <w:rFonts w:cs="Calibri"/>
          <w:sz w:val="18"/>
          <w:szCs w:val="22"/>
        </w:rPr>
      </w:pPr>
      <w:r w:rsidRPr="00242E73">
        <w:rPr>
          <w:rFonts w:cs="Calibri"/>
          <w:sz w:val="18"/>
          <w:szCs w:val="22"/>
        </w:rPr>
        <w:t>Bezpečnost uživatelů stavby i souvisejících objektů bude zajištěna provedením stavby dle platných norem</w:t>
      </w:r>
      <w:r w:rsidR="008E7135">
        <w:rPr>
          <w:rFonts w:cs="Calibri"/>
          <w:sz w:val="18"/>
          <w:szCs w:val="22"/>
        </w:rPr>
        <w:t xml:space="preserve"> </w:t>
      </w:r>
      <w:r w:rsidRPr="00242E73">
        <w:rPr>
          <w:rFonts w:cs="Calibri"/>
          <w:sz w:val="18"/>
          <w:szCs w:val="22"/>
        </w:rPr>
        <w:t>a předpisů.</w:t>
      </w:r>
    </w:p>
    <w:p w14:paraId="774458EA" w14:textId="77777777" w:rsidR="008E7135" w:rsidRPr="00242E73" w:rsidRDefault="008E7135" w:rsidP="00260D21">
      <w:pPr>
        <w:pStyle w:val="VJTCalibri11norzarvlevo"/>
        <w:ind w:left="709" w:firstLine="0"/>
        <w:rPr>
          <w:rFonts w:cs="Calibri"/>
          <w:b/>
          <w:sz w:val="18"/>
          <w:szCs w:val="22"/>
        </w:rPr>
      </w:pPr>
    </w:p>
    <w:p w14:paraId="774458EB" w14:textId="77777777" w:rsidR="001279BB" w:rsidRPr="00242E73" w:rsidRDefault="00CE3CB8" w:rsidP="00260D21">
      <w:pPr>
        <w:pStyle w:val="VJTCalibrinadpis12Tun"/>
        <w:tabs>
          <w:tab w:val="clear" w:pos="1134"/>
        </w:tabs>
        <w:spacing w:before="0" w:line="240" w:lineRule="auto"/>
        <w:ind w:left="709" w:hanging="709"/>
        <w:jc w:val="both"/>
        <w:rPr>
          <w:sz w:val="18"/>
        </w:rPr>
      </w:pPr>
      <w:r w:rsidRPr="00242E73">
        <w:rPr>
          <w:sz w:val="18"/>
        </w:rPr>
        <w:t xml:space="preserve">Základní </w:t>
      </w:r>
      <w:r w:rsidR="001D6209" w:rsidRPr="00242E73">
        <w:rPr>
          <w:sz w:val="18"/>
        </w:rPr>
        <w:t>technický popis staveb</w:t>
      </w:r>
    </w:p>
    <w:p w14:paraId="774458EC" w14:textId="77777777" w:rsidR="00260D21" w:rsidRPr="00242E73" w:rsidRDefault="00260D21" w:rsidP="00503379">
      <w:pPr>
        <w:pStyle w:val="Zkladntext"/>
        <w:spacing w:after="0"/>
        <w:rPr>
          <w:rFonts w:ascii="Calibri" w:hAnsi="Calibri"/>
          <w:sz w:val="18"/>
          <w:u w:val="single"/>
        </w:rPr>
      </w:pPr>
    </w:p>
    <w:p w14:paraId="774458ED" w14:textId="77777777" w:rsidR="005A744A" w:rsidRDefault="005A744A" w:rsidP="00260D21">
      <w:pPr>
        <w:pStyle w:val="Zkladntext"/>
        <w:spacing w:after="0"/>
        <w:ind w:left="709"/>
        <w:rPr>
          <w:rFonts w:ascii="Calibri" w:hAnsi="Calibri" w:cs="Tahoma"/>
          <w:sz w:val="18"/>
          <w:lang w:val="cs-CZ" w:eastAsia="cs-CZ"/>
        </w:rPr>
      </w:pPr>
      <w:r w:rsidRPr="005A744A">
        <w:rPr>
          <w:rFonts w:ascii="Calibri" w:hAnsi="Calibri"/>
          <w:b/>
          <w:sz w:val="18"/>
          <w:lang w:val="cs-CZ"/>
        </w:rPr>
        <w:t>Historická budova</w:t>
      </w:r>
      <w:r w:rsidR="00185105">
        <w:rPr>
          <w:rFonts w:ascii="Calibri" w:hAnsi="Calibri"/>
          <w:b/>
          <w:sz w:val="18"/>
          <w:lang w:val="cs-CZ"/>
        </w:rPr>
        <w:t xml:space="preserve"> Slezské univerzity</w:t>
      </w:r>
    </w:p>
    <w:p w14:paraId="774458EE"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Jedná se o čtyřpodlažní zděnou budovu s podkrovím. Budova byla postavena v r. 1907. Krov je tvořen sedlovou střechou, v rozích a ve středu jsou umístěny mansardové střechy. Budova má půdorysný tvar U, kde na střední část navazují dvě boční křídla.</w:t>
      </w:r>
    </w:p>
    <w:p w14:paraId="774458EF"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 xml:space="preserve">Po stránce statické je objekt řešen jako podélný </w:t>
      </w:r>
      <w:proofErr w:type="spellStart"/>
      <w:r w:rsidRPr="005A744A">
        <w:rPr>
          <w:rFonts w:ascii="Calibri" w:hAnsi="Calibri" w:cs="Tahoma"/>
          <w:sz w:val="18"/>
          <w:lang w:val="cs-CZ" w:eastAsia="cs-CZ"/>
        </w:rPr>
        <w:t>dvoutrakt</w:t>
      </w:r>
      <w:proofErr w:type="spellEnd"/>
      <w:r w:rsidRPr="005A744A">
        <w:rPr>
          <w:rFonts w:ascii="Calibri" w:hAnsi="Calibri" w:cs="Tahoma"/>
          <w:sz w:val="18"/>
          <w:lang w:val="cs-CZ" w:eastAsia="cs-CZ"/>
        </w:rPr>
        <w:t xml:space="preserve"> s chodbovou částí směrem do dvora a učebnovou částí na uliční straně. Svislé nosné konstrukce jsou vyzděny z plných pálených cihel, obvodové zdivo je v 1.NP </w:t>
      </w:r>
      <w:proofErr w:type="spellStart"/>
      <w:r w:rsidRPr="005A744A">
        <w:rPr>
          <w:rFonts w:ascii="Calibri" w:hAnsi="Calibri" w:cs="Tahoma"/>
          <w:sz w:val="18"/>
          <w:lang w:val="cs-CZ" w:eastAsia="cs-CZ"/>
        </w:rPr>
        <w:t>tl</w:t>
      </w:r>
      <w:proofErr w:type="spellEnd"/>
      <w:r w:rsidRPr="005A744A">
        <w:rPr>
          <w:rFonts w:ascii="Calibri" w:hAnsi="Calibri" w:cs="Tahoma"/>
          <w:sz w:val="18"/>
          <w:lang w:val="cs-CZ" w:eastAsia="cs-CZ"/>
        </w:rPr>
        <w:t xml:space="preserve">. 900 mm, ve 2.NP </w:t>
      </w:r>
      <w:proofErr w:type="spellStart"/>
      <w:r w:rsidRPr="005A744A">
        <w:rPr>
          <w:rFonts w:ascii="Calibri" w:hAnsi="Calibri" w:cs="Tahoma"/>
          <w:sz w:val="18"/>
          <w:lang w:val="cs-CZ" w:eastAsia="cs-CZ"/>
        </w:rPr>
        <w:t>tl</w:t>
      </w:r>
      <w:proofErr w:type="spellEnd"/>
      <w:r w:rsidRPr="005A744A">
        <w:rPr>
          <w:rFonts w:ascii="Calibri" w:hAnsi="Calibri" w:cs="Tahoma"/>
          <w:sz w:val="18"/>
          <w:lang w:val="cs-CZ" w:eastAsia="cs-CZ"/>
        </w:rPr>
        <w:t xml:space="preserve">. 750 mm, ve vyšších podlažích </w:t>
      </w:r>
      <w:proofErr w:type="spellStart"/>
      <w:r w:rsidRPr="005A744A">
        <w:rPr>
          <w:rFonts w:ascii="Calibri" w:hAnsi="Calibri" w:cs="Tahoma"/>
          <w:sz w:val="18"/>
          <w:lang w:val="cs-CZ" w:eastAsia="cs-CZ"/>
        </w:rPr>
        <w:t>tl</w:t>
      </w:r>
      <w:proofErr w:type="spellEnd"/>
      <w:r w:rsidRPr="005A744A">
        <w:rPr>
          <w:rFonts w:ascii="Calibri" w:hAnsi="Calibri" w:cs="Tahoma"/>
          <w:sz w:val="18"/>
          <w:lang w:val="cs-CZ" w:eastAsia="cs-CZ"/>
        </w:rPr>
        <w:t xml:space="preserve">. 600 mm. Vnitřní nosné stěny jsou vyzděny v </w:t>
      </w:r>
      <w:proofErr w:type="spellStart"/>
      <w:r w:rsidRPr="005A744A">
        <w:rPr>
          <w:rFonts w:ascii="Calibri" w:hAnsi="Calibri" w:cs="Tahoma"/>
          <w:sz w:val="18"/>
          <w:lang w:val="cs-CZ" w:eastAsia="cs-CZ"/>
        </w:rPr>
        <w:t>tl</w:t>
      </w:r>
      <w:proofErr w:type="spellEnd"/>
      <w:r w:rsidRPr="005A744A">
        <w:rPr>
          <w:rFonts w:ascii="Calibri" w:hAnsi="Calibri" w:cs="Tahoma"/>
          <w:sz w:val="18"/>
          <w:lang w:val="cs-CZ" w:eastAsia="cs-CZ"/>
        </w:rPr>
        <w:t>. 200 až 950 mm.</w:t>
      </w:r>
    </w:p>
    <w:p w14:paraId="774458F0"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 xml:space="preserve">Stropní konstrukce jsou v chodbovém traktu v 1., ve 2. a ve 3.NP tvořeny valenými klenbami, strop v nejvyšším podlaží má rovný podhled. Stropní konstrukce v učebnovém uličním traktu jsou nad 1.NP tvořeny cihelnými (resp. betonovými) klenbami do ocelových nosníků, stropy ve vyšších podlažích v uličních traktech mají rovný podhled, dle sond jsou stropy zde tvořeny žel. betonovými deskami v </w:t>
      </w:r>
      <w:proofErr w:type="spellStart"/>
      <w:r w:rsidRPr="005A744A">
        <w:rPr>
          <w:rFonts w:ascii="Calibri" w:hAnsi="Calibri" w:cs="Tahoma"/>
          <w:sz w:val="18"/>
          <w:lang w:val="cs-CZ" w:eastAsia="cs-CZ"/>
        </w:rPr>
        <w:t>tl</w:t>
      </w:r>
      <w:proofErr w:type="spellEnd"/>
      <w:r w:rsidRPr="005A744A">
        <w:rPr>
          <w:rFonts w:ascii="Calibri" w:hAnsi="Calibri" w:cs="Tahoma"/>
          <w:sz w:val="18"/>
          <w:lang w:val="cs-CZ" w:eastAsia="cs-CZ"/>
        </w:rPr>
        <w:t>. 120 + 80.</w:t>
      </w:r>
    </w:p>
    <w:p w14:paraId="774458F1"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Hlavní schodiště je tříramenné, žulové stupně jsou po jedné straně vetknuty do obvodového zdiva, na druhé straně jsou podepřeny schodnicí. Vedlejší schodiště na konci každého bočního traktu jsou betonová dvouramenná, podepřené obdobně.</w:t>
      </w:r>
    </w:p>
    <w:p w14:paraId="774458F2"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 xml:space="preserve">Konstrukce krovu je provedena jako sedlová se středními vaznicemi na plných vazbách. Pozednice jsou uloženy na obvodových zdech nebo na sloupcích vedle zdi. Vazné trámy jsou uloženy na zdech obvodových a středních. Některé vazné </w:t>
      </w:r>
      <w:proofErr w:type="gramStart"/>
      <w:r w:rsidRPr="005A744A">
        <w:rPr>
          <w:rFonts w:ascii="Calibri" w:hAnsi="Calibri" w:cs="Tahoma"/>
          <w:sz w:val="18"/>
          <w:lang w:val="cs-CZ" w:eastAsia="cs-CZ"/>
        </w:rPr>
        <w:t>trámy</w:t>
      </w:r>
      <w:proofErr w:type="gramEnd"/>
      <w:r w:rsidRPr="005A744A">
        <w:rPr>
          <w:rFonts w:ascii="Calibri" w:hAnsi="Calibri" w:cs="Tahoma"/>
          <w:sz w:val="18"/>
          <w:lang w:val="cs-CZ" w:eastAsia="cs-CZ"/>
        </w:rPr>
        <w:t xml:space="preserve"> resp. jejich zhlaví byly v minulosti na základě předchozího mykologického průzkumu zesíleny ocelovými příložkami.</w:t>
      </w:r>
    </w:p>
    <w:p w14:paraId="774458F3" w14:textId="77777777" w:rsidR="005A744A" w:rsidRPr="005A744A" w:rsidRDefault="005A744A" w:rsidP="005A744A">
      <w:pPr>
        <w:pStyle w:val="Zkladntext"/>
        <w:ind w:left="709"/>
        <w:rPr>
          <w:rFonts w:ascii="Calibri" w:hAnsi="Calibri" w:cs="Tahoma"/>
          <w:sz w:val="18"/>
          <w:lang w:val="cs-CZ" w:eastAsia="cs-CZ"/>
        </w:rPr>
      </w:pPr>
      <w:r w:rsidRPr="005A744A">
        <w:rPr>
          <w:rFonts w:ascii="Calibri" w:hAnsi="Calibri" w:cs="Tahoma"/>
          <w:sz w:val="18"/>
          <w:lang w:val="cs-CZ" w:eastAsia="cs-CZ"/>
        </w:rPr>
        <w:t>Základové konstrukce jsou provedeny ve tvaru základových pasů pod nosnými zdmi, jsou z prostého betonu se založením cca 1100 mm pod stávající terén (nádvoří).</w:t>
      </w:r>
    </w:p>
    <w:p w14:paraId="774458F4" w14:textId="77777777" w:rsidR="005A744A" w:rsidRDefault="005A744A" w:rsidP="005A744A">
      <w:pPr>
        <w:pStyle w:val="Zkladntext"/>
        <w:spacing w:after="0"/>
        <w:ind w:left="709"/>
        <w:rPr>
          <w:rFonts w:ascii="Calibri" w:hAnsi="Calibri" w:cs="Tahoma"/>
          <w:sz w:val="18"/>
          <w:lang w:val="cs-CZ" w:eastAsia="cs-CZ"/>
        </w:rPr>
      </w:pPr>
      <w:r w:rsidRPr="005A744A">
        <w:rPr>
          <w:rFonts w:ascii="Calibri" w:hAnsi="Calibri" w:cs="Tahoma"/>
          <w:sz w:val="18"/>
          <w:lang w:val="cs-CZ" w:eastAsia="cs-CZ"/>
        </w:rPr>
        <w:lastRenderedPageBreak/>
        <w:t>Konstrukční výška 1.NP 3,51 m, 2.NP 3,95 m, 3.NP 4,41 m a 4.NP 3,85 m. Výška střešní římsy je cca +16,300, výška hřebene sedlových střech je +21,000, výška hřebene nárožních mansardových střech je +24,100 a výška hřebene střední mansardové střechy na hlavním vstupem je +25,900.</w:t>
      </w:r>
    </w:p>
    <w:p w14:paraId="774458F5" w14:textId="77777777" w:rsidR="00185105" w:rsidRDefault="00185105" w:rsidP="005A744A">
      <w:pPr>
        <w:pStyle w:val="Zkladntext"/>
        <w:spacing w:after="0"/>
        <w:ind w:left="709"/>
        <w:rPr>
          <w:rFonts w:ascii="Calibri" w:hAnsi="Calibri" w:cs="Tahoma"/>
          <w:sz w:val="18"/>
          <w:lang w:val="cs-CZ" w:eastAsia="cs-CZ"/>
        </w:rPr>
      </w:pPr>
    </w:p>
    <w:p w14:paraId="774458F6" w14:textId="77777777" w:rsidR="00185105" w:rsidRDefault="00185105" w:rsidP="00185105">
      <w:pPr>
        <w:pStyle w:val="Zkladntext"/>
        <w:spacing w:after="0"/>
        <w:ind w:left="709"/>
        <w:rPr>
          <w:rFonts w:ascii="Calibri" w:hAnsi="Calibri"/>
          <w:b/>
          <w:sz w:val="18"/>
          <w:lang w:val="cs-CZ"/>
        </w:rPr>
      </w:pPr>
      <w:r>
        <w:rPr>
          <w:rFonts w:ascii="Calibri" w:hAnsi="Calibri"/>
          <w:b/>
          <w:sz w:val="18"/>
          <w:lang w:val="cs-CZ"/>
        </w:rPr>
        <w:t>Univerzitní knihovna</w:t>
      </w:r>
    </w:p>
    <w:p w14:paraId="774458F7" w14:textId="77777777" w:rsidR="00185105" w:rsidRDefault="00185105" w:rsidP="00185105">
      <w:pPr>
        <w:pStyle w:val="Zkladntext"/>
        <w:spacing w:after="0"/>
        <w:ind w:left="709"/>
        <w:rPr>
          <w:rFonts w:ascii="Calibri" w:hAnsi="Calibri" w:cs="Tahoma"/>
          <w:sz w:val="18"/>
          <w:lang w:val="cs-CZ" w:eastAsia="cs-CZ"/>
        </w:rPr>
      </w:pPr>
      <w:r>
        <w:rPr>
          <w:rFonts w:ascii="Calibri" w:hAnsi="Calibri" w:cs="Tahoma"/>
          <w:sz w:val="18"/>
          <w:lang w:val="cs-CZ" w:eastAsia="cs-CZ"/>
        </w:rPr>
        <w:t>Jedná se o čtyřpodlažní budovu, která byla dostavěná v roce 2016.</w:t>
      </w:r>
    </w:p>
    <w:p w14:paraId="774458F8" w14:textId="77777777" w:rsidR="00185105" w:rsidRPr="00185105" w:rsidRDefault="00185105" w:rsidP="00185105">
      <w:pPr>
        <w:pStyle w:val="Zkladntext"/>
        <w:ind w:left="709"/>
        <w:rPr>
          <w:rFonts w:ascii="Calibri" w:hAnsi="Calibri" w:cs="Tahoma"/>
          <w:sz w:val="18"/>
          <w:lang w:val="cs-CZ" w:eastAsia="cs-CZ"/>
        </w:rPr>
      </w:pPr>
      <w:r w:rsidRPr="00185105">
        <w:rPr>
          <w:rFonts w:ascii="Calibri" w:hAnsi="Calibri" w:cs="Tahoma"/>
          <w:sz w:val="18"/>
          <w:lang w:val="cs-CZ" w:eastAsia="cs-CZ"/>
        </w:rPr>
        <w:t>Objekt přístavby je tvořen železobetonovými nosnými konstrukcemi, systémem sloupů a stěn. Modulový systém je nepravidelný v roztečích od 4,50m do 6,80m v podélném směru a od 2,90m do 6,90m v příčném směru. Železobetonové sloupy půdorysných rozměrů 400x400mm podporují průvlaky ve směru příčném. Ty jsou obdélníkového tvaru průřezu, rozměry 400x600mm.</w:t>
      </w:r>
    </w:p>
    <w:p w14:paraId="774458F9" w14:textId="77777777" w:rsidR="00185105" w:rsidRDefault="00185105" w:rsidP="00185105">
      <w:pPr>
        <w:pStyle w:val="Zkladntext"/>
        <w:ind w:left="709"/>
        <w:rPr>
          <w:rFonts w:ascii="Calibri" w:hAnsi="Calibri" w:cs="Tahoma"/>
          <w:sz w:val="18"/>
          <w:lang w:val="cs-CZ" w:eastAsia="cs-CZ"/>
        </w:rPr>
      </w:pPr>
      <w:r w:rsidRPr="00185105">
        <w:rPr>
          <w:rFonts w:ascii="Calibri" w:hAnsi="Calibri" w:cs="Tahoma"/>
          <w:sz w:val="18"/>
          <w:lang w:val="cs-CZ" w:eastAsia="cs-CZ"/>
        </w:rPr>
        <w:t xml:space="preserve">Obvodové stěny jsou navrženy v </w:t>
      </w:r>
      <w:proofErr w:type="spellStart"/>
      <w:r w:rsidRPr="00185105">
        <w:rPr>
          <w:rFonts w:ascii="Calibri" w:hAnsi="Calibri" w:cs="Tahoma"/>
          <w:sz w:val="18"/>
          <w:lang w:val="cs-CZ" w:eastAsia="cs-CZ"/>
        </w:rPr>
        <w:t>tl</w:t>
      </w:r>
      <w:proofErr w:type="spellEnd"/>
      <w:r w:rsidRPr="00185105">
        <w:rPr>
          <w:rFonts w:ascii="Calibri" w:hAnsi="Calibri" w:cs="Tahoma"/>
          <w:sz w:val="18"/>
          <w:lang w:val="cs-CZ" w:eastAsia="cs-CZ"/>
        </w:rPr>
        <w:t xml:space="preserve">. </w:t>
      </w:r>
      <w:proofErr w:type="gramStart"/>
      <w:r w:rsidRPr="00185105">
        <w:rPr>
          <w:rFonts w:ascii="Calibri" w:hAnsi="Calibri" w:cs="Tahoma"/>
          <w:sz w:val="18"/>
          <w:lang w:val="cs-CZ" w:eastAsia="cs-CZ"/>
        </w:rPr>
        <w:t>250mm</w:t>
      </w:r>
      <w:proofErr w:type="gramEnd"/>
      <w:r w:rsidRPr="00185105">
        <w:rPr>
          <w:rFonts w:ascii="Calibri" w:hAnsi="Calibri" w:cs="Tahoma"/>
          <w:sz w:val="18"/>
          <w:lang w:val="cs-CZ" w:eastAsia="cs-CZ"/>
        </w:rPr>
        <w:t xml:space="preserve"> z monolitického železobetonu. Stěnové konstrukce jsou dále použity v rámci vnitřní dispozice, konkrétně u schodiště, stěny vytvářející výtahovou šachtu a stěny lemující místnosti poslucháren.</w:t>
      </w:r>
    </w:p>
    <w:p w14:paraId="774458FA" w14:textId="77777777" w:rsidR="0052642F" w:rsidRDefault="0052642F" w:rsidP="00185105">
      <w:pPr>
        <w:pStyle w:val="Zkladntext"/>
        <w:ind w:left="709"/>
        <w:rPr>
          <w:rFonts w:ascii="Calibri" w:hAnsi="Calibri" w:cs="Tahoma"/>
          <w:sz w:val="18"/>
          <w:lang w:val="cs-CZ" w:eastAsia="cs-CZ"/>
        </w:rPr>
      </w:pPr>
      <w:r w:rsidRPr="0052642F">
        <w:rPr>
          <w:rFonts w:ascii="Calibri" w:hAnsi="Calibri" w:cs="Tahoma"/>
          <w:sz w:val="18"/>
          <w:lang w:val="cs-CZ" w:eastAsia="cs-CZ"/>
        </w:rPr>
        <w:t xml:space="preserve">Stropní desky </w:t>
      </w:r>
      <w:proofErr w:type="spellStart"/>
      <w:r w:rsidRPr="0052642F">
        <w:rPr>
          <w:rFonts w:ascii="Calibri" w:hAnsi="Calibri" w:cs="Tahoma"/>
          <w:sz w:val="18"/>
          <w:lang w:val="cs-CZ" w:eastAsia="cs-CZ"/>
        </w:rPr>
        <w:t>tl</w:t>
      </w:r>
      <w:proofErr w:type="spellEnd"/>
      <w:r w:rsidRPr="0052642F">
        <w:rPr>
          <w:rFonts w:ascii="Calibri" w:hAnsi="Calibri" w:cs="Tahoma"/>
          <w:sz w:val="18"/>
          <w:lang w:val="cs-CZ" w:eastAsia="cs-CZ"/>
        </w:rPr>
        <w:t xml:space="preserve">. </w:t>
      </w:r>
      <w:proofErr w:type="gramStart"/>
      <w:r w:rsidRPr="0052642F">
        <w:rPr>
          <w:rFonts w:ascii="Calibri" w:hAnsi="Calibri" w:cs="Tahoma"/>
          <w:sz w:val="18"/>
          <w:lang w:val="cs-CZ" w:eastAsia="cs-CZ"/>
        </w:rPr>
        <w:t>200mm</w:t>
      </w:r>
      <w:proofErr w:type="gramEnd"/>
      <w:r w:rsidRPr="0052642F">
        <w:rPr>
          <w:rFonts w:ascii="Calibri" w:hAnsi="Calibri" w:cs="Tahoma"/>
          <w:sz w:val="18"/>
          <w:lang w:val="cs-CZ" w:eastAsia="cs-CZ"/>
        </w:rPr>
        <w:t xml:space="preserve"> jsou navrženy jako železobetonové monolitické konstrukce podporované průvlaky, sloupy a obvodovými stěnami.</w:t>
      </w:r>
    </w:p>
    <w:p w14:paraId="774458FB" w14:textId="77777777" w:rsidR="0052642F" w:rsidRDefault="0052642F" w:rsidP="00185105">
      <w:pPr>
        <w:pStyle w:val="Zkladntext"/>
        <w:ind w:left="709"/>
        <w:rPr>
          <w:rFonts w:ascii="Calibri" w:hAnsi="Calibri" w:cs="Tahoma"/>
          <w:sz w:val="18"/>
          <w:lang w:val="cs-CZ" w:eastAsia="cs-CZ"/>
        </w:rPr>
      </w:pPr>
      <w:r w:rsidRPr="0052642F">
        <w:rPr>
          <w:rFonts w:ascii="Calibri" w:hAnsi="Calibri" w:cs="Tahoma"/>
          <w:sz w:val="18"/>
          <w:lang w:val="cs-CZ" w:eastAsia="cs-CZ"/>
        </w:rPr>
        <w:t xml:space="preserve">Nosná část obvodového pláště objektu je v 1. a 2.NP tvořena monolitickými stěnami tl.250 mm. 3.NP pak tvoří vyzdívky z tvárnic </w:t>
      </w:r>
      <w:proofErr w:type="spellStart"/>
      <w:r w:rsidRPr="0052642F">
        <w:rPr>
          <w:rFonts w:ascii="Calibri" w:hAnsi="Calibri" w:cs="Tahoma"/>
          <w:sz w:val="18"/>
          <w:lang w:val="cs-CZ" w:eastAsia="cs-CZ"/>
        </w:rPr>
        <w:t>tl</w:t>
      </w:r>
      <w:proofErr w:type="spellEnd"/>
      <w:r w:rsidRPr="0052642F">
        <w:rPr>
          <w:rFonts w:ascii="Calibri" w:hAnsi="Calibri" w:cs="Tahoma"/>
          <w:sz w:val="18"/>
          <w:lang w:val="cs-CZ" w:eastAsia="cs-CZ"/>
        </w:rPr>
        <w:t xml:space="preserve">. 250, respektive 375 mm. Převážná část obvodového pláště je řešena jako zavěšená větraná fasáda z pohledových HPL desek určených pro exteriér. Fragmenty fasády jsou pak řešeny jako kontaktní zateplovací systém s probarvenou omítkou a prosklené fasády </w:t>
      </w:r>
      <w:proofErr w:type="spellStart"/>
      <w:r w:rsidRPr="0052642F">
        <w:rPr>
          <w:rFonts w:ascii="Calibri" w:hAnsi="Calibri" w:cs="Tahoma"/>
          <w:sz w:val="18"/>
          <w:lang w:val="cs-CZ" w:eastAsia="cs-CZ"/>
        </w:rPr>
        <w:t>sloupko</w:t>
      </w:r>
      <w:proofErr w:type="spellEnd"/>
      <w:r w:rsidRPr="0052642F">
        <w:rPr>
          <w:rFonts w:ascii="Calibri" w:hAnsi="Calibri" w:cs="Tahoma"/>
          <w:sz w:val="18"/>
          <w:lang w:val="cs-CZ" w:eastAsia="cs-CZ"/>
        </w:rPr>
        <w:t>-příčkového systému s pohledovou šířkou sloupků 50 mm.</w:t>
      </w:r>
    </w:p>
    <w:p w14:paraId="774458FC" w14:textId="77777777" w:rsidR="0052642F" w:rsidRPr="00185105" w:rsidRDefault="0052642F" w:rsidP="00185105">
      <w:pPr>
        <w:pStyle w:val="Zkladntext"/>
        <w:ind w:left="709"/>
        <w:rPr>
          <w:rFonts w:ascii="Calibri" w:hAnsi="Calibri" w:cs="Tahoma"/>
          <w:sz w:val="18"/>
          <w:lang w:val="cs-CZ" w:eastAsia="cs-CZ"/>
        </w:rPr>
      </w:pPr>
      <w:r w:rsidRPr="0052642F">
        <w:rPr>
          <w:rFonts w:ascii="Calibri" w:hAnsi="Calibri" w:cs="Tahoma"/>
          <w:sz w:val="18"/>
          <w:lang w:val="cs-CZ" w:eastAsia="cs-CZ"/>
        </w:rPr>
        <w:t xml:space="preserve">Dominantní část střešního pláště vynáší ocelová nosná konstrukce, přičemž vzniká valbová střecha se sklonem 20° (24,5°). Odvodnění střechy je pak provedeno </w:t>
      </w:r>
      <w:proofErr w:type="spellStart"/>
      <w:r w:rsidRPr="0052642F">
        <w:rPr>
          <w:rFonts w:ascii="Calibri" w:hAnsi="Calibri" w:cs="Tahoma"/>
          <w:sz w:val="18"/>
          <w:lang w:val="cs-CZ" w:eastAsia="cs-CZ"/>
        </w:rPr>
        <w:t>zaatikovým</w:t>
      </w:r>
      <w:proofErr w:type="spellEnd"/>
      <w:r w:rsidRPr="0052642F">
        <w:rPr>
          <w:rFonts w:ascii="Calibri" w:hAnsi="Calibri" w:cs="Tahoma"/>
          <w:sz w:val="18"/>
          <w:lang w:val="cs-CZ" w:eastAsia="cs-CZ"/>
        </w:rPr>
        <w:t xml:space="preserve"> </w:t>
      </w:r>
      <w:proofErr w:type="spellStart"/>
      <w:r w:rsidRPr="0052642F">
        <w:rPr>
          <w:rFonts w:ascii="Calibri" w:hAnsi="Calibri" w:cs="Tahoma"/>
          <w:sz w:val="18"/>
          <w:lang w:val="cs-CZ" w:eastAsia="cs-CZ"/>
        </w:rPr>
        <w:t>bezespádovým</w:t>
      </w:r>
      <w:proofErr w:type="spellEnd"/>
      <w:r w:rsidRPr="0052642F">
        <w:rPr>
          <w:rFonts w:ascii="Calibri" w:hAnsi="Calibri" w:cs="Tahoma"/>
          <w:sz w:val="18"/>
          <w:lang w:val="cs-CZ" w:eastAsia="cs-CZ"/>
        </w:rPr>
        <w:t xml:space="preserve"> žlabem, ve kterém jsou osazeny vyhřívané střešní vtoky. Odvodnění střechy je tedy gravitační s odvodem vod dovnitř dispozice objektu. </w:t>
      </w:r>
      <w:proofErr w:type="spellStart"/>
      <w:r w:rsidRPr="0052642F">
        <w:rPr>
          <w:rFonts w:ascii="Calibri" w:hAnsi="Calibri" w:cs="Tahoma"/>
          <w:sz w:val="18"/>
          <w:lang w:val="cs-CZ" w:eastAsia="cs-CZ"/>
        </w:rPr>
        <w:t>Zaatikový</w:t>
      </w:r>
      <w:proofErr w:type="spellEnd"/>
      <w:r w:rsidRPr="0052642F">
        <w:rPr>
          <w:rFonts w:ascii="Calibri" w:hAnsi="Calibri" w:cs="Tahoma"/>
          <w:sz w:val="18"/>
          <w:lang w:val="cs-CZ" w:eastAsia="cs-CZ"/>
        </w:rPr>
        <w:t xml:space="preserve"> žlab je opatřen topným kabelem s napojením na termostat.</w:t>
      </w:r>
    </w:p>
    <w:p w14:paraId="774458FD" w14:textId="77777777" w:rsidR="0052642F" w:rsidRPr="0052642F" w:rsidRDefault="0052642F" w:rsidP="0052642F">
      <w:pPr>
        <w:pStyle w:val="Zkladntext"/>
        <w:ind w:left="709"/>
        <w:rPr>
          <w:rFonts w:ascii="Calibri" w:hAnsi="Calibri" w:cs="Tahoma"/>
          <w:sz w:val="18"/>
          <w:lang w:val="cs-CZ" w:eastAsia="cs-CZ"/>
        </w:rPr>
      </w:pPr>
      <w:r w:rsidRPr="0052642F">
        <w:rPr>
          <w:rFonts w:ascii="Calibri" w:hAnsi="Calibri" w:cs="Tahoma"/>
          <w:sz w:val="18"/>
          <w:lang w:val="cs-CZ" w:eastAsia="cs-CZ"/>
        </w:rPr>
        <w:t xml:space="preserve">Budova je založena na základových pásech s hloubkou základové spáry -1,300m (tj., cca 0,90 až 1,10m pod terénem). Základové pásy po obvodě objektu jsou obdélníkové, uvnitř dispozice objektu dvoustupňové a to monolitické, železobetonové z betonu C 30/37 (b35) - XA1, vyztuženy ocelí tř. </w:t>
      </w:r>
      <w:proofErr w:type="spellStart"/>
      <w:r w:rsidRPr="0052642F">
        <w:rPr>
          <w:rFonts w:ascii="Calibri" w:hAnsi="Calibri" w:cs="Tahoma"/>
          <w:sz w:val="18"/>
          <w:lang w:val="cs-CZ" w:eastAsia="cs-CZ"/>
        </w:rPr>
        <w:t>Bst</w:t>
      </w:r>
      <w:proofErr w:type="spellEnd"/>
      <w:r w:rsidRPr="0052642F">
        <w:rPr>
          <w:rFonts w:ascii="Calibri" w:hAnsi="Calibri" w:cs="Tahoma"/>
          <w:sz w:val="18"/>
          <w:lang w:val="cs-CZ" w:eastAsia="cs-CZ"/>
        </w:rPr>
        <w:t xml:space="preserve"> </w:t>
      </w:r>
      <w:proofErr w:type="gramStart"/>
      <w:r w:rsidRPr="0052642F">
        <w:rPr>
          <w:rFonts w:ascii="Calibri" w:hAnsi="Calibri" w:cs="Tahoma"/>
          <w:sz w:val="18"/>
          <w:lang w:val="cs-CZ" w:eastAsia="cs-CZ"/>
        </w:rPr>
        <w:t>500 - 10505</w:t>
      </w:r>
      <w:proofErr w:type="gramEnd"/>
      <w:r w:rsidRPr="0052642F">
        <w:rPr>
          <w:rFonts w:ascii="Calibri" w:hAnsi="Calibri" w:cs="Tahoma"/>
          <w:sz w:val="18"/>
          <w:lang w:val="cs-CZ" w:eastAsia="cs-CZ"/>
        </w:rPr>
        <w:t xml:space="preserve"> (R). Ocelové sloupky jsou osazeny na ŽB patky a pod terénem chráněny </w:t>
      </w:r>
      <w:proofErr w:type="spellStart"/>
      <w:r w:rsidRPr="0052642F">
        <w:rPr>
          <w:rFonts w:ascii="Calibri" w:hAnsi="Calibri" w:cs="Tahoma"/>
          <w:sz w:val="18"/>
          <w:lang w:val="cs-CZ" w:eastAsia="cs-CZ"/>
        </w:rPr>
        <w:t>antikorozivním</w:t>
      </w:r>
      <w:proofErr w:type="spellEnd"/>
      <w:r w:rsidRPr="0052642F">
        <w:rPr>
          <w:rFonts w:ascii="Calibri" w:hAnsi="Calibri" w:cs="Tahoma"/>
          <w:sz w:val="18"/>
          <w:lang w:val="cs-CZ" w:eastAsia="cs-CZ"/>
        </w:rPr>
        <w:t xml:space="preserve"> nátěrem a </w:t>
      </w:r>
      <w:proofErr w:type="spellStart"/>
      <w:r w:rsidRPr="0052642F">
        <w:rPr>
          <w:rFonts w:ascii="Calibri" w:hAnsi="Calibri" w:cs="Tahoma"/>
          <w:sz w:val="18"/>
          <w:lang w:val="cs-CZ" w:eastAsia="cs-CZ"/>
        </w:rPr>
        <w:t>obetonávkou</w:t>
      </w:r>
      <w:proofErr w:type="spellEnd"/>
      <w:r w:rsidRPr="0052642F">
        <w:rPr>
          <w:rFonts w:ascii="Calibri" w:hAnsi="Calibri" w:cs="Tahoma"/>
          <w:sz w:val="18"/>
          <w:lang w:val="cs-CZ" w:eastAsia="cs-CZ"/>
        </w:rPr>
        <w:t xml:space="preserve"> (C12/15) do výšky spodní hrany dlažby, šířka </w:t>
      </w:r>
      <w:proofErr w:type="spellStart"/>
      <w:r w:rsidRPr="0052642F">
        <w:rPr>
          <w:rFonts w:ascii="Calibri" w:hAnsi="Calibri" w:cs="Tahoma"/>
          <w:sz w:val="18"/>
          <w:lang w:val="cs-CZ" w:eastAsia="cs-CZ"/>
        </w:rPr>
        <w:t>obetonávky</w:t>
      </w:r>
      <w:proofErr w:type="spellEnd"/>
      <w:r w:rsidRPr="0052642F">
        <w:rPr>
          <w:rFonts w:ascii="Calibri" w:hAnsi="Calibri" w:cs="Tahoma"/>
          <w:sz w:val="18"/>
          <w:lang w:val="cs-CZ" w:eastAsia="cs-CZ"/>
        </w:rPr>
        <w:t xml:space="preserve"> 150 mm na každou stranu.</w:t>
      </w:r>
    </w:p>
    <w:p w14:paraId="774458FE" w14:textId="77777777" w:rsidR="00260D21" w:rsidRPr="00242E73" w:rsidRDefault="00260D21" w:rsidP="00260D21">
      <w:pPr>
        <w:pStyle w:val="Zkladntext"/>
        <w:spacing w:after="0"/>
        <w:ind w:left="709"/>
        <w:rPr>
          <w:rFonts w:ascii="Calibri" w:hAnsi="Calibri"/>
          <w:b/>
          <w:sz w:val="18"/>
        </w:rPr>
      </w:pPr>
    </w:p>
    <w:p w14:paraId="774458FF" w14:textId="77777777" w:rsidR="001279BB" w:rsidRPr="00242E73" w:rsidRDefault="001279BB" w:rsidP="00260D21">
      <w:pPr>
        <w:pStyle w:val="Zkladntext"/>
        <w:spacing w:after="0"/>
        <w:ind w:left="709"/>
        <w:rPr>
          <w:rFonts w:ascii="Calibri" w:hAnsi="Calibri"/>
          <w:b/>
          <w:sz w:val="18"/>
        </w:rPr>
      </w:pPr>
      <w:r w:rsidRPr="00242E73">
        <w:rPr>
          <w:rFonts w:ascii="Calibri" w:hAnsi="Calibri"/>
          <w:b/>
          <w:sz w:val="18"/>
        </w:rPr>
        <w:t>Nový stav</w:t>
      </w:r>
    </w:p>
    <w:p w14:paraId="77445900" w14:textId="77777777" w:rsidR="00ED2116" w:rsidRDefault="00ED2116" w:rsidP="00260D21">
      <w:pPr>
        <w:pStyle w:val="Zkladntext"/>
        <w:spacing w:after="0"/>
        <w:ind w:left="709"/>
        <w:rPr>
          <w:rFonts w:ascii="Calibri" w:hAnsi="Calibri"/>
          <w:sz w:val="18"/>
          <w:lang w:val="cs-CZ"/>
        </w:rPr>
      </w:pPr>
    </w:p>
    <w:p w14:paraId="77445901" w14:textId="77777777" w:rsidR="00ED2116" w:rsidRPr="00ED2116" w:rsidRDefault="00ED2116" w:rsidP="00ED2116">
      <w:pPr>
        <w:pStyle w:val="VJTCalibri11norzarvlevo"/>
        <w:ind w:left="709" w:firstLine="0"/>
        <w:rPr>
          <w:sz w:val="18"/>
          <w:szCs w:val="18"/>
        </w:rPr>
      </w:pPr>
      <w:r w:rsidRPr="00ED2116">
        <w:rPr>
          <w:sz w:val="18"/>
          <w:szCs w:val="18"/>
        </w:rPr>
        <w:t>Návrh stavebně-technického řešení novostavby vychází z předpokladu, že stavba bude realizována odbornou stavební firmou za pomoci běžných mechanizačních prostředků a technologií dle povahy prováděných prací.</w:t>
      </w:r>
    </w:p>
    <w:p w14:paraId="77445902" w14:textId="77777777" w:rsidR="001279BB" w:rsidRPr="00242E73" w:rsidRDefault="001279BB" w:rsidP="00260D21">
      <w:pPr>
        <w:pStyle w:val="Zkladntext"/>
        <w:spacing w:after="0"/>
        <w:ind w:left="709"/>
        <w:rPr>
          <w:rFonts w:ascii="Calibri" w:hAnsi="Calibri"/>
          <w:sz w:val="18"/>
          <w:lang w:val="cs-CZ"/>
        </w:rPr>
      </w:pPr>
      <w:bookmarkStart w:id="351" w:name="_Hlk2693227"/>
      <w:r w:rsidRPr="00242E73">
        <w:rPr>
          <w:rFonts w:ascii="Calibri" w:hAnsi="Calibri"/>
          <w:sz w:val="18"/>
        </w:rPr>
        <w:t xml:space="preserve">V rámci </w:t>
      </w:r>
      <w:r w:rsidR="0052642F">
        <w:rPr>
          <w:rFonts w:ascii="Calibri" w:hAnsi="Calibri"/>
          <w:sz w:val="18"/>
          <w:lang w:val="cs-CZ"/>
        </w:rPr>
        <w:t>dostavby zastřešení atria dojde k </w:t>
      </w:r>
      <w:r w:rsidR="005C3E1F">
        <w:rPr>
          <w:rFonts w:ascii="Calibri" w:hAnsi="Calibri"/>
          <w:sz w:val="18"/>
          <w:lang w:val="cs-CZ"/>
        </w:rPr>
        <w:t>zesílení</w:t>
      </w:r>
      <w:r w:rsidR="0052642F">
        <w:rPr>
          <w:rFonts w:ascii="Calibri" w:hAnsi="Calibri"/>
          <w:sz w:val="18"/>
          <w:lang w:val="cs-CZ"/>
        </w:rPr>
        <w:t xml:space="preserve"> stávajících </w:t>
      </w:r>
      <w:r w:rsidR="005C3E1F">
        <w:rPr>
          <w:rFonts w:ascii="Calibri" w:hAnsi="Calibri"/>
          <w:sz w:val="18"/>
          <w:lang w:val="cs-CZ"/>
        </w:rPr>
        <w:t xml:space="preserve">nosných </w:t>
      </w:r>
      <w:r w:rsidR="00C30BF5">
        <w:rPr>
          <w:rFonts w:ascii="Calibri" w:hAnsi="Calibri"/>
          <w:sz w:val="18"/>
          <w:lang w:val="cs-CZ"/>
        </w:rPr>
        <w:t xml:space="preserve">konstrukcí v 1.NP. </w:t>
      </w:r>
      <w:bookmarkEnd w:id="351"/>
      <w:r w:rsidRPr="00242E73">
        <w:rPr>
          <w:rFonts w:ascii="Calibri" w:hAnsi="Calibri"/>
          <w:sz w:val="18"/>
        </w:rPr>
        <w:t xml:space="preserve">Všechny bourací práce a nové nosné konstrukce se musí striktně řídit statickou částí PD, pokud v průběhu stavby budou objeveny jiné skutečnosti, které nemohly být zřejmé v průběhu návrhu, či dojde neočekávanému narušení stávající konstrukce, musí být přizván statik a projednán variantní postup. </w:t>
      </w:r>
    </w:p>
    <w:p w14:paraId="77445903" w14:textId="77777777" w:rsidR="00260D21" w:rsidRPr="00242E73" w:rsidRDefault="00260D21" w:rsidP="00260D21">
      <w:pPr>
        <w:pStyle w:val="Zkladntext"/>
        <w:spacing w:after="0"/>
        <w:ind w:left="709"/>
        <w:rPr>
          <w:rFonts w:ascii="Calibri" w:hAnsi="Calibri"/>
          <w:sz w:val="18"/>
          <w:u w:val="single"/>
        </w:rPr>
      </w:pPr>
    </w:p>
    <w:p w14:paraId="77445904" w14:textId="77777777" w:rsidR="001279BB" w:rsidRPr="00F616FC" w:rsidRDefault="001279BB" w:rsidP="00260D21">
      <w:pPr>
        <w:pStyle w:val="Zkladntext"/>
        <w:spacing w:after="0"/>
        <w:ind w:left="709"/>
        <w:rPr>
          <w:rFonts w:ascii="Calibri" w:hAnsi="Calibri"/>
          <w:b/>
          <w:sz w:val="18"/>
          <w:u w:val="single"/>
          <w:lang w:val="cs-CZ"/>
        </w:rPr>
      </w:pPr>
      <w:bookmarkStart w:id="352" w:name="_Hlk2693282"/>
      <w:r w:rsidRPr="00F616FC">
        <w:rPr>
          <w:rFonts w:ascii="Calibri" w:hAnsi="Calibri"/>
          <w:b/>
          <w:sz w:val="18"/>
          <w:u w:val="single"/>
        </w:rPr>
        <w:t xml:space="preserve">Zemní </w:t>
      </w:r>
      <w:r w:rsidR="00C30BF5" w:rsidRPr="00F616FC">
        <w:rPr>
          <w:rFonts w:ascii="Calibri" w:hAnsi="Calibri"/>
          <w:b/>
          <w:sz w:val="18"/>
          <w:u w:val="single"/>
          <w:lang w:val="cs-CZ"/>
        </w:rPr>
        <w:t xml:space="preserve">a výkopové </w:t>
      </w:r>
      <w:r w:rsidRPr="00F616FC">
        <w:rPr>
          <w:rFonts w:ascii="Calibri" w:hAnsi="Calibri"/>
          <w:b/>
          <w:sz w:val="18"/>
          <w:u w:val="single"/>
        </w:rPr>
        <w:t>práce:</w:t>
      </w:r>
    </w:p>
    <w:p w14:paraId="77445905" w14:textId="77777777" w:rsidR="00C30BF5" w:rsidRDefault="005D6D98" w:rsidP="00260D21">
      <w:pPr>
        <w:pStyle w:val="Zkladntext"/>
        <w:spacing w:after="0"/>
        <w:ind w:left="709"/>
        <w:rPr>
          <w:rFonts w:ascii="Calibri" w:hAnsi="Calibri"/>
          <w:sz w:val="18"/>
          <w:lang w:val="cs-CZ"/>
        </w:rPr>
      </w:pPr>
      <w:r>
        <w:rPr>
          <w:rFonts w:ascii="Calibri" w:hAnsi="Calibri"/>
          <w:sz w:val="18"/>
          <w:lang w:val="cs-CZ"/>
        </w:rPr>
        <w:t xml:space="preserve">Nejsou. </w:t>
      </w:r>
    </w:p>
    <w:p w14:paraId="77445906" w14:textId="77777777" w:rsidR="005D6D98" w:rsidRPr="00C30BF5" w:rsidRDefault="005D6D98" w:rsidP="00260D21">
      <w:pPr>
        <w:pStyle w:val="Zkladntext"/>
        <w:spacing w:after="0"/>
        <w:ind w:left="709"/>
        <w:rPr>
          <w:rFonts w:ascii="Calibri" w:hAnsi="Calibri"/>
          <w:sz w:val="18"/>
          <w:lang w:val="cs-CZ"/>
        </w:rPr>
      </w:pPr>
    </w:p>
    <w:p w14:paraId="77445907" w14:textId="77777777" w:rsidR="001279BB" w:rsidRPr="00F616FC" w:rsidRDefault="001279BB" w:rsidP="00260D21">
      <w:pPr>
        <w:pStyle w:val="Zkladntext"/>
        <w:spacing w:after="0"/>
        <w:ind w:left="709"/>
        <w:rPr>
          <w:rFonts w:ascii="Calibri" w:hAnsi="Calibri"/>
          <w:b/>
          <w:sz w:val="18"/>
          <w:u w:val="single"/>
        </w:rPr>
      </w:pPr>
      <w:r w:rsidRPr="00F616FC">
        <w:rPr>
          <w:rFonts w:ascii="Calibri" w:hAnsi="Calibri"/>
          <w:b/>
          <w:sz w:val="18"/>
          <w:u w:val="single"/>
        </w:rPr>
        <w:t>Základová konstrukce:</w:t>
      </w:r>
    </w:p>
    <w:p w14:paraId="77445908" w14:textId="77777777" w:rsidR="005D6D98" w:rsidRDefault="005D6D98" w:rsidP="005D6D98">
      <w:pPr>
        <w:pStyle w:val="Zkladntext"/>
        <w:spacing w:after="0"/>
        <w:ind w:left="709"/>
        <w:rPr>
          <w:rFonts w:ascii="Calibri" w:hAnsi="Calibri"/>
          <w:sz w:val="18"/>
          <w:lang w:val="cs-CZ"/>
        </w:rPr>
      </w:pPr>
      <w:bookmarkStart w:id="353" w:name="_Hlk2693309"/>
      <w:r>
        <w:rPr>
          <w:rFonts w:ascii="Calibri" w:hAnsi="Calibri"/>
          <w:sz w:val="18"/>
          <w:lang w:val="cs-CZ"/>
        </w:rPr>
        <w:t>Statickým výpočtem bylo ověřena dostatečná únosnost stávajících základů.</w:t>
      </w:r>
    </w:p>
    <w:bookmarkEnd w:id="353"/>
    <w:p w14:paraId="77445909" w14:textId="77777777" w:rsidR="00260D21" w:rsidRPr="00242E73" w:rsidRDefault="00260D21" w:rsidP="00260D21">
      <w:pPr>
        <w:pStyle w:val="Zkladntext"/>
        <w:spacing w:after="0"/>
        <w:ind w:left="709"/>
        <w:rPr>
          <w:rFonts w:ascii="Calibri" w:hAnsi="Calibri"/>
          <w:sz w:val="18"/>
          <w:u w:val="single"/>
        </w:rPr>
      </w:pPr>
    </w:p>
    <w:p w14:paraId="7744590A" w14:textId="77777777" w:rsidR="001279BB" w:rsidRPr="00F616FC" w:rsidRDefault="001279BB" w:rsidP="00260D21">
      <w:pPr>
        <w:pStyle w:val="Zkladntext"/>
        <w:spacing w:after="0"/>
        <w:ind w:left="709"/>
        <w:rPr>
          <w:rFonts w:ascii="Calibri" w:hAnsi="Calibri"/>
          <w:b/>
          <w:sz w:val="18"/>
          <w:u w:val="single"/>
        </w:rPr>
      </w:pPr>
      <w:r w:rsidRPr="00F616FC">
        <w:rPr>
          <w:rFonts w:ascii="Calibri" w:hAnsi="Calibri"/>
          <w:b/>
          <w:sz w:val="18"/>
          <w:u w:val="single"/>
        </w:rPr>
        <w:t>Svislé nosné konstrukce:</w:t>
      </w:r>
    </w:p>
    <w:p w14:paraId="7744590B" w14:textId="77777777" w:rsidR="001279BB" w:rsidRPr="00F464ED" w:rsidRDefault="00C30BF5" w:rsidP="00260D21">
      <w:pPr>
        <w:pStyle w:val="Zkladntext"/>
        <w:spacing w:after="0"/>
        <w:ind w:left="709"/>
        <w:rPr>
          <w:rFonts w:ascii="Calibri" w:hAnsi="Calibri"/>
          <w:sz w:val="18"/>
          <w:lang w:val="cs-CZ"/>
        </w:rPr>
      </w:pPr>
      <w:bookmarkStart w:id="354" w:name="_Hlk2693345"/>
      <w:r w:rsidRPr="00F464ED">
        <w:rPr>
          <w:rFonts w:ascii="Calibri" w:hAnsi="Calibri"/>
          <w:sz w:val="18"/>
          <w:lang w:val="cs-CZ"/>
        </w:rPr>
        <w:t>Atrium je ze 3 stran vymezeno svislými konstrukcemi stávajících budov. Nová stěna do dvora bude ze sendvičov</w:t>
      </w:r>
      <w:r w:rsidR="00386D98" w:rsidRPr="00F464ED">
        <w:rPr>
          <w:rFonts w:ascii="Calibri" w:hAnsi="Calibri"/>
          <w:sz w:val="18"/>
          <w:lang w:val="cs-CZ"/>
        </w:rPr>
        <w:t>ých panelů tloušťky 200 mm, vyplněných minerální vatou. Z exteriéru bude panel profilovány, alternativně doplněný plechem s horizontální vlnou</w:t>
      </w:r>
      <w:r w:rsidR="001279BB" w:rsidRPr="00F464ED">
        <w:rPr>
          <w:rFonts w:ascii="Calibri" w:hAnsi="Calibri"/>
          <w:sz w:val="18"/>
          <w:lang w:val="cs-CZ"/>
        </w:rPr>
        <w:t>. Budou provedeny nové průrazy nosnými stěnami, jejich zajištění určí statik.</w:t>
      </w:r>
      <w:r w:rsidR="005C3E1F">
        <w:rPr>
          <w:rFonts w:ascii="Calibri" w:hAnsi="Calibri"/>
          <w:sz w:val="18"/>
          <w:lang w:val="cs-CZ"/>
        </w:rPr>
        <w:t xml:space="preserve"> Sendvičový panel současně tvoří zábradlí pochozí střechy ve 3.NP</w:t>
      </w:r>
    </w:p>
    <w:p w14:paraId="7744590C" w14:textId="77777777" w:rsidR="00386D98" w:rsidRPr="00F464ED" w:rsidRDefault="00386D98" w:rsidP="00260D21">
      <w:pPr>
        <w:pStyle w:val="Zkladntext"/>
        <w:spacing w:after="0"/>
        <w:ind w:left="709"/>
        <w:rPr>
          <w:rFonts w:ascii="Calibri" w:hAnsi="Calibri"/>
          <w:sz w:val="18"/>
          <w:lang w:val="cs-CZ"/>
        </w:rPr>
      </w:pPr>
    </w:p>
    <w:p w14:paraId="7744590D" w14:textId="77777777" w:rsidR="00386D98" w:rsidRDefault="00386D98" w:rsidP="00260D21">
      <w:pPr>
        <w:pStyle w:val="Zkladntext"/>
        <w:spacing w:after="0"/>
        <w:ind w:left="709"/>
        <w:rPr>
          <w:rFonts w:ascii="Calibri" w:hAnsi="Calibri"/>
          <w:sz w:val="18"/>
          <w:lang w:val="cs-CZ"/>
        </w:rPr>
      </w:pPr>
      <w:bookmarkStart w:id="355" w:name="_Hlk2778440"/>
      <w:r w:rsidRPr="000C3224">
        <w:rPr>
          <w:rFonts w:ascii="Calibri" w:hAnsi="Calibri"/>
          <w:sz w:val="18"/>
          <w:lang w:val="cs-CZ"/>
        </w:rPr>
        <w:t xml:space="preserve">Stropní konstrukce bude vynášena pomocí </w:t>
      </w:r>
      <w:r w:rsidR="00970898" w:rsidRPr="000C3224">
        <w:rPr>
          <w:rFonts w:ascii="Calibri" w:hAnsi="Calibri"/>
          <w:sz w:val="18"/>
          <w:lang w:val="cs-CZ"/>
        </w:rPr>
        <w:t xml:space="preserve">kruhových </w:t>
      </w:r>
      <w:r w:rsidRPr="000C3224">
        <w:rPr>
          <w:rFonts w:ascii="Calibri" w:hAnsi="Calibri"/>
          <w:sz w:val="18"/>
          <w:lang w:val="cs-CZ"/>
        </w:rPr>
        <w:t>ocelových sloup</w:t>
      </w:r>
      <w:r w:rsidR="005C3E1F" w:rsidRPr="000C3224">
        <w:rPr>
          <w:rFonts w:ascii="Calibri" w:hAnsi="Calibri"/>
          <w:sz w:val="18"/>
          <w:lang w:val="cs-CZ"/>
        </w:rPr>
        <w:t>ů</w:t>
      </w:r>
      <w:r w:rsidRPr="000C3224">
        <w:rPr>
          <w:rFonts w:ascii="Calibri" w:hAnsi="Calibri"/>
          <w:sz w:val="18"/>
          <w:lang w:val="cs-CZ"/>
        </w:rPr>
        <w:t xml:space="preserve"> </w:t>
      </w:r>
      <w:r w:rsidR="00F464ED" w:rsidRPr="000C3224">
        <w:rPr>
          <w:rFonts w:ascii="Calibri" w:hAnsi="Calibri"/>
          <w:sz w:val="18"/>
          <w:lang w:val="cs-CZ"/>
        </w:rPr>
        <w:t>z válcovaných trubek TR 219/</w:t>
      </w:r>
      <w:r w:rsidR="005D6D98" w:rsidRPr="000C3224">
        <w:rPr>
          <w:rFonts w:ascii="Calibri" w:hAnsi="Calibri"/>
          <w:sz w:val="18"/>
          <w:lang w:val="cs-CZ"/>
        </w:rPr>
        <w:t>8</w:t>
      </w:r>
      <w:r w:rsidR="00F464ED" w:rsidRPr="000C3224">
        <w:rPr>
          <w:rFonts w:ascii="Calibri" w:hAnsi="Calibri"/>
          <w:sz w:val="18"/>
          <w:lang w:val="cs-CZ"/>
        </w:rPr>
        <w:t xml:space="preserve"> (S235), respektive TR 219/</w:t>
      </w:r>
      <w:r w:rsidR="005D6D98" w:rsidRPr="000C3224">
        <w:rPr>
          <w:rFonts w:ascii="Calibri" w:hAnsi="Calibri"/>
          <w:sz w:val="18"/>
          <w:lang w:val="cs-CZ"/>
        </w:rPr>
        <w:t>14,2</w:t>
      </w:r>
      <w:r w:rsidR="00F464ED" w:rsidRPr="000C3224">
        <w:rPr>
          <w:rFonts w:ascii="Calibri" w:hAnsi="Calibri"/>
          <w:sz w:val="18"/>
          <w:lang w:val="cs-CZ"/>
        </w:rPr>
        <w:t xml:space="preserve"> (S235)</w:t>
      </w:r>
      <w:r w:rsidR="00952289">
        <w:rPr>
          <w:rFonts w:ascii="Calibri" w:hAnsi="Calibri"/>
          <w:sz w:val="18"/>
          <w:lang w:val="cs-CZ"/>
        </w:rPr>
        <w:t>. P</w:t>
      </w:r>
      <w:r w:rsidRPr="000C3224">
        <w:rPr>
          <w:rFonts w:ascii="Calibri" w:hAnsi="Calibri"/>
          <w:sz w:val="18"/>
          <w:lang w:val="cs-CZ"/>
        </w:rPr>
        <w:t xml:space="preserve">ro </w:t>
      </w:r>
      <w:r w:rsidR="00952289">
        <w:rPr>
          <w:rFonts w:ascii="Calibri" w:hAnsi="Calibri"/>
          <w:sz w:val="18"/>
          <w:lang w:val="cs-CZ"/>
        </w:rPr>
        <w:t xml:space="preserve">7 sloupů již byla </w:t>
      </w:r>
      <w:r w:rsidRPr="000C3224">
        <w:rPr>
          <w:rFonts w:ascii="Calibri" w:hAnsi="Calibri"/>
          <w:sz w:val="18"/>
          <w:lang w:val="cs-CZ"/>
        </w:rPr>
        <w:t>v minulosti udělaná stavební příprava, při budovávání nosných ocelových konstrukcí v 1.NP</w:t>
      </w:r>
      <w:r w:rsidR="00952289">
        <w:rPr>
          <w:rFonts w:ascii="Calibri" w:hAnsi="Calibri"/>
          <w:sz w:val="18"/>
          <w:lang w:val="cs-CZ"/>
        </w:rPr>
        <w:t>, pro další dva bude vhodné kotvení navržené v další fázi projektové dokumentace</w:t>
      </w:r>
      <w:r w:rsidRPr="000C3224">
        <w:rPr>
          <w:rFonts w:ascii="Calibri" w:hAnsi="Calibri"/>
          <w:sz w:val="18"/>
          <w:lang w:val="cs-CZ"/>
        </w:rPr>
        <w:t>. Svislé nosné konstrukce budou zavětrovány pomocí</w:t>
      </w:r>
      <w:r w:rsidR="00F464ED" w:rsidRPr="000C3224">
        <w:rPr>
          <w:rFonts w:ascii="Calibri" w:hAnsi="Calibri"/>
          <w:sz w:val="18"/>
          <w:lang w:val="cs-CZ"/>
        </w:rPr>
        <w:t xml:space="preserve"> tří </w:t>
      </w:r>
      <w:r w:rsidR="000C3224" w:rsidRPr="000C3224">
        <w:rPr>
          <w:rFonts w:ascii="Calibri" w:hAnsi="Calibri"/>
          <w:sz w:val="18"/>
          <w:lang w:val="cs-CZ"/>
        </w:rPr>
        <w:t>ztužidel</w:t>
      </w:r>
      <w:r w:rsidR="00F464ED" w:rsidRPr="000C3224">
        <w:rPr>
          <w:rFonts w:ascii="Calibri" w:hAnsi="Calibri"/>
          <w:sz w:val="18"/>
          <w:lang w:val="cs-CZ"/>
        </w:rPr>
        <w:t xml:space="preserve"> z ocelových trubek TR </w:t>
      </w:r>
      <w:r w:rsidR="00952289">
        <w:rPr>
          <w:rFonts w:ascii="Calibri" w:hAnsi="Calibri"/>
          <w:sz w:val="18"/>
          <w:lang w:val="cs-CZ"/>
        </w:rPr>
        <w:t>102/8</w:t>
      </w:r>
      <w:r w:rsidR="00F464ED" w:rsidRPr="000C3224">
        <w:rPr>
          <w:rFonts w:ascii="Calibri" w:hAnsi="Calibri"/>
          <w:sz w:val="18"/>
          <w:lang w:val="cs-CZ"/>
        </w:rPr>
        <w:t>(S235)</w:t>
      </w:r>
      <w:r w:rsidR="00952289">
        <w:rPr>
          <w:rFonts w:ascii="Calibri" w:hAnsi="Calibri"/>
          <w:sz w:val="18"/>
          <w:lang w:val="cs-CZ"/>
        </w:rPr>
        <w:t>, respektive TR 102/14,2(S235)</w:t>
      </w:r>
      <w:r w:rsidR="00F464ED" w:rsidRPr="000C3224">
        <w:rPr>
          <w:rFonts w:ascii="Calibri" w:hAnsi="Calibri"/>
          <w:sz w:val="18"/>
          <w:lang w:val="cs-CZ"/>
        </w:rPr>
        <w:t>.</w:t>
      </w:r>
    </w:p>
    <w:p w14:paraId="7744590E" w14:textId="77777777" w:rsidR="00D712E2" w:rsidRDefault="00D712E2" w:rsidP="00260D21">
      <w:pPr>
        <w:pStyle w:val="Zkladntext"/>
        <w:spacing w:after="0"/>
        <w:ind w:left="709"/>
        <w:rPr>
          <w:rFonts w:ascii="Calibri" w:hAnsi="Calibri"/>
          <w:sz w:val="18"/>
          <w:lang w:val="cs-CZ"/>
        </w:rPr>
      </w:pPr>
    </w:p>
    <w:p w14:paraId="7744590F" w14:textId="77777777" w:rsidR="00E17592" w:rsidRPr="00F464ED" w:rsidRDefault="00D712E2" w:rsidP="00952289">
      <w:pPr>
        <w:pStyle w:val="Zkladntext"/>
        <w:ind w:left="709"/>
        <w:jc w:val="left"/>
        <w:rPr>
          <w:rFonts w:ascii="Calibri" w:hAnsi="Calibri"/>
          <w:sz w:val="18"/>
          <w:lang w:val="cs-CZ"/>
        </w:rPr>
      </w:pPr>
      <w:r w:rsidRPr="00D712E2">
        <w:rPr>
          <w:rFonts w:ascii="Calibri" w:hAnsi="Calibri"/>
          <w:sz w:val="18"/>
          <w:lang w:val="cs-CZ"/>
        </w:rPr>
        <w:t xml:space="preserve">Zesilované sloupy v </w:t>
      </w:r>
      <w:r>
        <w:rPr>
          <w:rFonts w:ascii="Calibri" w:hAnsi="Calibri"/>
          <w:sz w:val="18"/>
          <w:lang w:val="cs-CZ"/>
        </w:rPr>
        <w:t>1</w:t>
      </w:r>
      <w:r w:rsidRPr="00D712E2">
        <w:rPr>
          <w:rFonts w:ascii="Calibri" w:hAnsi="Calibri"/>
          <w:sz w:val="18"/>
          <w:lang w:val="cs-CZ"/>
        </w:rPr>
        <w:t>. N</w:t>
      </w:r>
      <w:r>
        <w:rPr>
          <w:rFonts w:ascii="Calibri" w:hAnsi="Calibri"/>
          <w:sz w:val="18"/>
          <w:lang w:val="cs-CZ"/>
        </w:rPr>
        <w:t>P</w:t>
      </w:r>
      <w:r w:rsidRPr="00D712E2">
        <w:rPr>
          <w:rFonts w:ascii="Calibri" w:hAnsi="Calibri"/>
          <w:sz w:val="18"/>
          <w:lang w:val="cs-CZ"/>
        </w:rPr>
        <w:t xml:space="preserve"> (viz schéma, nakonec pouze 3 sloupy! - ono totiž v případě tech posudků sloupů rozhodují tuhosti </w:t>
      </w:r>
      <w:r>
        <w:rPr>
          <w:rFonts w:ascii="Calibri" w:hAnsi="Calibri"/>
          <w:sz w:val="18"/>
          <w:lang w:val="cs-CZ"/>
        </w:rPr>
        <w:t>c</w:t>
      </w:r>
      <w:r w:rsidRPr="00D712E2">
        <w:rPr>
          <w:rFonts w:ascii="Calibri" w:hAnsi="Calibri"/>
          <w:sz w:val="18"/>
          <w:lang w:val="cs-CZ"/>
        </w:rPr>
        <w:t>elé konstrukce, takže když změním jedny prvky, odrazí se to na jiných, proto to i trvá tak dlouho)</w:t>
      </w:r>
      <w:r>
        <w:rPr>
          <w:rFonts w:ascii="Calibri" w:hAnsi="Calibri"/>
          <w:sz w:val="18"/>
          <w:lang w:val="cs-CZ"/>
        </w:rPr>
        <w:t xml:space="preserve">. </w:t>
      </w:r>
      <w:r w:rsidRPr="00D712E2">
        <w:rPr>
          <w:rFonts w:ascii="Calibri" w:hAnsi="Calibri"/>
          <w:sz w:val="18"/>
          <w:lang w:val="cs-CZ"/>
        </w:rPr>
        <w:t xml:space="preserve">Sloupy s </w:t>
      </w:r>
      <w:proofErr w:type="spellStart"/>
      <w:r w:rsidRPr="00D712E2">
        <w:rPr>
          <w:rFonts w:ascii="Calibri" w:hAnsi="Calibri"/>
          <w:sz w:val="18"/>
          <w:lang w:val="cs-CZ"/>
        </w:rPr>
        <w:t>ozn</w:t>
      </w:r>
      <w:proofErr w:type="spellEnd"/>
      <w:r w:rsidRPr="00D712E2">
        <w:rPr>
          <w:rFonts w:ascii="Calibri" w:hAnsi="Calibri"/>
          <w:sz w:val="18"/>
          <w:lang w:val="cs-CZ"/>
        </w:rPr>
        <w:t xml:space="preserve">. Dle statického </w:t>
      </w:r>
      <w:proofErr w:type="spellStart"/>
      <w:r w:rsidRPr="00D712E2">
        <w:rPr>
          <w:rFonts w:ascii="Calibri" w:hAnsi="Calibri"/>
          <w:sz w:val="18"/>
          <w:lang w:val="cs-CZ"/>
        </w:rPr>
        <w:t>schámatu</w:t>
      </w:r>
      <w:proofErr w:type="spellEnd"/>
      <w:r w:rsidRPr="00D712E2">
        <w:rPr>
          <w:rFonts w:ascii="Calibri" w:hAnsi="Calibri"/>
          <w:sz w:val="18"/>
          <w:lang w:val="cs-CZ"/>
        </w:rPr>
        <w:t xml:space="preserve"> (rastru) c1, d4, d5. </w:t>
      </w:r>
      <w:r>
        <w:rPr>
          <w:rFonts w:ascii="Calibri" w:hAnsi="Calibri"/>
          <w:sz w:val="18"/>
          <w:lang w:val="cs-CZ"/>
        </w:rPr>
        <w:br/>
      </w:r>
      <w:r w:rsidRPr="00D712E2">
        <w:rPr>
          <w:rFonts w:ascii="Calibri" w:hAnsi="Calibri"/>
          <w:sz w:val="18"/>
          <w:lang w:val="cs-CZ"/>
        </w:rPr>
        <w:t xml:space="preserve">Zs1 – zesilující profil stávajících </w:t>
      </w:r>
      <w:proofErr w:type="gramStart"/>
      <w:r w:rsidRPr="00D712E2">
        <w:rPr>
          <w:rFonts w:ascii="Calibri" w:hAnsi="Calibri"/>
          <w:sz w:val="18"/>
          <w:lang w:val="cs-CZ"/>
        </w:rPr>
        <w:t xml:space="preserve">sloupu  </w:t>
      </w:r>
      <w:proofErr w:type="spellStart"/>
      <w:r w:rsidRPr="00D712E2">
        <w:rPr>
          <w:rFonts w:ascii="Calibri" w:hAnsi="Calibri"/>
          <w:sz w:val="18"/>
          <w:lang w:val="cs-CZ"/>
        </w:rPr>
        <w:t>tr</w:t>
      </w:r>
      <w:proofErr w:type="spellEnd"/>
      <w:proofErr w:type="gramEnd"/>
      <w:r w:rsidRPr="00D712E2">
        <w:rPr>
          <w:rFonts w:ascii="Calibri" w:hAnsi="Calibri"/>
          <w:sz w:val="18"/>
          <w:lang w:val="cs-CZ"/>
        </w:rPr>
        <w:t xml:space="preserve"> 219/8</w:t>
      </w:r>
      <w:r w:rsidR="00952289">
        <w:rPr>
          <w:rFonts w:ascii="Calibri" w:hAnsi="Calibri"/>
          <w:sz w:val="18"/>
          <w:lang w:val="cs-CZ"/>
        </w:rPr>
        <w:t xml:space="preserve"> je navržený </w:t>
      </w:r>
      <w:r w:rsidRPr="00D712E2">
        <w:rPr>
          <w:rFonts w:ascii="Calibri" w:hAnsi="Calibri"/>
          <w:sz w:val="18"/>
          <w:lang w:val="cs-CZ"/>
        </w:rPr>
        <w:t xml:space="preserve">Tr 273/5 (s235); </w:t>
      </w:r>
      <w:r>
        <w:rPr>
          <w:rFonts w:ascii="Calibri" w:hAnsi="Calibri"/>
          <w:sz w:val="18"/>
          <w:lang w:val="cs-CZ"/>
        </w:rPr>
        <w:br/>
      </w:r>
      <w:r w:rsidRPr="00D712E2">
        <w:rPr>
          <w:rFonts w:ascii="Calibri" w:hAnsi="Calibri"/>
          <w:sz w:val="18"/>
          <w:lang w:val="cs-CZ"/>
        </w:rPr>
        <w:t xml:space="preserve">Zs2 – zesilující profil stávajících sloupu </w:t>
      </w:r>
      <w:proofErr w:type="spellStart"/>
      <w:r w:rsidRPr="00D712E2">
        <w:rPr>
          <w:rFonts w:ascii="Calibri" w:hAnsi="Calibri"/>
          <w:sz w:val="18"/>
          <w:lang w:val="cs-CZ"/>
        </w:rPr>
        <w:t>tr</w:t>
      </w:r>
      <w:proofErr w:type="spellEnd"/>
      <w:r w:rsidRPr="00D712E2">
        <w:rPr>
          <w:rFonts w:ascii="Calibri" w:hAnsi="Calibri"/>
          <w:sz w:val="18"/>
          <w:lang w:val="cs-CZ"/>
        </w:rPr>
        <w:t xml:space="preserve"> 219/8</w:t>
      </w:r>
      <w:r w:rsidR="00952289">
        <w:rPr>
          <w:rFonts w:ascii="Calibri" w:hAnsi="Calibri"/>
          <w:sz w:val="18"/>
          <w:lang w:val="cs-CZ"/>
        </w:rPr>
        <w:t xml:space="preserve"> je navržený </w:t>
      </w:r>
      <w:r w:rsidRPr="00D712E2">
        <w:rPr>
          <w:rFonts w:ascii="Calibri" w:hAnsi="Calibri"/>
          <w:sz w:val="18"/>
          <w:lang w:val="cs-CZ"/>
        </w:rPr>
        <w:t>Tr 273/8,8 (s235).</w:t>
      </w:r>
      <w:r w:rsidR="00952289">
        <w:rPr>
          <w:rFonts w:ascii="Calibri" w:hAnsi="Calibri"/>
          <w:sz w:val="18"/>
          <w:lang w:val="cs-CZ"/>
        </w:rPr>
        <w:br/>
      </w:r>
      <w:r w:rsidR="00952289">
        <w:rPr>
          <w:rFonts w:ascii="Calibri" w:hAnsi="Calibri"/>
          <w:sz w:val="18"/>
          <w:lang w:val="cs-CZ"/>
        </w:rPr>
        <w:br/>
      </w:r>
      <w:r w:rsidR="00E17592" w:rsidRPr="00F464ED">
        <w:rPr>
          <w:rFonts w:ascii="Calibri" w:hAnsi="Calibri"/>
          <w:sz w:val="18"/>
          <w:lang w:val="cs-CZ"/>
        </w:rPr>
        <w:t xml:space="preserve">V obvodovém zdivu historické budovy Slezské univerzity bude vybouráno 5 okenních parapetů, ve zdivu tloušťky 750 mm. Tímto vzniknou nové průchody do </w:t>
      </w:r>
      <w:r w:rsidR="00970898" w:rsidRPr="00F464ED">
        <w:rPr>
          <w:rFonts w:ascii="Calibri" w:hAnsi="Calibri"/>
          <w:sz w:val="18"/>
          <w:lang w:val="cs-CZ"/>
        </w:rPr>
        <w:t>prostorů nově vzniklého</w:t>
      </w:r>
      <w:r w:rsidR="00E17592" w:rsidRPr="00F464ED">
        <w:rPr>
          <w:rFonts w:ascii="Calibri" w:hAnsi="Calibri"/>
          <w:sz w:val="18"/>
          <w:lang w:val="cs-CZ"/>
        </w:rPr>
        <w:t xml:space="preserve"> atria.</w:t>
      </w:r>
    </w:p>
    <w:bookmarkEnd w:id="354"/>
    <w:bookmarkEnd w:id="355"/>
    <w:p w14:paraId="77445910" w14:textId="77777777" w:rsidR="00260D21" w:rsidRPr="00242E73" w:rsidRDefault="00260D21" w:rsidP="00260D21">
      <w:pPr>
        <w:pStyle w:val="Zkladntext"/>
        <w:spacing w:after="0"/>
        <w:ind w:left="709"/>
        <w:rPr>
          <w:rFonts w:ascii="Calibri" w:hAnsi="Calibri"/>
          <w:sz w:val="18"/>
          <w:u w:val="single"/>
        </w:rPr>
      </w:pPr>
    </w:p>
    <w:p w14:paraId="77445911" w14:textId="77777777" w:rsidR="001279BB" w:rsidRPr="00F616FC" w:rsidRDefault="001279BB" w:rsidP="00260D21">
      <w:pPr>
        <w:pStyle w:val="Zkladntext"/>
        <w:spacing w:after="0"/>
        <w:ind w:left="709"/>
        <w:rPr>
          <w:rFonts w:ascii="Calibri" w:hAnsi="Calibri"/>
          <w:b/>
          <w:sz w:val="18"/>
          <w:u w:val="single"/>
        </w:rPr>
      </w:pPr>
      <w:r w:rsidRPr="00F616FC">
        <w:rPr>
          <w:rFonts w:ascii="Calibri" w:hAnsi="Calibri"/>
          <w:b/>
          <w:sz w:val="18"/>
          <w:u w:val="single"/>
        </w:rPr>
        <w:t>Vodorovné konstrukce:</w:t>
      </w:r>
    </w:p>
    <w:p w14:paraId="77445912" w14:textId="77777777" w:rsidR="00E17592" w:rsidRDefault="00E17592" w:rsidP="00260D21">
      <w:pPr>
        <w:pStyle w:val="Zkladntext"/>
        <w:spacing w:after="0"/>
        <w:ind w:left="709"/>
        <w:rPr>
          <w:rFonts w:ascii="Calibri" w:hAnsi="Calibri"/>
          <w:sz w:val="18"/>
          <w:lang w:val="cs-CZ"/>
        </w:rPr>
      </w:pPr>
      <w:bookmarkStart w:id="356" w:name="_Hlk2693358"/>
      <w:r>
        <w:rPr>
          <w:rFonts w:ascii="Calibri" w:hAnsi="Calibri"/>
          <w:sz w:val="18"/>
          <w:lang w:val="cs-CZ"/>
        </w:rPr>
        <w:t xml:space="preserve">Stávající stropní konstrukce mezi 1.NP a 2.NP je řešená železobetonovou deskou </w:t>
      </w:r>
      <w:proofErr w:type="spellStart"/>
      <w:r w:rsidR="00B33DEE">
        <w:rPr>
          <w:rFonts w:ascii="Calibri" w:hAnsi="Calibri"/>
          <w:sz w:val="18"/>
          <w:lang w:val="cs-CZ"/>
        </w:rPr>
        <w:t>tl</w:t>
      </w:r>
      <w:proofErr w:type="spellEnd"/>
      <w:r w:rsidR="00B33DEE">
        <w:rPr>
          <w:rFonts w:ascii="Calibri" w:hAnsi="Calibri"/>
          <w:sz w:val="18"/>
          <w:lang w:val="cs-CZ"/>
        </w:rPr>
        <w:t xml:space="preserve">. 100 mm s kari sítí, </w:t>
      </w:r>
      <w:r>
        <w:rPr>
          <w:rFonts w:ascii="Calibri" w:hAnsi="Calibri"/>
          <w:sz w:val="18"/>
          <w:lang w:val="cs-CZ"/>
        </w:rPr>
        <w:t>vylitou do trapézového plechu uloženém na ocelových I nosnících po vzdálenosti max 1.m.</w:t>
      </w:r>
    </w:p>
    <w:p w14:paraId="77445913" w14:textId="77777777" w:rsidR="00E17592" w:rsidRDefault="00E17592" w:rsidP="00260D21">
      <w:pPr>
        <w:pStyle w:val="Zkladntext"/>
        <w:spacing w:after="0"/>
        <w:ind w:left="709"/>
        <w:rPr>
          <w:rFonts w:ascii="Calibri" w:hAnsi="Calibri"/>
          <w:sz w:val="18"/>
          <w:lang w:val="cs-CZ"/>
        </w:rPr>
      </w:pPr>
    </w:p>
    <w:p w14:paraId="77445914" w14:textId="77777777" w:rsidR="00F464ED" w:rsidRPr="00F464ED" w:rsidRDefault="005C3E1F" w:rsidP="00F464ED">
      <w:pPr>
        <w:tabs>
          <w:tab w:val="clear" w:pos="2268"/>
        </w:tabs>
        <w:autoSpaceDE w:val="0"/>
        <w:autoSpaceDN w:val="0"/>
        <w:adjustRightInd w:val="0"/>
        <w:ind w:left="709"/>
        <w:jc w:val="left"/>
        <w:rPr>
          <w:rFonts w:ascii="Calibri" w:eastAsia="Calibri" w:hAnsi="Calibri" w:cs="Calibri"/>
          <w:sz w:val="18"/>
          <w:szCs w:val="18"/>
        </w:rPr>
      </w:pPr>
      <w:r>
        <w:rPr>
          <w:rFonts w:ascii="Calibri" w:eastAsia="Calibri" w:hAnsi="Calibri" w:cs="Calibri"/>
          <w:sz w:val="18"/>
          <w:szCs w:val="18"/>
        </w:rPr>
        <w:t xml:space="preserve">V nové stropní konstrukci </w:t>
      </w:r>
      <w:r w:rsidR="000C3224">
        <w:rPr>
          <w:rFonts w:ascii="Calibri" w:eastAsia="Calibri" w:hAnsi="Calibri" w:cs="Calibri"/>
          <w:sz w:val="18"/>
          <w:szCs w:val="18"/>
        </w:rPr>
        <w:t>devět</w:t>
      </w:r>
      <w:r w:rsidR="00F464ED" w:rsidRPr="00F464ED">
        <w:rPr>
          <w:rFonts w:ascii="Calibri" w:eastAsia="Calibri" w:hAnsi="Calibri" w:cs="Calibri"/>
          <w:sz w:val="18"/>
          <w:szCs w:val="18"/>
        </w:rPr>
        <w:t xml:space="preserve"> sloup</w:t>
      </w:r>
      <w:r w:rsidR="00F464ED" w:rsidRPr="00F464ED">
        <w:rPr>
          <w:rFonts w:ascii="Calibri" w:eastAsia="TimesNewRoman" w:hAnsi="Calibri" w:cs="Calibri"/>
          <w:sz w:val="18"/>
          <w:szCs w:val="18"/>
        </w:rPr>
        <w:t xml:space="preserve">ů </w:t>
      </w:r>
      <w:r w:rsidR="00F464ED" w:rsidRPr="00F464ED">
        <w:rPr>
          <w:rFonts w:ascii="Calibri" w:eastAsia="Calibri" w:hAnsi="Calibri" w:cs="Calibri"/>
          <w:sz w:val="18"/>
          <w:szCs w:val="18"/>
        </w:rPr>
        <w:t>(S) vynáší</w:t>
      </w:r>
      <w:r w:rsidR="00F464ED">
        <w:rPr>
          <w:rFonts w:ascii="Calibri" w:eastAsia="Calibri" w:hAnsi="Calibri" w:cs="Calibri"/>
          <w:sz w:val="18"/>
          <w:szCs w:val="18"/>
        </w:rPr>
        <w:t xml:space="preserve"> </w:t>
      </w:r>
      <w:r w:rsidR="00F464ED" w:rsidRPr="00F464ED">
        <w:rPr>
          <w:rFonts w:ascii="Calibri" w:eastAsia="Calibri" w:hAnsi="Calibri" w:cs="Calibri"/>
          <w:sz w:val="18"/>
          <w:szCs w:val="18"/>
        </w:rPr>
        <w:t>t</w:t>
      </w:r>
      <w:r w:rsidR="00F464ED" w:rsidRPr="00F464ED">
        <w:rPr>
          <w:rFonts w:ascii="Calibri" w:eastAsia="TimesNewRoman" w:hAnsi="Calibri" w:cs="Calibri"/>
          <w:sz w:val="18"/>
          <w:szCs w:val="18"/>
        </w:rPr>
        <w:t>ř</w:t>
      </w:r>
      <w:r w:rsidR="00F464ED" w:rsidRPr="00F464ED">
        <w:rPr>
          <w:rFonts w:ascii="Calibri" w:eastAsia="Calibri" w:hAnsi="Calibri" w:cs="Calibri"/>
          <w:sz w:val="18"/>
          <w:szCs w:val="18"/>
        </w:rPr>
        <w:t>i pr</w:t>
      </w:r>
      <w:r w:rsidR="00F464ED" w:rsidRPr="00F464ED">
        <w:rPr>
          <w:rFonts w:ascii="Calibri" w:eastAsia="TimesNewRoman" w:hAnsi="Calibri" w:cs="Calibri"/>
          <w:sz w:val="18"/>
          <w:szCs w:val="18"/>
        </w:rPr>
        <w:t>ů</w:t>
      </w:r>
      <w:r w:rsidR="00F464ED" w:rsidRPr="00F464ED">
        <w:rPr>
          <w:rFonts w:ascii="Calibri" w:eastAsia="Calibri" w:hAnsi="Calibri" w:cs="Calibri"/>
          <w:sz w:val="18"/>
          <w:szCs w:val="18"/>
        </w:rPr>
        <w:t xml:space="preserve">vlaky (P), které nesou nosníky (N) </w:t>
      </w:r>
      <w:r w:rsidR="000C3224">
        <w:rPr>
          <w:rFonts w:ascii="Calibri" w:eastAsia="Calibri" w:hAnsi="Calibri" w:cs="Calibri"/>
          <w:sz w:val="18"/>
          <w:szCs w:val="18"/>
        </w:rPr>
        <w:t>vynášející střešní panel</w:t>
      </w:r>
      <w:r w:rsidR="00F464ED" w:rsidRPr="00F464ED">
        <w:rPr>
          <w:rFonts w:ascii="Calibri" w:eastAsia="Calibri" w:hAnsi="Calibri" w:cs="Calibri"/>
          <w:sz w:val="18"/>
          <w:szCs w:val="18"/>
        </w:rPr>
        <w:t xml:space="preserve"> st</w:t>
      </w:r>
      <w:r w:rsidR="00F464ED" w:rsidRPr="00F464ED">
        <w:rPr>
          <w:rFonts w:ascii="Calibri" w:eastAsia="TimesNewRoman" w:hAnsi="Calibri" w:cs="Calibri"/>
          <w:sz w:val="18"/>
          <w:szCs w:val="18"/>
        </w:rPr>
        <w:t>ř</w:t>
      </w:r>
      <w:r w:rsidR="00F464ED" w:rsidRPr="00F464ED">
        <w:rPr>
          <w:rFonts w:ascii="Calibri" w:eastAsia="Calibri" w:hAnsi="Calibri" w:cs="Calibri"/>
          <w:sz w:val="18"/>
          <w:szCs w:val="18"/>
        </w:rPr>
        <w:t>ešní panel. Nosníky (N) slouží zárove</w:t>
      </w:r>
      <w:r w:rsidR="00F464ED" w:rsidRPr="00F464ED">
        <w:rPr>
          <w:rFonts w:ascii="Calibri" w:eastAsia="TimesNewRoman" w:hAnsi="Calibri" w:cs="Calibri"/>
          <w:sz w:val="18"/>
          <w:szCs w:val="18"/>
        </w:rPr>
        <w:t xml:space="preserve">ň </w:t>
      </w:r>
      <w:r w:rsidR="00F464ED" w:rsidRPr="00F464ED">
        <w:rPr>
          <w:rFonts w:ascii="Calibri" w:eastAsia="Calibri" w:hAnsi="Calibri" w:cs="Calibri"/>
          <w:sz w:val="18"/>
          <w:szCs w:val="18"/>
        </w:rPr>
        <w:t>jako ztužení st</w:t>
      </w:r>
      <w:r w:rsidR="00F464ED" w:rsidRPr="00F464ED">
        <w:rPr>
          <w:rFonts w:ascii="Calibri" w:eastAsia="TimesNewRoman" w:hAnsi="Calibri" w:cs="Calibri"/>
          <w:sz w:val="18"/>
          <w:szCs w:val="18"/>
        </w:rPr>
        <w:t>ř</w:t>
      </w:r>
      <w:r w:rsidR="00F464ED" w:rsidRPr="00F464ED">
        <w:rPr>
          <w:rFonts w:ascii="Calibri" w:eastAsia="Calibri" w:hAnsi="Calibri" w:cs="Calibri"/>
          <w:sz w:val="18"/>
          <w:szCs w:val="18"/>
        </w:rPr>
        <w:t>ešní roviny. Dále jsou navržena</w:t>
      </w:r>
      <w:r w:rsidR="00F464ED">
        <w:rPr>
          <w:rFonts w:ascii="Calibri" w:eastAsia="Calibri" w:hAnsi="Calibri" w:cs="Calibri"/>
          <w:sz w:val="18"/>
          <w:szCs w:val="18"/>
        </w:rPr>
        <w:t xml:space="preserve"> </w:t>
      </w:r>
      <w:r w:rsidR="00F464ED" w:rsidRPr="00F464ED">
        <w:rPr>
          <w:rFonts w:ascii="Calibri" w:eastAsia="Calibri" w:hAnsi="Calibri" w:cs="Calibri"/>
          <w:sz w:val="18"/>
          <w:szCs w:val="18"/>
        </w:rPr>
        <w:t>3 svislá ztužidla (Z) (dv</w:t>
      </w:r>
      <w:r w:rsidR="00F464ED" w:rsidRPr="00F464ED">
        <w:rPr>
          <w:rFonts w:ascii="Calibri" w:eastAsia="TimesNewRoman" w:hAnsi="Calibri" w:cs="Calibri"/>
          <w:sz w:val="18"/>
          <w:szCs w:val="18"/>
        </w:rPr>
        <w:t xml:space="preserve">ě </w:t>
      </w:r>
      <w:r w:rsidR="00F464ED" w:rsidRPr="00F464ED">
        <w:rPr>
          <w:rFonts w:ascii="Calibri" w:eastAsia="Calibri" w:hAnsi="Calibri" w:cs="Calibri"/>
          <w:sz w:val="18"/>
          <w:szCs w:val="18"/>
        </w:rPr>
        <w:t>ve sm</w:t>
      </w:r>
      <w:r w:rsidR="00F464ED" w:rsidRPr="00F464ED">
        <w:rPr>
          <w:rFonts w:ascii="Calibri" w:eastAsia="TimesNewRoman" w:hAnsi="Calibri" w:cs="Calibri"/>
          <w:sz w:val="18"/>
          <w:szCs w:val="18"/>
        </w:rPr>
        <w:t>ě</w:t>
      </w:r>
      <w:r w:rsidR="00F464ED" w:rsidRPr="00F464ED">
        <w:rPr>
          <w:rFonts w:ascii="Calibri" w:eastAsia="Calibri" w:hAnsi="Calibri" w:cs="Calibri"/>
          <w:sz w:val="18"/>
          <w:szCs w:val="18"/>
        </w:rPr>
        <w:t>ru kolmém na fasádu, jedno ve sm</w:t>
      </w:r>
      <w:r w:rsidR="00F464ED" w:rsidRPr="00F464ED">
        <w:rPr>
          <w:rFonts w:ascii="Calibri" w:eastAsia="TimesNewRoman" w:hAnsi="Calibri" w:cs="Calibri"/>
          <w:sz w:val="18"/>
          <w:szCs w:val="18"/>
        </w:rPr>
        <w:t>ě</w:t>
      </w:r>
      <w:r w:rsidR="00F464ED" w:rsidRPr="00F464ED">
        <w:rPr>
          <w:rFonts w:ascii="Calibri" w:eastAsia="Calibri" w:hAnsi="Calibri" w:cs="Calibri"/>
          <w:sz w:val="18"/>
          <w:szCs w:val="18"/>
        </w:rPr>
        <w:t>ru fasády).</w:t>
      </w:r>
    </w:p>
    <w:p w14:paraId="77445915" w14:textId="77777777" w:rsidR="00F464ED" w:rsidRPr="00F464ED" w:rsidRDefault="00F464ED" w:rsidP="00F464ED">
      <w:pPr>
        <w:tabs>
          <w:tab w:val="clear" w:pos="2268"/>
        </w:tabs>
        <w:autoSpaceDE w:val="0"/>
        <w:autoSpaceDN w:val="0"/>
        <w:adjustRightInd w:val="0"/>
        <w:ind w:left="709"/>
        <w:jc w:val="left"/>
        <w:rPr>
          <w:rFonts w:ascii="Calibri" w:eastAsia="Calibri" w:hAnsi="Calibri" w:cs="Calibri"/>
          <w:b/>
          <w:bCs/>
          <w:sz w:val="18"/>
          <w:szCs w:val="18"/>
        </w:rPr>
      </w:pPr>
      <w:r w:rsidRPr="00F464ED">
        <w:rPr>
          <w:rFonts w:ascii="Calibri" w:eastAsia="Calibri" w:hAnsi="Calibri" w:cs="Calibri"/>
          <w:b/>
          <w:bCs/>
          <w:sz w:val="18"/>
          <w:szCs w:val="18"/>
        </w:rPr>
        <w:t>Navržené prvky:</w:t>
      </w:r>
    </w:p>
    <w:p w14:paraId="77445916" w14:textId="77777777" w:rsidR="00F464ED" w:rsidRPr="00F464ED" w:rsidRDefault="00F464ED" w:rsidP="00F464ED">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 xml:space="preserve">S1 </w:t>
      </w:r>
      <w:r w:rsidRPr="00F464ED">
        <w:rPr>
          <w:rFonts w:ascii="Calibri" w:eastAsia="Calibri" w:hAnsi="Calibri" w:cs="Calibri"/>
          <w:sz w:val="18"/>
          <w:szCs w:val="18"/>
        </w:rPr>
        <w:t>– sloupky z válcovaných trubek ……………</w:t>
      </w:r>
      <w:proofErr w:type="gramStart"/>
      <w:r w:rsidRPr="00F464ED">
        <w:rPr>
          <w:rFonts w:ascii="Calibri" w:eastAsia="Calibri" w:hAnsi="Calibri" w:cs="Calibri"/>
          <w:sz w:val="18"/>
          <w:szCs w:val="18"/>
        </w:rPr>
        <w:t>…….</w:t>
      </w:r>
      <w:proofErr w:type="gramEnd"/>
      <w:r w:rsidRPr="00F464ED">
        <w:rPr>
          <w:rFonts w:ascii="Calibri" w:eastAsia="Calibri" w:hAnsi="Calibri" w:cs="Calibri"/>
          <w:sz w:val="18"/>
          <w:szCs w:val="18"/>
        </w:rPr>
        <w:t>.………………... TR 219/</w:t>
      </w:r>
      <w:r w:rsidR="00952289">
        <w:rPr>
          <w:rFonts w:ascii="Calibri" w:eastAsia="Calibri" w:hAnsi="Calibri" w:cs="Calibri"/>
          <w:sz w:val="18"/>
          <w:szCs w:val="18"/>
        </w:rPr>
        <w:t>8</w:t>
      </w:r>
      <w:r w:rsidRPr="00F464ED">
        <w:rPr>
          <w:rFonts w:ascii="Calibri" w:eastAsia="Calibri" w:hAnsi="Calibri" w:cs="Calibri"/>
          <w:sz w:val="18"/>
          <w:szCs w:val="18"/>
        </w:rPr>
        <w:t xml:space="preserve"> (S235);</w:t>
      </w:r>
    </w:p>
    <w:p w14:paraId="77445917" w14:textId="77777777" w:rsidR="00F464ED" w:rsidRPr="00F464ED" w:rsidRDefault="00F464ED" w:rsidP="00F464ED">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 xml:space="preserve">S2 </w:t>
      </w:r>
      <w:r w:rsidRPr="00F464ED">
        <w:rPr>
          <w:rFonts w:ascii="Calibri" w:eastAsia="Calibri" w:hAnsi="Calibri" w:cs="Calibri"/>
          <w:sz w:val="18"/>
          <w:szCs w:val="18"/>
        </w:rPr>
        <w:t>– sloupky z válcovaných trubek ……………</w:t>
      </w:r>
      <w:proofErr w:type="gramStart"/>
      <w:r w:rsidRPr="00F464ED">
        <w:rPr>
          <w:rFonts w:ascii="Calibri" w:eastAsia="Calibri" w:hAnsi="Calibri" w:cs="Calibri"/>
          <w:sz w:val="18"/>
          <w:szCs w:val="18"/>
        </w:rPr>
        <w:t>…….</w:t>
      </w:r>
      <w:proofErr w:type="gramEnd"/>
      <w:r w:rsidRPr="00F464ED">
        <w:rPr>
          <w:rFonts w:ascii="Calibri" w:eastAsia="Calibri" w:hAnsi="Calibri" w:cs="Calibri"/>
          <w:sz w:val="18"/>
          <w:szCs w:val="18"/>
        </w:rPr>
        <w:t>.………………... TR 219/</w:t>
      </w:r>
      <w:r w:rsidR="00952289">
        <w:rPr>
          <w:rFonts w:ascii="Calibri" w:eastAsia="Calibri" w:hAnsi="Calibri" w:cs="Calibri"/>
          <w:sz w:val="18"/>
          <w:szCs w:val="18"/>
        </w:rPr>
        <w:t>14,2</w:t>
      </w:r>
      <w:r w:rsidRPr="00F464ED">
        <w:rPr>
          <w:rFonts w:ascii="Calibri" w:eastAsia="Calibri" w:hAnsi="Calibri" w:cs="Calibri"/>
          <w:sz w:val="18"/>
          <w:szCs w:val="18"/>
        </w:rPr>
        <w:t xml:space="preserve"> (S235);</w:t>
      </w:r>
    </w:p>
    <w:p w14:paraId="77445918" w14:textId="77777777" w:rsidR="00F464ED" w:rsidRPr="00F464ED" w:rsidRDefault="00F464ED" w:rsidP="00F464ED">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 xml:space="preserve">P </w:t>
      </w:r>
      <w:r w:rsidRPr="00F464ED">
        <w:rPr>
          <w:rFonts w:ascii="Calibri" w:eastAsia="Calibri" w:hAnsi="Calibri" w:cs="Calibri"/>
          <w:sz w:val="18"/>
          <w:szCs w:val="18"/>
        </w:rPr>
        <w:t>– pr</w:t>
      </w:r>
      <w:r w:rsidRPr="00F464ED">
        <w:rPr>
          <w:rFonts w:ascii="Calibri" w:eastAsia="TimesNewRoman" w:hAnsi="Calibri" w:cs="Calibri"/>
          <w:sz w:val="18"/>
          <w:szCs w:val="18"/>
        </w:rPr>
        <w:t>ů</w:t>
      </w:r>
      <w:r w:rsidRPr="00F464ED">
        <w:rPr>
          <w:rFonts w:ascii="Calibri" w:eastAsia="Calibri" w:hAnsi="Calibri" w:cs="Calibri"/>
          <w:sz w:val="18"/>
          <w:szCs w:val="18"/>
        </w:rPr>
        <w:t xml:space="preserve">vlak z válcovaného profilu typu I ……...……………………….... IPE </w:t>
      </w:r>
      <w:r w:rsidR="00952289">
        <w:rPr>
          <w:rFonts w:ascii="Calibri" w:eastAsia="Calibri" w:hAnsi="Calibri" w:cs="Calibri"/>
          <w:sz w:val="18"/>
          <w:szCs w:val="18"/>
        </w:rPr>
        <w:t>450</w:t>
      </w:r>
      <w:r w:rsidR="000C3224">
        <w:rPr>
          <w:rFonts w:ascii="Calibri" w:eastAsia="Calibri" w:hAnsi="Calibri" w:cs="Calibri"/>
          <w:sz w:val="18"/>
          <w:szCs w:val="18"/>
        </w:rPr>
        <w:t xml:space="preserve"> </w:t>
      </w:r>
      <w:r w:rsidRPr="00F464ED">
        <w:rPr>
          <w:rFonts w:ascii="Calibri" w:eastAsia="Calibri" w:hAnsi="Calibri" w:cs="Calibri"/>
          <w:sz w:val="18"/>
          <w:szCs w:val="18"/>
        </w:rPr>
        <w:t>(S235);</w:t>
      </w:r>
    </w:p>
    <w:p w14:paraId="77445919" w14:textId="77777777" w:rsidR="00F464ED" w:rsidRPr="00F464ED" w:rsidRDefault="00F464ED" w:rsidP="00F464ED">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 xml:space="preserve">N </w:t>
      </w:r>
      <w:r w:rsidRPr="00F464ED">
        <w:rPr>
          <w:rFonts w:ascii="Calibri" w:eastAsia="Calibri" w:hAnsi="Calibri" w:cs="Calibri"/>
          <w:sz w:val="18"/>
          <w:szCs w:val="18"/>
        </w:rPr>
        <w:t xml:space="preserve">– nosník z válcovaného profilu typu I ……………………………….... IPE </w:t>
      </w:r>
      <w:r w:rsidR="00952289">
        <w:rPr>
          <w:rFonts w:ascii="Calibri" w:eastAsia="Calibri" w:hAnsi="Calibri" w:cs="Calibri"/>
          <w:sz w:val="18"/>
          <w:szCs w:val="18"/>
        </w:rPr>
        <w:t>330</w:t>
      </w:r>
      <w:r w:rsidRPr="00F464ED">
        <w:rPr>
          <w:rFonts w:ascii="Calibri" w:eastAsia="Calibri" w:hAnsi="Calibri" w:cs="Calibri"/>
          <w:sz w:val="18"/>
          <w:szCs w:val="18"/>
        </w:rPr>
        <w:t xml:space="preserve"> (S235);</w:t>
      </w:r>
    </w:p>
    <w:p w14:paraId="7744591A" w14:textId="77777777" w:rsidR="00F464ED" w:rsidRDefault="00F464ED" w:rsidP="00F464ED">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Z</w:t>
      </w:r>
      <w:r w:rsidR="00952289">
        <w:rPr>
          <w:rFonts w:ascii="Calibri" w:eastAsia="Calibri" w:hAnsi="Calibri" w:cs="Calibri"/>
          <w:b/>
          <w:bCs/>
          <w:sz w:val="18"/>
          <w:szCs w:val="18"/>
        </w:rPr>
        <w:t>1</w:t>
      </w:r>
      <w:r w:rsidRPr="00F464ED">
        <w:rPr>
          <w:rFonts w:ascii="Calibri" w:eastAsia="Calibri" w:hAnsi="Calibri" w:cs="Calibri"/>
          <w:b/>
          <w:bCs/>
          <w:sz w:val="18"/>
          <w:szCs w:val="18"/>
        </w:rPr>
        <w:t xml:space="preserve"> </w:t>
      </w:r>
      <w:r w:rsidRPr="00F464ED">
        <w:rPr>
          <w:rFonts w:ascii="Calibri" w:eastAsia="Calibri" w:hAnsi="Calibri" w:cs="Calibri"/>
          <w:sz w:val="18"/>
          <w:szCs w:val="18"/>
        </w:rPr>
        <w:t>– ztužidla z válcovaných trubek ………</w:t>
      </w:r>
      <w:proofErr w:type="gramStart"/>
      <w:r w:rsidRPr="00F464ED">
        <w:rPr>
          <w:rFonts w:ascii="Calibri" w:eastAsia="Calibri" w:hAnsi="Calibri" w:cs="Calibri"/>
          <w:sz w:val="18"/>
          <w:szCs w:val="18"/>
        </w:rPr>
        <w:t>…….</w:t>
      </w:r>
      <w:proofErr w:type="gramEnd"/>
      <w:r w:rsidRPr="00F464ED">
        <w:rPr>
          <w:rFonts w:ascii="Calibri" w:eastAsia="Calibri" w:hAnsi="Calibri" w:cs="Calibri"/>
          <w:sz w:val="18"/>
          <w:szCs w:val="18"/>
        </w:rPr>
        <w:t xml:space="preserve">………………………... TR </w:t>
      </w:r>
      <w:r w:rsidR="00952289">
        <w:rPr>
          <w:rFonts w:ascii="Calibri" w:eastAsia="Calibri" w:hAnsi="Calibri" w:cs="Calibri"/>
          <w:sz w:val="18"/>
          <w:szCs w:val="18"/>
        </w:rPr>
        <w:t>102/14,2</w:t>
      </w:r>
      <w:r w:rsidRPr="00F464ED">
        <w:rPr>
          <w:rFonts w:ascii="Calibri" w:eastAsia="Calibri" w:hAnsi="Calibri" w:cs="Calibri"/>
          <w:sz w:val="18"/>
          <w:szCs w:val="18"/>
        </w:rPr>
        <w:t xml:space="preserve"> (S235);</w:t>
      </w:r>
    </w:p>
    <w:p w14:paraId="7744591B" w14:textId="77777777" w:rsidR="00952289" w:rsidRPr="00F464ED" w:rsidRDefault="00952289" w:rsidP="00952289">
      <w:pPr>
        <w:tabs>
          <w:tab w:val="clear" w:pos="2268"/>
        </w:tabs>
        <w:autoSpaceDE w:val="0"/>
        <w:autoSpaceDN w:val="0"/>
        <w:adjustRightInd w:val="0"/>
        <w:ind w:left="709"/>
        <w:jc w:val="left"/>
        <w:rPr>
          <w:rFonts w:ascii="Calibri" w:eastAsia="Calibri" w:hAnsi="Calibri" w:cs="Calibri"/>
          <w:sz w:val="18"/>
          <w:szCs w:val="18"/>
        </w:rPr>
      </w:pPr>
      <w:r w:rsidRPr="00F464ED">
        <w:rPr>
          <w:rFonts w:ascii="Calibri" w:eastAsia="Calibri" w:hAnsi="Calibri" w:cs="Calibri"/>
          <w:b/>
          <w:bCs/>
          <w:sz w:val="18"/>
          <w:szCs w:val="18"/>
        </w:rPr>
        <w:t>Z</w:t>
      </w:r>
      <w:r>
        <w:rPr>
          <w:rFonts w:ascii="Calibri" w:eastAsia="Calibri" w:hAnsi="Calibri" w:cs="Calibri"/>
          <w:b/>
          <w:bCs/>
          <w:sz w:val="18"/>
          <w:szCs w:val="18"/>
        </w:rPr>
        <w:t>2</w:t>
      </w:r>
      <w:r w:rsidRPr="00F464ED">
        <w:rPr>
          <w:rFonts w:ascii="Calibri" w:eastAsia="Calibri" w:hAnsi="Calibri" w:cs="Calibri"/>
          <w:b/>
          <w:bCs/>
          <w:sz w:val="18"/>
          <w:szCs w:val="18"/>
        </w:rPr>
        <w:t xml:space="preserve"> </w:t>
      </w:r>
      <w:r w:rsidRPr="00F464ED">
        <w:rPr>
          <w:rFonts w:ascii="Calibri" w:eastAsia="Calibri" w:hAnsi="Calibri" w:cs="Calibri"/>
          <w:sz w:val="18"/>
          <w:szCs w:val="18"/>
        </w:rPr>
        <w:t>– ztužidla z válcovaných trubek ………</w:t>
      </w:r>
      <w:proofErr w:type="gramStart"/>
      <w:r w:rsidRPr="00F464ED">
        <w:rPr>
          <w:rFonts w:ascii="Calibri" w:eastAsia="Calibri" w:hAnsi="Calibri" w:cs="Calibri"/>
          <w:sz w:val="18"/>
          <w:szCs w:val="18"/>
        </w:rPr>
        <w:t>…….</w:t>
      </w:r>
      <w:proofErr w:type="gramEnd"/>
      <w:r w:rsidRPr="00F464ED">
        <w:rPr>
          <w:rFonts w:ascii="Calibri" w:eastAsia="Calibri" w:hAnsi="Calibri" w:cs="Calibri"/>
          <w:sz w:val="18"/>
          <w:szCs w:val="18"/>
        </w:rPr>
        <w:t xml:space="preserve">………………………... TR </w:t>
      </w:r>
      <w:r>
        <w:rPr>
          <w:rFonts w:ascii="Calibri" w:eastAsia="Calibri" w:hAnsi="Calibri" w:cs="Calibri"/>
          <w:sz w:val="18"/>
          <w:szCs w:val="18"/>
        </w:rPr>
        <w:t>102/8</w:t>
      </w:r>
      <w:r w:rsidRPr="00F464ED">
        <w:rPr>
          <w:rFonts w:ascii="Calibri" w:eastAsia="Calibri" w:hAnsi="Calibri" w:cs="Calibri"/>
          <w:sz w:val="18"/>
          <w:szCs w:val="18"/>
        </w:rPr>
        <w:t xml:space="preserve"> (S235);</w:t>
      </w:r>
    </w:p>
    <w:p w14:paraId="7744591C" w14:textId="77777777" w:rsidR="00F464ED" w:rsidRPr="00F464ED" w:rsidRDefault="00F464ED" w:rsidP="00F464ED">
      <w:pPr>
        <w:pStyle w:val="Zkladntext"/>
        <w:spacing w:after="0"/>
        <w:ind w:left="709"/>
        <w:rPr>
          <w:rFonts w:ascii="Calibri" w:hAnsi="Calibri" w:cs="Calibri"/>
          <w:color w:val="FF0000"/>
          <w:sz w:val="18"/>
          <w:szCs w:val="18"/>
          <w:lang w:val="cs-CZ"/>
        </w:rPr>
      </w:pPr>
      <w:r w:rsidRPr="00F464ED">
        <w:rPr>
          <w:rFonts w:ascii="Calibri" w:eastAsia="Calibri" w:hAnsi="Calibri" w:cs="Calibri"/>
          <w:b/>
          <w:bCs/>
          <w:sz w:val="18"/>
          <w:szCs w:val="18"/>
        </w:rPr>
        <w:t xml:space="preserve">F </w:t>
      </w:r>
      <w:r w:rsidRPr="00F464ED">
        <w:rPr>
          <w:rFonts w:ascii="Calibri" w:eastAsia="Calibri" w:hAnsi="Calibri" w:cs="Calibri"/>
          <w:sz w:val="18"/>
          <w:szCs w:val="18"/>
        </w:rPr>
        <w:t>– nosník fasády z válcovaného profilu typu U ……….……………….... UPN 160 (S235).</w:t>
      </w:r>
    </w:p>
    <w:bookmarkEnd w:id="356"/>
    <w:p w14:paraId="7744591D" w14:textId="77777777" w:rsidR="00E17592" w:rsidRPr="00176019" w:rsidRDefault="00E17592" w:rsidP="00176019">
      <w:pPr>
        <w:pStyle w:val="Zkladntext"/>
        <w:spacing w:after="0"/>
        <w:rPr>
          <w:rFonts w:ascii="Calibri" w:hAnsi="Calibri"/>
          <w:sz w:val="18"/>
          <w:u w:val="single"/>
          <w:lang w:val="cs-CZ"/>
        </w:rPr>
      </w:pPr>
    </w:p>
    <w:p w14:paraId="7744591E" w14:textId="77777777" w:rsidR="001279BB" w:rsidRPr="00F616FC" w:rsidRDefault="001279BB" w:rsidP="00260D21">
      <w:pPr>
        <w:pStyle w:val="Zkladntext"/>
        <w:spacing w:after="0"/>
        <w:ind w:left="709"/>
        <w:rPr>
          <w:rFonts w:ascii="Calibri" w:hAnsi="Calibri"/>
          <w:b/>
          <w:sz w:val="18"/>
          <w:u w:val="single"/>
        </w:rPr>
      </w:pPr>
      <w:r w:rsidRPr="00F616FC">
        <w:rPr>
          <w:rFonts w:ascii="Calibri" w:hAnsi="Calibri"/>
          <w:b/>
          <w:sz w:val="18"/>
          <w:u w:val="single"/>
        </w:rPr>
        <w:t>Konstrukce střech:</w:t>
      </w:r>
    </w:p>
    <w:p w14:paraId="7744591F" w14:textId="77777777" w:rsidR="000E5795" w:rsidRDefault="00BA67CD" w:rsidP="000E5795">
      <w:pPr>
        <w:pStyle w:val="Zkladntext"/>
        <w:spacing w:after="0"/>
        <w:ind w:left="709"/>
        <w:rPr>
          <w:rFonts w:ascii="Calibri" w:hAnsi="Calibri"/>
          <w:sz w:val="18"/>
          <w:lang w:val="cs-CZ"/>
        </w:rPr>
      </w:pPr>
      <w:bookmarkStart w:id="357" w:name="_Hlk2693386"/>
      <w:r>
        <w:rPr>
          <w:rFonts w:ascii="Calibri" w:hAnsi="Calibri"/>
          <w:sz w:val="18"/>
          <w:lang w:val="cs-CZ"/>
        </w:rPr>
        <w:t xml:space="preserve">Na stávající střešní konstrukcí </w:t>
      </w:r>
      <w:r w:rsidR="005C3E1F">
        <w:rPr>
          <w:rFonts w:ascii="Calibri" w:hAnsi="Calibri"/>
          <w:sz w:val="18"/>
          <w:lang w:val="cs-CZ"/>
        </w:rPr>
        <w:t xml:space="preserve">v 1.NP </w:t>
      </w:r>
      <w:r>
        <w:rPr>
          <w:rFonts w:ascii="Calibri" w:hAnsi="Calibri"/>
          <w:sz w:val="18"/>
          <w:lang w:val="cs-CZ"/>
        </w:rPr>
        <w:t>dojde k odstranění pochozí dlažby s rektifikačními terči, a kačírku v nezbytně nutné ploše.</w:t>
      </w:r>
    </w:p>
    <w:p w14:paraId="77445920" w14:textId="77777777" w:rsidR="000E5795" w:rsidRDefault="000E5795" w:rsidP="000E5795">
      <w:pPr>
        <w:pStyle w:val="Zkladntext"/>
        <w:spacing w:after="0"/>
        <w:ind w:left="709"/>
        <w:rPr>
          <w:rFonts w:ascii="Calibri" w:hAnsi="Calibri"/>
          <w:sz w:val="18"/>
          <w:lang w:val="cs-CZ"/>
        </w:rPr>
      </w:pPr>
      <w:r>
        <w:rPr>
          <w:rFonts w:ascii="Calibri" w:hAnsi="Calibri"/>
          <w:sz w:val="18"/>
          <w:lang w:val="cs-CZ"/>
        </w:rPr>
        <w:t xml:space="preserve">V části </w:t>
      </w:r>
      <w:r w:rsidR="000A20D9">
        <w:rPr>
          <w:rFonts w:ascii="Calibri" w:hAnsi="Calibri"/>
          <w:sz w:val="18"/>
          <w:lang w:val="cs-CZ"/>
        </w:rPr>
        <w:t xml:space="preserve">zastřešeného </w:t>
      </w:r>
      <w:r>
        <w:rPr>
          <w:rFonts w:ascii="Calibri" w:hAnsi="Calibri"/>
          <w:sz w:val="18"/>
          <w:lang w:val="cs-CZ"/>
        </w:rPr>
        <w:t xml:space="preserve">atria bude provedena </w:t>
      </w:r>
      <w:r w:rsidR="00970898">
        <w:rPr>
          <w:rFonts w:ascii="Calibri" w:hAnsi="Calibri"/>
          <w:sz w:val="18"/>
          <w:lang w:val="cs-CZ"/>
        </w:rPr>
        <w:t>lehká</w:t>
      </w:r>
      <w:r>
        <w:rPr>
          <w:rFonts w:ascii="Calibri" w:hAnsi="Calibri"/>
          <w:sz w:val="18"/>
          <w:lang w:val="cs-CZ"/>
        </w:rPr>
        <w:t xml:space="preserve"> plovoucí podlaha.</w:t>
      </w:r>
    </w:p>
    <w:p w14:paraId="77445921" w14:textId="77777777" w:rsidR="00175CD0" w:rsidRDefault="000E5795" w:rsidP="000E5795">
      <w:pPr>
        <w:pStyle w:val="Zkladntext"/>
        <w:spacing w:after="0"/>
        <w:ind w:left="709"/>
        <w:rPr>
          <w:rFonts w:ascii="Calibri" w:hAnsi="Calibri"/>
          <w:sz w:val="18"/>
          <w:lang w:val="cs-CZ"/>
        </w:rPr>
      </w:pPr>
      <w:r>
        <w:rPr>
          <w:rFonts w:ascii="Calibri" w:hAnsi="Calibri"/>
          <w:sz w:val="18"/>
          <w:lang w:val="cs-CZ"/>
        </w:rPr>
        <w:t xml:space="preserve">V části, která bude stále sloužit jako pochozí terasa, dojde k vybudování </w:t>
      </w:r>
      <w:r w:rsidR="00970898">
        <w:rPr>
          <w:rFonts w:ascii="Calibri" w:hAnsi="Calibri"/>
          <w:sz w:val="18"/>
          <w:lang w:val="cs-CZ"/>
        </w:rPr>
        <w:t xml:space="preserve">nového </w:t>
      </w:r>
      <w:r>
        <w:rPr>
          <w:rFonts w:ascii="Calibri" w:hAnsi="Calibri"/>
          <w:sz w:val="18"/>
          <w:lang w:val="cs-CZ"/>
        </w:rPr>
        <w:t xml:space="preserve">střešních vtoků. </w:t>
      </w:r>
      <w:r w:rsidRPr="00175CD0">
        <w:rPr>
          <w:rFonts w:ascii="Calibri" w:hAnsi="Calibri"/>
          <w:b/>
          <w:sz w:val="18"/>
          <w:lang w:val="cs-CZ"/>
        </w:rPr>
        <w:t xml:space="preserve">Způsob spádování úžlabí není znám – bude nutné </w:t>
      </w:r>
      <w:r w:rsidR="00175CD0" w:rsidRPr="00175CD0">
        <w:rPr>
          <w:rFonts w:ascii="Calibri" w:hAnsi="Calibri"/>
          <w:b/>
          <w:sz w:val="18"/>
          <w:lang w:val="cs-CZ"/>
        </w:rPr>
        <w:t>řešit s projektanty příslušných</w:t>
      </w:r>
      <w:r w:rsidR="00970898">
        <w:rPr>
          <w:rFonts w:ascii="Calibri" w:hAnsi="Calibri"/>
          <w:b/>
          <w:sz w:val="18"/>
          <w:lang w:val="cs-CZ"/>
        </w:rPr>
        <w:t xml:space="preserve"> částí</w:t>
      </w:r>
      <w:r w:rsidR="00175CD0" w:rsidRPr="00175CD0">
        <w:rPr>
          <w:rFonts w:ascii="Calibri" w:hAnsi="Calibri"/>
          <w:b/>
          <w:sz w:val="18"/>
          <w:lang w:val="cs-CZ"/>
        </w:rPr>
        <w:t xml:space="preserve"> v rámci kontrolních dnů na stavbě</w:t>
      </w:r>
      <w:r w:rsidR="00175CD0">
        <w:rPr>
          <w:rFonts w:ascii="Calibri" w:hAnsi="Calibri"/>
          <w:sz w:val="18"/>
          <w:lang w:val="cs-CZ"/>
        </w:rPr>
        <w:t>!</w:t>
      </w:r>
    </w:p>
    <w:p w14:paraId="77445922" w14:textId="77777777" w:rsidR="00175CD0" w:rsidRDefault="00175CD0" w:rsidP="00175CD0">
      <w:pPr>
        <w:pStyle w:val="Zkladntext"/>
        <w:spacing w:after="0"/>
        <w:ind w:left="709"/>
        <w:rPr>
          <w:rFonts w:ascii="Calibri" w:hAnsi="Calibri"/>
          <w:sz w:val="18"/>
          <w:lang w:val="cs-CZ"/>
        </w:rPr>
      </w:pPr>
    </w:p>
    <w:p w14:paraId="77445923" w14:textId="77777777" w:rsidR="000E1A4F" w:rsidRDefault="00175CD0" w:rsidP="000E1A4F">
      <w:pPr>
        <w:pStyle w:val="Zkladntext"/>
        <w:spacing w:after="0"/>
        <w:ind w:left="709"/>
        <w:rPr>
          <w:rFonts w:ascii="Calibri" w:hAnsi="Calibri"/>
          <w:sz w:val="18"/>
          <w:lang w:val="cs-CZ"/>
        </w:rPr>
      </w:pPr>
      <w:r>
        <w:rPr>
          <w:rFonts w:ascii="Calibri" w:hAnsi="Calibri"/>
          <w:sz w:val="18"/>
          <w:lang w:val="cs-CZ"/>
        </w:rPr>
        <w:t>Nová střešní konstrukce atria je navržená</w:t>
      </w:r>
      <w:r w:rsidR="00F464ED">
        <w:rPr>
          <w:rFonts w:ascii="Calibri" w:hAnsi="Calibri"/>
          <w:sz w:val="18"/>
          <w:lang w:val="cs-CZ"/>
        </w:rPr>
        <w:t xml:space="preserve"> </w:t>
      </w:r>
      <w:r w:rsidR="00176019" w:rsidRPr="00970898">
        <w:rPr>
          <w:rFonts w:ascii="Calibri" w:hAnsi="Calibri"/>
          <w:sz w:val="18"/>
          <w:lang w:val="cs-CZ"/>
        </w:rPr>
        <w:t xml:space="preserve">ze sendvičových panelů </w:t>
      </w:r>
      <w:proofErr w:type="gramStart"/>
      <w:r w:rsidR="00176019" w:rsidRPr="00970898">
        <w:rPr>
          <w:rFonts w:ascii="Calibri" w:hAnsi="Calibri"/>
          <w:sz w:val="18"/>
          <w:lang w:val="cs-CZ"/>
        </w:rPr>
        <w:t>s</w:t>
      </w:r>
      <w:proofErr w:type="gramEnd"/>
      <w:r w:rsidR="00176019" w:rsidRPr="00970898">
        <w:rPr>
          <w:rFonts w:ascii="Calibri" w:hAnsi="Calibri"/>
          <w:sz w:val="18"/>
          <w:lang w:val="cs-CZ"/>
        </w:rPr>
        <w:t> tloušťky 2</w:t>
      </w:r>
      <w:r w:rsidR="000A20D9">
        <w:rPr>
          <w:rFonts w:ascii="Calibri" w:hAnsi="Calibri"/>
          <w:sz w:val="18"/>
          <w:lang w:val="cs-CZ"/>
        </w:rPr>
        <w:t>0</w:t>
      </w:r>
      <w:r w:rsidR="00176019" w:rsidRPr="00970898">
        <w:rPr>
          <w:rFonts w:ascii="Calibri" w:hAnsi="Calibri"/>
          <w:sz w:val="18"/>
          <w:lang w:val="cs-CZ"/>
        </w:rPr>
        <w:t>8 mm (</w:t>
      </w:r>
      <w:proofErr w:type="spellStart"/>
      <w:r w:rsidR="00176019" w:rsidRPr="00970898">
        <w:rPr>
          <w:rFonts w:ascii="Calibri" w:hAnsi="Calibri"/>
          <w:sz w:val="18"/>
          <w:lang w:val="cs-CZ"/>
        </w:rPr>
        <w:t>tl</w:t>
      </w:r>
      <w:proofErr w:type="spellEnd"/>
      <w:r w:rsidR="00176019" w:rsidRPr="00970898">
        <w:rPr>
          <w:rFonts w:ascii="Calibri" w:hAnsi="Calibri"/>
          <w:sz w:val="18"/>
          <w:lang w:val="cs-CZ"/>
        </w:rPr>
        <w:t>. Jádra 1</w:t>
      </w:r>
      <w:r w:rsidR="000A20D9">
        <w:rPr>
          <w:rFonts w:ascii="Calibri" w:hAnsi="Calibri"/>
          <w:sz w:val="18"/>
          <w:lang w:val="cs-CZ"/>
        </w:rPr>
        <w:t>0</w:t>
      </w:r>
      <w:r w:rsidR="00176019" w:rsidRPr="00970898">
        <w:rPr>
          <w:rFonts w:ascii="Calibri" w:hAnsi="Calibri"/>
          <w:sz w:val="18"/>
          <w:lang w:val="cs-CZ"/>
        </w:rPr>
        <w:t>0 mm)</w:t>
      </w:r>
      <w:r w:rsidR="00176019">
        <w:rPr>
          <w:rFonts w:ascii="Calibri" w:hAnsi="Calibri"/>
          <w:sz w:val="18"/>
          <w:lang w:val="cs-CZ"/>
        </w:rPr>
        <w:t>,</w:t>
      </w:r>
      <w:r>
        <w:rPr>
          <w:rFonts w:ascii="Calibri" w:hAnsi="Calibri"/>
          <w:sz w:val="18"/>
          <w:lang w:val="cs-CZ"/>
        </w:rPr>
        <w:t xml:space="preserve"> z tepelné izolace ve spádu</w:t>
      </w:r>
      <w:r w:rsidR="000A20D9">
        <w:rPr>
          <w:rFonts w:ascii="Calibri" w:hAnsi="Calibri"/>
          <w:sz w:val="18"/>
          <w:lang w:val="cs-CZ"/>
        </w:rPr>
        <w:t>,</w:t>
      </w:r>
      <w:r>
        <w:rPr>
          <w:rFonts w:ascii="Calibri" w:hAnsi="Calibri"/>
          <w:sz w:val="18"/>
          <w:lang w:val="cs-CZ"/>
        </w:rPr>
        <w:t xml:space="preserve"> dvojice asfaltových SBS pásu mechanicky kotvených</w:t>
      </w:r>
      <w:r w:rsidR="000E1A4F">
        <w:rPr>
          <w:rFonts w:ascii="Calibri" w:hAnsi="Calibri"/>
          <w:sz w:val="18"/>
          <w:lang w:val="cs-CZ"/>
        </w:rPr>
        <w:t xml:space="preserve"> a nášlapné vrstvy pochozí střechy z betonové dlažby na rektifikovaných terčích nebo kačírku. </w:t>
      </w:r>
    </w:p>
    <w:bookmarkEnd w:id="357"/>
    <w:p w14:paraId="77445924" w14:textId="77777777" w:rsidR="00260D21" w:rsidRPr="00242E73" w:rsidRDefault="00260D21" w:rsidP="00175CD0">
      <w:pPr>
        <w:pStyle w:val="Zkladntext"/>
        <w:spacing w:after="0"/>
        <w:rPr>
          <w:rFonts w:ascii="Calibri" w:hAnsi="Calibri" w:cs="Tahoma"/>
          <w:sz w:val="18"/>
          <w:u w:val="single"/>
          <w:lang w:val="cs-CZ" w:eastAsia="cs-CZ"/>
        </w:rPr>
      </w:pPr>
    </w:p>
    <w:p w14:paraId="77445925" w14:textId="77777777" w:rsidR="001279BB" w:rsidRPr="00F616FC" w:rsidRDefault="001279BB" w:rsidP="00260D21">
      <w:pPr>
        <w:pStyle w:val="Zkladntext"/>
        <w:spacing w:after="0"/>
        <w:ind w:left="709"/>
        <w:rPr>
          <w:rFonts w:ascii="Calibri" w:hAnsi="Calibri" w:cs="Tahoma"/>
          <w:b/>
          <w:sz w:val="18"/>
          <w:u w:val="single"/>
          <w:lang w:val="cs-CZ" w:eastAsia="cs-CZ"/>
        </w:rPr>
      </w:pPr>
      <w:r w:rsidRPr="00F616FC">
        <w:rPr>
          <w:rFonts w:ascii="Calibri" w:hAnsi="Calibri" w:cs="Tahoma"/>
          <w:b/>
          <w:sz w:val="18"/>
          <w:u w:val="single"/>
          <w:lang w:val="cs-CZ" w:eastAsia="cs-CZ"/>
        </w:rPr>
        <w:t xml:space="preserve">Podhledy: </w:t>
      </w:r>
    </w:p>
    <w:p w14:paraId="77445926" w14:textId="77777777" w:rsidR="00175CD0" w:rsidRDefault="001279BB" w:rsidP="00260D21">
      <w:pPr>
        <w:pStyle w:val="Zkladntext"/>
        <w:spacing w:after="0"/>
        <w:ind w:left="709"/>
        <w:rPr>
          <w:rFonts w:ascii="Calibri" w:hAnsi="Calibri"/>
          <w:sz w:val="18"/>
          <w:lang w:val="cs-CZ"/>
        </w:rPr>
      </w:pPr>
      <w:bookmarkStart w:id="358" w:name="_Hlk2693404"/>
      <w:r w:rsidRPr="00242E73">
        <w:rPr>
          <w:rFonts w:ascii="Calibri" w:hAnsi="Calibri"/>
          <w:sz w:val="18"/>
          <w:lang w:val="cs-CZ"/>
        </w:rPr>
        <w:t>V</w:t>
      </w:r>
      <w:r w:rsidR="00175CD0">
        <w:rPr>
          <w:rFonts w:ascii="Calibri" w:hAnsi="Calibri"/>
          <w:sz w:val="18"/>
          <w:lang w:val="cs-CZ"/>
        </w:rPr>
        <w:t> atriu jsou navržené akustické</w:t>
      </w:r>
      <w:r w:rsidRPr="00242E73">
        <w:rPr>
          <w:rFonts w:ascii="Calibri" w:hAnsi="Calibri"/>
          <w:sz w:val="18"/>
          <w:lang w:val="cs-CZ"/>
        </w:rPr>
        <w:t xml:space="preserve"> </w:t>
      </w:r>
      <w:r w:rsidR="000C3224">
        <w:rPr>
          <w:rFonts w:ascii="Calibri" w:hAnsi="Calibri"/>
          <w:sz w:val="18"/>
          <w:lang w:val="cs-CZ"/>
        </w:rPr>
        <w:t>1</w:t>
      </w:r>
      <w:r w:rsidR="00175CD0">
        <w:rPr>
          <w:rFonts w:ascii="Calibri" w:hAnsi="Calibri"/>
          <w:sz w:val="18"/>
          <w:lang w:val="cs-CZ"/>
        </w:rPr>
        <w:t xml:space="preserve">x12,5 mm </w:t>
      </w:r>
      <w:r w:rsidRPr="00242E73">
        <w:rPr>
          <w:rFonts w:ascii="Calibri" w:hAnsi="Calibri"/>
          <w:sz w:val="18"/>
          <w:lang w:val="cs-CZ"/>
        </w:rPr>
        <w:t>SDK podhledy</w:t>
      </w:r>
      <w:r w:rsidR="000A20D9">
        <w:rPr>
          <w:rFonts w:ascii="Calibri" w:hAnsi="Calibri"/>
          <w:sz w:val="18"/>
          <w:lang w:val="cs-CZ"/>
        </w:rPr>
        <w:t xml:space="preserve"> se zvukovou izolací </w:t>
      </w:r>
      <w:proofErr w:type="spellStart"/>
      <w:r w:rsidR="000A20D9">
        <w:rPr>
          <w:rFonts w:ascii="Calibri" w:hAnsi="Calibri"/>
          <w:sz w:val="18"/>
          <w:lang w:val="cs-CZ"/>
        </w:rPr>
        <w:t>tl</w:t>
      </w:r>
      <w:proofErr w:type="spellEnd"/>
      <w:r w:rsidR="000A20D9">
        <w:rPr>
          <w:rFonts w:ascii="Calibri" w:hAnsi="Calibri"/>
          <w:sz w:val="18"/>
          <w:lang w:val="cs-CZ"/>
        </w:rPr>
        <w:t>. 40 mm</w:t>
      </w:r>
      <w:r w:rsidRPr="00242E73">
        <w:rPr>
          <w:rFonts w:ascii="Calibri" w:hAnsi="Calibri"/>
          <w:sz w:val="18"/>
          <w:lang w:val="cs-CZ"/>
        </w:rPr>
        <w:t xml:space="preserve">, zavěšeny na </w:t>
      </w:r>
      <w:r w:rsidR="00175CD0">
        <w:rPr>
          <w:rFonts w:ascii="Calibri" w:hAnsi="Calibri"/>
          <w:sz w:val="18"/>
          <w:lang w:val="cs-CZ"/>
        </w:rPr>
        <w:t>jednoúrovňovém</w:t>
      </w:r>
      <w:r w:rsidRPr="00242E73">
        <w:rPr>
          <w:rFonts w:ascii="Calibri" w:hAnsi="Calibri"/>
          <w:sz w:val="18"/>
          <w:lang w:val="cs-CZ"/>
        </w:rPr>
        <w:t xml:space="preserve"> </w:t>
      </w:r>
      <w:r w:rsidR="00175CD0">
        <w:rPr>
          <w:rFonts w:ascii="Calibri" w:hAnsi="Calibri"/>
          <w:sz w:val="18"/>
          <w:lang w:val="cs-CZ"/>
        </w:rPr>
        <w:t>r</w:t>
      </w:r>
      <w:r w:rsidRPr="00242E73">
        <w:rPr>
          <w:rFonts w:ascii="Calibri" w:hAnsi="Calibri"/>
          <w:sz w:val="18"/>
          <w:lang w:val="cs-CZ"/>
        </w:rPr>
        <w:t>oštu z</w:t>
      </w:r>
      <w:r w:rsidR="00175CD0">
        <w:rPr>
          <w:rFonts w:ascii="Calibri" w:hAnsi="Calibri"/>
          <w:sz w:val="18"/>
          <w:lang w:val="cs-CZ"/>
        </w:rPr>
        <w:t> R-</w:t>
      </w:r>
      <w:r w:rsidRPr="00242E73">
        <w:rPr>
          <w:rFonts w:ascii="Calibri" w:hAnsi="Calibri"/>
          <w:sz w:val="18"/>
          <w:lang w:val="cs-CZ"/>
        </w:rPr>
        <w:t xml:space="preserve">CD profilů. </w:t>
      </w:r>
    </w:p>
    <w:p w14:paraId="77445927" w14:textId="77777777" w:rsidR="00260D21" w:rsidRDefault="001279BB" w:rsidP="00260D21">
      <w:pPr>
        <w:pStyle w:val="Zkladntext"/>
        <w:spacing w:after="0"/>
        <w:ind w:left="709"/>
        <w:rPr>
          <w:rFonts w:ascii="Calibri" w:hAnsi="Calibri"/>
          <w:sz w:val="18"/>
          <w:lang w:val="cs-CZ"/>
        </w:rPr>
      </w:pPr>
      <w:r w:rsidRPr="00242E73">
        <w:rPr>
          <w:rFonts w:ascii="Calibri" w:hAnsi="Calibri"/>
          <w:sz w:val="18"/>
          <w:lang w:val="cs-CZ"/>
        </w:rPr>
        <w:t>V</w:t>
      </w:r>
      <w:r w:rsidR="00175CD0">
        <w:rPr>
          <w:rFonts w:ascii="Calibri" w:hAnsi="Calibri"/>
          <w:sz w:val="18"/>
          <w:lang w:val="cs-CZ"/>
        </w:rPr>
        <w:t> 1.NP je budou provedeny protipožární podhledy na dvouúrovňovém roštu z R-CD profilů a tepelnou izolaci z minerální vlny</w:t>
      </w:r>
      <w:r w:rsidR="00F42B19">
        <w:rPr>
          <w:rFonts w:ascii="Calibri" w:hAnsi="Calibri"/>
          <w:sz w:val="18"/>
          <w:lang w:val="cs-CZ"/>
        </w:rPr>
        <w:t xml:space="preserve"> </w:t>
      </w:r>
      <w:proofErr w:type="spellStart"/>
      <w:r w:rsidR="006F58AB">
        <w:rPr>
          <w:rFonts w:ascii="Calibri" w:hAnsi="Calibri"/>
          <w:sz w:val="18"/>
          <w:lang w:val="cs-CZ"/>
        </w:rPr>
        <w:t>tl</w:t>
      </w:r>
      <w:proofErr w:type="spellEnd"/>
      <w:r w:rsidR="006F58AB">
        <w:rPr>
          <w:rFonts w:ascii="Calibri" w:hAnsi="Calibri"/>
          <w:sz w:val="18"/>
          <w:lang w:val="cs-CZ"/>
        </w:rPr>
        <w:t xml:space="preserve">. 40 mm </w:t>
      </w:r>
      <w:r w:rsidR="00F42B19">
        <w:rPr>
          <w:rFonts w:ascii="Calibri" w:hAnsi="Calibri"/>
          <w:sz w:val="18"/>
          <w:lang w:val="cs-CZ"/>
        </w:rPr>
        <w:t>(EI min 30 minut)</w:t>
      </w:r>
      <w:r w:rsidR="00175CD0">
        <w:rPr>
          <w:rFonts w:ascii="Calibri" w:hAnsi="Calibri"/>
          <w:sz w:val="18"/>
          <w:lang w:val="cs-CZ"/>
        </w:rPr>
        <w:t xml:space="preserve">. </w:t>
      </w:r>
    </w:p>
    <w:bookmarkEnd w:id="358"/>
    <w:p w14:paraId="77445928" w14:textId="77777777" w:rsidR="00F42B19" w:rsidRPr="00242E73" w:rsidRDefault="00F42B19" w:rsidP="00260D21">
      <w:pPr>
        <w:pStyle w:val="Zkladntext"/>
        <w:spacing w:after="0"/>
        <w:ind w:left="709"/>
        <w:rPr>
          <w:rFonts w:ascii="Calibri" w:hAnsi="Calibri"/>
          <w:sz w:val="18"/>
          <w:u w:val="single"/>
          <w:lang w:val="cs-CZ"/>
        </w:rPr>
      </w:pPr>
    </w:p>
    <w:p w14:paraId="77445929" w14:textId="77777777" w:rsidR="001279BB" w:rsidRPr="00F616FC" w:rsidRDefault="001279BB" w:rsidP="00260D21">
      <w:pPr>
        <w:pStyle w:val="Zkladntext"/>
        <w:spacing w:after="0"/>
        <w:ind w:left="709"/>
        <w:rPr>
          <w:rFonts w:ascii="Calibri" w:hAnsi="Calibri"/>
          <w:b/>
          <w:sz w:val="18"/>
          <w:u w:val="single"/>
          <w:lang w:val="cs-CZ"/>
        </w:rPr>
      </w:pPr>
      <w:r w:rsidRPr="00F616FC">
        <w:rPr>
          <w:rFonts w:ascii="Calibri" w:hAnsi="Calibri"/>
          <w:b/>
          <w:sz w:val="18"/>
          <w:u w:val="single"/>
          <w:lang w:val="cs-CZ"/>
        </w:rPr>
        <w:t>Podlahy:</w:t>
      </w:r>
    </w:p>
    <w:p w14:paraId="7744592A" w14:textId="77777777" w:rsidR="001279BB" w:rsidRDefault="00F42B19" w:rsidP="00260D21">
      <w:pPr>
        <w:pStyle w:val="Zkladntext"/>
        <w:spacing w:after="0"/>
        <w:ind w:left="709"/>
        <w:rPr>
          <w:rFonts w:ascii="Calibri" w:hAnsi="Calibri"/>
          <w:sz w:val="18"/>
          <w:lang w:val="cs-CZ"/>
        </w:rPr>
      </w:pPr>
      <w:bookmarkStart w:id="359" w:name="_Hlk2693420"/>
      <w:r>
        <w:rPr>
          <w:rFonts w:ascii="Calibri" w:hAnsi="Calibri"/>
          <w:sz w:val="18"/>
          <w:lang w:val="cs-CZ"/>
        </w:rPr>
        <w:t xml:space="preserve">Srovnávací vrstva </w:t>
      </w:r>
      <w:r w:rsidR="00F16CE2">
        <w:rPr>
          <w:rFonts w:ascii="Calibri" w:hAnsi="Calibri"/>
          <w:sz w:val="18"/>
          <w:lang w:val="cs-CZ"/>
        </w:rPr>
        <w:t>je navržená</w:t>
      </w:r>
      <w:r>
        <w:rPr>
          <w:rFonts w:ascii="Calibri" w:hAnsi="Calibri"/>
          <w:sz w:val="18"/>
          <w:lang w:val="cs-CZ"/>
        </w:rPr>
        <w:t xml:space="preserve"> z</w:t>
      </w:r>
      <w:r w:rsidR="006F58AB">
        <w:rPr>
          <w:rFonts w:ascii="Calibri" w:hAnsi="Calibri"/>
          <w:sz w:val="18"/>
          <w:lang w:val="cs-CZ"/>
        </w:rPr>
        <w:t xml:space="preserve"> foukané</w:t>
      </w:r>
      <w:r>
        <w:rPr>
          <w:rFonts w:ascii="Calibri" w:hAnsi="Calibri"/>
          <w:sz w:val="18"/>
          <w:lang w:val="cs-CZ"/>
        </w:rPr>
        <w:t xml:space="preserve"> tepelné izolace, roznášecí vrstva </w:t>
      </w:r>
      <w:r w:rsidR="00F16CE2">
        <w:rPr>
          <w:rFonts w:ascii="Calibri" w:hAnsi="Calibri"/>
          <w:sz w:val="18"/>
          <w:lang w:val="cs-CZ"/>
        </w:rPr>
        <w:t>je navržená</w:t>
      </w:r>
      <w:r>
        <w:rPr>
          <w:rFonts w:ascii="Calibri" w:hAnsi="Calibri"/>
          <w:sz w:val="18"/>
          <w:lang w:val="cs-CZ"/>
        </w:rPr>
        <w:t xml:space="preserve"> z </w:t>
      </w:r>
      <w:r w:rsidR="006F58AB">
        <w:rPr>
          <w:rFonts w:ascii="Calibri" w:hAnsi="Calibri"/>
          <w:sz w:val="18"/>
          <w:lang w:val="cs-CZ"/>
        </w:rPr>
        <w:t>dvojice</w:t>
      </w:r>
      <w:r>
        <w:rPr>
          <w:rFonts w:ascii="Calibri" w:hAnsi="Calibri"/>
          <w:sz w:val="18"/>
          <w:lang w:val="cs-CZ"/>
        </w:rPr>
        <w:t xml:space="preserve"> </w:t>
      </w:r>
      <w:proofErr w:type="spellStart"/>
      <w:r w:rsidR="00F16CE2">
        <w:rPr>
          <w:rFonts w:ascii="Calibri" w:hAnsi="Calibri"/>
          <w:sz w:val="18"/>
          <w:lang w:val="cs-CZ"/>
        </w:rPr>
        <w:t>prošroubovaných</w:t>
      </w:r>
      <w:proofErr w:type="spellEnd"/>
      <w:r w:rsidR="00F16CE2">
        <w:rPr>
          <w:rFonts w:ascii="Calibri" w:hAnsi="Calibri"/>
          <w:sz w:val="18"/>
          <w:lang w:val="cs-CZ"/>
        </w:rPr>
        <w:t xml:space="preserve"> </w:t>
      </w:r>
      <w:r>
        <w:rPr>
          <w:rFonts w:ascii="Calibri" w:hAnsi="Calibri"/>
          <w:sz w:val="18"/>
          <w:lang w:val="cs-CZ"/>
        </w:rPr>
        <w:t xml:space="preserve">OSB desek </w:t>
      </w:r>
      <w:proofErr w:type="spellStart"/>
      <w:r w:rsidR="00F16CE2">
        <w:rPr>
          <w:rFonts w:ascii="Calibri" w:hAnsi="Calibri"/>
          <w:sz w:val="18"/>
          <w:lang w:val="cs-CZ"/>
        </w:rPr>
        <w:t>tl</w:t>
      </w:r>
      <w:proofErr w:type="spellEnd"/>
      <w:r w:rsidR="00F16CE2">
        <w:rPr>
          <w:rFonts w:ascii="Calibri" w:hAnsi="Calibri"/>
          <w:sz w:val="18"/>
          <w:lang w:val="cs-CZ"/>
        </w:rPr>
        <w:t>. 2</w:t>
      </w:r>
      <w:r w:rsidR="006F58AB">
        <w:rPr>
          <w:rFonts w:ascii="Calibri" w:hAnsi="Calibri"/>
          <w:sz w:val="18"/>
          <w:lang w:val="cs-CZ"/>
        </w:rPr>
        <w:t>2</w:t>
      </w:r>
      <w:r w:rsidR="00F16CE2">
        <w:rPr>
          <w:rFonts w:ascii="Calibri" w:hAnsi="Calibri"/>
          <w:sz w:val="18"/>
          <w:lang w:val="cs-CZ"/>
        </w:rPr>
        <w:t xml:space="preserve"> mm</w:t>
      </w:r>
      <w:r w:rsidR="006F58AB">
        <w:rPr>
          <w:rFonts w:ascii="Calibri" w:hAnsi="Calibri"/>
          <w:sz w:val="18"/>
          <w:lang w:val="cs-CZ"/>
        </w:rPr>
        <w:t xml:space="preserve"> uložených na dřevěných polštářích 40x80 mm. </w:t>
      </w:r>
      <w:r w:rsidR="00F16CE2">
        <w:rPr>
          <w:rFonts w:ascii="Calibri" w:hAnsi="Calibri"/>
          <w:sz w:val="18"/>
          <w:lang w:val="cs-CZ"/>
        </w:rPr>
        <w:t xml:space="preserve"> Nášlapná vrstva se předpokládá z vinylu – bude upřesněná investorem v dalším stupni PD</w:t>
      </w:r>
      <w:r w:rsidR="00F53B5B">
        <w:rPr>
          <w:rFonts w:ascii="Calibri" w:hAnsi="Calibri"/>
          <w:sz w:val="18"/>
          <w:lang w:val="cs-CZ"/>
        </w:rPr>
        <w:t>.</w:t>
      </w:r>
    </w:p>
    <w:bookmarkEnd w:id="359"/>
    <w:p w14:paraId="7744592B" w14:textId="77777777" w:rsidR="00F53B5B" w:rsidRPr="00242E73" w:rsidRDefault="00F53B5B" w:rsidP="00260D21">
      <w:pPr>
        <w:pStyle w:val="Zkladntext"/>
        <w:spacing w:after="0"/>
        <w:ind w:left="709"/>
        <w:rPr>
          <w:rFonts w:ascii="Calibri" w:hAnsi="Calibri"/>
          <w:sz w:val="18"/>
          <w:lang w:val="cs-CZ"/>
        </w:rPr>
      </w:pPr>
    </w:p>
    <w:p w14:paraId="7744592C" w14:textId="77777777" w:rsidR="001279BB" w:rsidRPr="00F616FC" w:rsidRDefault="001279BB" w:rsidP="00260D21">
      <w:pPr>
        <w:pStyle w:val="Zkladntext"/>
        <w:spacing w:after="0"/>
        <w:ind w:left="709"/>
        <w:rPr>
          <w:rFonts w:ascii="Calibri" w:hAnsi="Calibri" w:cs="Tahoma"/>
          <w:b/>
          <w:bCs/>
          <w:iCs/>
          <w:color w:val="000000"/>
          <w:sz w:val="18"/>
          <w:u w:val="single"/>
          <w:lang w:val="cs-CZ" w:eastAsia="cs-CZ"/>
        </w:rPr>
      </w:pPr>
      <w:r w:rsidRPr="00F616FC">
        <w:rPr>
          <w:rFonts w:ascii="Calibri" w:hAnsi="Calibri" w:cs="Tahoma"/>
          <w:b/>
          <w:bCs/>
          <w:iCs/>
          <w:color w:val="000000"/>
          <w:sz w:val="18"/>
          <w:u w:val="single"/>
          <w:lang w:val="cs-CZ" w:eastAsia="cs-CZ"/>
        </w:rPr>
        <w:t>Úpravy povrchů vnitřní:</w:t>
      </w:r>
    </w:p>
    <w:p w14:paraId="7744592D" w14:textId="77777777" w:rsidR="00895FB4" w:rsidRDefault="00F53B5B" w:rsidP="00260D21">
      <w:pPr>
        <w:pStyle w:val="VJTCalibri11norzarvlevo"/>
        <w:ind w:left="709" w:firstLine="0"/>
        <w:rPr>
          <w:sz w:val="18"/>
        </w:rPr>
      </w:pPr>
      <w:bookmarkStart w:id="360" w:name="_Hlk2693438"/>
      <w:r>
        <w:rPr>
          <w:sz w:val="18"/>
        </w:rPr>
        <w:t>U vybouraných okenních výplní a parapetů staré budovy dojde k zapravení povrchů dvouvrstvou omítkou</w:t>
      </w:r>
      <w:r w:rsidR="006F58AB">
        <w:rPr>
          <w:sz w:val="18"/>
        </w:rPr>
        <w:t xml:space="preserve"> a nátěrem</w:t>
      </w:r>
      <w:r>
        <w:rPr>
          <w:sz w:val="18"/>
        </w:rPr>
        <w:t xml:space="preserve">. </w:t>
      </w:r>
    </w:p>
    <w:p w14:paraId="7744592E" w14:textId="77777777" w:rsidR="00F53B5B" w:rsidRDefault="00F53B5B" w:rsidP="00260D21">
      <w:pPr>
        <w:pStyle w:val="VJTCalibri11norzarvlevo"/>
        <w:ind w:left="709" w:firstLine="0"/>
        <w:rPr>
          <w:sz w:val="18"/>
        </w:rPr>
      </w:pPr>
      <w:r>
        <w:rPr>
          <w:sz w:val="18"/>
        </w:rPr>
        <w:t>U vyměněných okenních otvorů v univerzitní knihovně dojde k zapravení ostění omítkou.</w:t>
      </w:r>
    </w:p>
    <w:p w14:paraId="7744592F" w14:textId="77777777" w:rsidR="00F53B5B" w:rsidRDefault="00F53B5B" w:rsidP="00260D21">
      <w:pPr>
        <w:pStyle w:val="VJTCalibri11norzarvlevo"/>
        <w:ind w:left="709" w:firstLine="0"/>
        <w:rPr>
          <w:sz w:val="18"/>
        </w:rPr>
      </w:pPr>
      <w:r>
        <w:rPr>
          <w:sz w:val="18"/>
        </w:rPr>
        <w:t>Exteriérové panely provětrávané fasády univerzitní knihovny budou na výšku atria rozebrány, na tepelnou izolaci sendvičového pláště se provedené vnitřní dvouvrstvá omítka.</w:t>
      </w:r>
    </w:p>
    <w:bookmarkEnd w:id="360"/>
    <w:p w14:paraId="77445930" w14:textId="77777777" w:rsidR="00260D21" w:rsidRPr="00242E73" w:rsidRDefault="00260D21" w:rsidP="00503379">
      <w:pPr>
        <w:pStyle w:val="VJTCalibrinadpis11"/>
        <w:spacing w:before="0" w:after="0"/>
        <w:ind w:firstLine="0"/>
        <w:rPr>
          <w:sz w:val="18"/>
        </w:rPr>
      </w:pPr>
    </w:p>
    <w:p w14:paraId="77445931" w14:textId="77777777" w:rsidR="0021371D" w:rsidRPr="000A20D9" w:rsidRDefault="0021371D" w:rsidP="00260D21">
      <w:pPr>
        <w:pStyle w:val="VJTCalibrinadpis11"/>
        <w:spacing w:before="0" w:after="0"/>
        <w:ind w:left="709" w:firstLine="0"/>
        <w:rPr>
          <w:sz w:val="18"/>
          <w:u w:val="single"/>
        </w:rPr>
      </w:pPr>
      <w:r w:rsidRPr="000A20D9">
        <w:rPr>
          <w:sz w:val="18"/>
          <w:u w:val="single"/>
        </w:rPr>
        <w:t>Úpravy povrchů vnější:</w:t>
      </w:r>
    </w:p>
    <w:p w14:paraId="77445932" w14:textId="77777777" w:rsidR="006302AD" w:rsidRPr="00242E73" w:rsidRDefault="00F53B5B" w:rsidP="00260D21">
      <w:pPr>
        <w:pStyle w:val="VJTCalibri11norzarvlevo"/>
        <w:ind w:left="709" w:firstLine="0"/>
        <w:rPr>
          <w:sz w:val="18"/>
        </w:rPr>
      </w:pPr>
      <w:bookmarkStart w:id="361" w:name="_Hlk2693473"/>
      <w:r>
        <w:rPr>
          <w:sz w:val="18"/>
        </w:rPr>
        <w:t>Vnější povrchy jsou tvořeny sendvičovým panelem s</w:t>
      </w:r>
      <w:r w:rsidR="000A20D9">
        <w:rPr>
          <w:sz w:val="18"/>
        </w:rPr>
        <w:t xml:space="preserve"> vodorovnou </w:t>
      </w:r>
      <w:r>
        <w:rPr>
          <w:sz w:val="18"/>
        </w:rPr>
        <w:t>vlnou.</w:t>
      </w:r>
    </w:p>
    <w:bookmarkEnd w:id="361"/>
    <w:p w14:paraId="77445933" w14:textId="77777777" w:rsidR="00260D21" w:rsidRPr="00242E73" w:rsidRDefault="00260D21" w:rsidP="00260D21">
      <w:pPr>
        <w:pStyle w:val="VJTCalibrinadpis11"/>
        <w:spacing w:before="0" w:after="0"/>
        <w:ind w:left="709" w:firstLine="0"/>
        <w:rPr>
          <w:sz w:val="18"/>
          <w:u w:val="single"/>
        </w:rPr>
      </w:pPr>
    </w:p>
    <w:p w14:paraId="77445934" w14:textId="77777777" w:rsidR="0021371D" w:rsidRPr="00242E73" w:rsidRDefault="0021371D" w:rsidP="00260D21">
      <w:pPr>
        <w:pStyle w:val="VJTCalibrinadpis11"/>
        <w:spacing w:before="0" w:after="0"/>
        <w:ind w:left="709" w:firstLine="0"/>
        <w:rPr>
          <w:sz w:val="18"/>
          <w:u w:val="single"/>
        </w:rPr>
      </w:pPr>
      <w:r w:rsidRPr="00242E73">
        <w:rPr>
          <w:sz w:val="18"/>
          <w:u w:val="single"/>
        </w:rPr>
        <w:t>Výplně otvorů:</w:t>
      </w:r>
    </w:p>
    <w:p w14:paraId="77445935" w14:textId="77777777" w:rsidR="00EB5EA5" w:rsidRPr="00242E73" w:rsidRDefault="00EB5EA5" w:rsidP="00260D21">
      <w:pPr>
        <w:pStyle w:val="VJTCalibrinadpis11"/>
        <w:spacing w:before="0" w:after="0"/>
        <w:ind w:left="709" w:firstLine="0"/>
        <w:rPr>
          <w:sz w:val="18"/>
        </w:rPr>
      </w:pPr>
      <w:r w:rsidRPr="00242E73">
        <w:rPr>
          <w:sz w:val="18"/>
        </w:rPr>
        <w:t>Vnitřní:</w:t>
      </w:r>
    </w:p>
    <w:p w14:paraId="78D5F6A2" w14:textId="4CE3C9F3" w:rsidR="00797F8F" w:rsidRDefault="00F53B5B" w:rsidP="00797F8F">
      <w:pPr>
        <w:pStyle w:val="VJTCalibri11norzarvlevo"/>
        <w:ind w:left="709" w:firstLine="0"/>
        <w:rPr>
          <w:ins w:id="362" w:author="a38bb83a@outlook.cz" w:date="2024-01-29T11:51:00Z"/>
          <w:sz w:val="18"/>
        </w:rPr>
      </w:pPr>
      <w:bookmarkStart w:id="363" w:name="_Hlk2693491"/>
      <w:del w:id="364" w:author="a38bb83a@outlook.cz" w:date="2024-01-29T11:51:00Z">
        <w:r w:rsidDel="00797F8F">
          <w:rPr>
            <w:sz w:val="18"/>
          </w:rPr>
          <w:delText>Stávající okno mezi knihovnou a zastřešeným atriem bude nutné vyměnit za okno s vyšší požární odolností – viz. PD PBŘ. Povrchová úprava okna zůstane ve stávajících odstínech.</w:delText>
        </w:r>
      </w:del>
      <w:ins w:id="365" w:author="a38bb83a@outlook.cz" w:date="2024-01-29T11:51:00Z">
        <w:r w:rsidR="00797F8F" w:rsidRPr="00797F8F">
          <w:rPr>
            <w:sz w:val="18"/>
          </w:rPr>
          <w:t>Stávající okno mezi knihovnou a zastřešeným atriem bude nutné vyměnit za okno s vyšší požární odolností – viz. PD PBŘ, současně toto okno bude mít nahrazené jedno křídlo na dveře, jež zajistí propojení objektů. Povrchová úprava okna zůstane ve stávajících odstínech.</w:t>
        </w:r>
        <w:r w:rsidR="00797F8F">
          <w:rPr>
            <w:sz w:val="18"/>
          </w:rPr>
          <w:t xml:space="preserve"> </w:t>
        </w:r>
        <w:r w:rsidR="00797F8F" w:rsidRPr="00797F8F">
          <w:rPr>
            <w:sz w:val="18"/>
          </w:rPr>
          <w:t xml:space="preserve">Probourána okna do stávající chodby budou </w:t>
        </w:r>
        <w:proofErr w:type="gramStart"/>
        <w:r w:rsidR="00797F8F" w:rsidRPr="00797F8F">
          <w:rPr>
            <w:sz w:val="18"/>
          </w:rPr>
          <w:t>opatřeny</w:t>
        </w:r>
        <w:proofErr w:type="gramEnd"/>
        <w:r w:rsidR="00797F8F" w:rsidRPr="00797F8F">
          <w:rPr>
            <w:sz w:val="18"/>
          </w:rPr>
          <w:t xml:space="preserve"> třemi hliníkovými okny s pevným zasklením a </w:t>
        </w:r>
        <w:proofErr w:type="spellStart"/>
        <w:r w:rsidR="00797F8F" w:rsidRPr="00797F8F">
          <w:rPr>
            <w:sz w:val="18"/>
          </w:rPr>
          <w:t>dvěmi</w:t>
        </w:r>
        <w:proofErr w:type="spellEnd"/>
        <w:r w:rsidR="00797F8F" w:rsidRPr="00797F8F">
          <w:rPr>
            <w:sz w:val="18"/>
          </w:rPr>
          <w:t xml:space="preserve"> hliníkovými dveřmi se skleněnou výplní. Rámy budou v barvě antracitu.</w:t>
        </w:r>
      </w:ins>
    </w:p>
    <w:p w14:paraId="5E583086" w14:textId="74176ABE" w:rsidR="00797F8F" w:rsidDel="00797F8F" w:rsidRDefault="00797F8F" w:rsidP="00260D21">
      <w:pPr>
        <w:pStyle w:val="VJTCalibri11norzarvlevo"/>
        <w:ind w:left="709" w:firstLine="0"/>
        <w:rPr>
          <w:del w:id="366" w:author="a38bb83a@outlook.cz" w:date="2024-01-29T11:51:00Z"/>
          <w:sz w:val="18"/>
        </w:rPr>
      </w:pPr>
    </w:p>
    <w:p w14:paraId="77445937" w14:textId="42BB32E7" w:rsidR="000A20D9" w:rsidRPr="00242E73" w:rsidDel="00797F8F" w:rsidRDefault="000A20D9" w:rsidP="00260D21">
      <w:pPr>
        <w:pStyle w:val="VJTCalibri11norzarvlevo"/>
        <w:ind w:left="709" w:firstLine="0"/>
        <w:rPr>
          <w:del w:id="367" w:author="a38bb83a@outlook.cz" w:date="2024-01-29T11:51:00Z"/>
          <w:sz w:val="18"/>
        </w:rPr>
      </w:pPr>
      <w:del w:id="368" w:author="a38bb83a@outlook.cz" w:date="2024-01-29T11:51:00Z">
        <w:r w:rsidDel="00797F8F">
          <w:rPr>
            <w:sz w:val="18"/>
          </w:rPr>
          <w:delText>Alternativním řešením je použití protipožární rolety.</w:delText>
        </w:r>
      </w:del>
    </w:p>
    <w:bookmarkEnd w:id="363"/>
    <w:p w14:paraId="77445938" w14:textId="77777777" w:rsidR="00260D21" w:rsidRPr="00242E73" w:rsidRDefault="00260D21" w:rsidP="00260D21">
      <w:pPr>
        <w:pStyle w:val="VJTCalibrinadpis11"/>
        <w:spacing w:before="0" w:after="0"/>
        <w:ind w:left="709" w:firstLine="0"/>
        <w:rPr>
          <w:sz w:val="18"/>
        </w:rPr>
      </w:pPr>
    </w:p>
    <w:p w14:paraId="77445939" w14:textId="77777777" w:rsidR="0055455C" w:rsidRPr="00242E73" w:rsidRDefault="0055455C" w:rsidP="00260D21">
      <w:pPr>
        <w:pStyle w:val="VJTCalibrinadpis11"/>
        <w:spacing w:before="0" w:after="0"/>
        <w:ind w:left="709" w:firstLine="0"/>
        <w:rPr>
          <w:sz w:val="18"/>
        </w:rPr>
      </w:pPr>
      <w:r w:rsidRPr="00242E73">
        <w:rPr>
          <w:sz w:val="18"/>
        </w:rPr>
        <w:t>Vnější:</w:t>
      </w:r>
    </w:p>
    <w:p w14:paraId="7744593A" w14:textId="77777777" w:rsidR="00EB5EA5" w:rsidRPr="00242E73" w:rsidRDefault="00F53B5B" w:rsidP="00F53B5B">
      <w:pPr>
        <w:pStyle w:val="VJTCalibri11norzarvlevo"/>
        <w:ind w:left="709" w:firstLine="0"/>
        <w:jc w:val="left"/>
        <w:rPr>
          <w:sz w:val="18"/>
        </w:rPr>
      </w:pPr>
      <w:bookmarkStart w:id="369" w:name="_Hlk2693509"/>
      <w:r>
        <w:rPr>
          <w:sz w:val="18"/>
        </w:rPr>
        <w:t>Výplně otvorů v atriu z</w:t>
      </w:r>
      <w:r w:rsidR="0055455C" w:rsidRPr="00242E73">
        <w:rPr>
          <w:sz w:val="18"/>
        </w:rPr>
        <w:t xml:space="preserve"> vnější strany budou v</w:t>
      </w:r>
      <w:r w:rsidR="00CF547D">
        <w:rPr>
          <w:sz w:val="18"/>
        </w:rPr>
        <w:t xml:space="preserve">e stříbrném </w:t>
      </w:r>
      <w:r w:rsidR="0055455C" w:rsidRPr="00242E73">
        <w:rPr>
          <w:sz w:val="18"/>
        </w:rPr>
        <w:t>odstínu</w:t>
      </w:r>
      <w:r w:rsidR="00CF547D">
        <w:rPr>
          <w:sz w:val="18"/>
        </w:rPr>
        <w:t>, z vnitřku v </w:t>
      </w:r>
      <w:r w:rsidR="006F58AB">
        <w:rPr>
          <w:sz w:val="18"/>
        </w:rPr>
        <w:t>bílém</w:t>
      </w:r>
      <w:r w:rsidR="00CF547D">
        <w:rPr>
          <w:sz w:val="18"/>
        </w:rPr>
        <w:t xml:space="preserve"> odstínu. </w:t>
      </w:r>
      <w:r w:rsidR="00AA6A5B" w:rsidRPr="00242E73">
        <w:rPr>
          <w:sz w:val="18"/>
        </w:rPr>
        <w:t xml:space="preserve">Tepelně technický parametr pro výplně oken (okna jako celku) je navržen </w:t>
      </w:r>
      <w:proofErr w:type="spellStart"/>
      <w:proofErr w:type="gramStart"/>
      <w:r w:rsidR="00EB5EA5" w:rsidRPr="00242E73">
        <w:rPr>
          <w:sz w:val="18"/>
        </w:rPr>
        <w:t>U</w:t>
      </w:r>
      <w:r w:rsidR="00AA6A5B" w:rsidRPr="00242E73">
        <w:rPr>
          <w:sz w:val="18"/>
        </w:rPr>
        <w:t>w</w:t>
      </w:r>
      <w:proofErr w:type="spellEnd"/>
      <w:r w:rsidR="00EB5EA5" w:rsidRPr="00242E73">
        <w:rPr>
          <w:sz w:val="18"/>
        </w:rPr>
        <w:t>&lt;</w:t>
      </w:r>
      <w:proofErr w:type="gramEnd"/>
      <w:r w:rsidR="00EB5EA5" w:rsidRPr="00242E73">
        <w:rPr>
          <w:sz w:val="18"/>
        </w:rPr>
        <w:t>1,</w:t>
      </w:r>
      <w:r w:rsidR="00FB17C0" w:rsidRPr="00242E73">
        <w:rPr>
          <w:sz w:val="18"/>
        </w:rPr>
        <w:t>2</w:t>
      </w:r>
      <w:r w:rsidR="00EB5EA5" w:rsidRPr="00242E73">
        <w:rPr>
          <w:sz w:val="18"/>
        </w:rPr>
        <w:t xml:space="preserve"> W</w:t>
      </w:r>
      <w:r w:rsidR="00AA6A5B" w:rsidRPr="00242E73">
        <w:rPr>
          <w:sz w:val="18"/>
        </w:rPr>
        <w:t>/</w:t>
      </w:r>
      <w:r w:rsidR="00EB5EA5" w:rsidRPr="00242E73">
        <w:rPr>
          <w:sz w:val="18"/>
        </w:rPr>
        <w:t>m</w:t>
      </w:r>
      <w:r w:rsidR="00AA6A5B" w:rsidRPr="00242E73">
        <w:rPr>
          <w:sz w:val="18"/>
          <w:vertAlign w:val="superscript"/>
        </w:rPr>
        <w:t>2</w:t>
      </w:r>
      <w:r w:rsidR="00AA6A5B" w:rsidRPr="00242E73">
        <w:rPr>
          <w:sz w:val="18"/>
        </w:rPr>
        <w:t xml:space="preserve">.K a tepelně technický parametr pro výplně dveří (dveří jako celku) je navržen </w:t>
      </w:r>
      <w:proofErr w:type="spellStart"/>
      <w:r w:rsidR="00AA6A5B" w:rsidRPr="00242E73">
        <w:rPr>
          <w:sz w:val="18"/>
        </w:rPr>
        <w:t>Ud</w:t>
      </w:r>
      <w:proofErr w:type="spellEnd"/>
      <w:r w:rsidR="00AA6A5B" w:rsidRPr="00242E73">
        <w:rPr>
          <w:sz w:val="18"/>
        </w:rPr>
        <w:t>&lt;1,7 W/m</w:t>
      </w:r>
      <w:r w:rsidR="00AA6A5B" w:rsidRPr="00242E73">
        <w:rPr>
          <w:sz w:val="18"/>
          <w:vertAlign w:val="superscript"/>
        </w:rPr>
        <w:t>2</w:t>
      </w:r>
      <w:r w:rsidR="00AA6A5B" w:rsidRPr="00242E73">
        <w:rPr>
          <w:sz w:val="18"/>
        </w:rPr>
        <w:t>.K.</w:t>
      </w:r>
      <w:r w:rsidR="00BC5C2B" w:rsidRPr="00242E73">
        <w:rPr>
          <w:sz w:val="18"/>
        </w:rPr>
        <w:t xml:space="preserve"> Výpis oken a dveří bude v dalším stupni PD.</w:t>
      </w:r>
      <w:r w:rsidR="006F58AB">
        <w:rPr>
          <w:sz w:val="18"/>
        </w:rPr>
        <w:t xml:space="preserve"> Protipožární odolnost výplní otvorů – viz. PD PBŘ.</w:t>
      </w:r>
    </w:p>
    <w:bookmarkEnd w:id="369"/>
    <w:p w14:paraId="7744593B" w14:textId="77777777" w:rsidR="00260D21" w:rsidRPr="00242E73" w:rsidRDefault="00260D21" w:rsidP="00260D21">
      <w:pPr>
        <w:pStyle w:val="VJTCalibrinadpis11"/>
        <w:spacing w:before="0" w:after="0"/>
        <w:ind w:left="709" w:firstLine="0"/>
        <w:rPr>
          <w:sz w:val="18"/>
          <w:u w:val="single"/>
        </w:rPr>
      </w:pPr>
    </w:p>
    <w:p w14:paraId="7744593C" w14:textId="77777777" w:rsidR="0021371D" w:rsidRPr="00242E73" w:rsidRDefault="0021371D" w:rsidP="00260D21">
      <w:pPr>
        <w:pStyle w:val="VJTCalibrinadpis11"/>
        <w:spacing w:before="0" w:after="0"/>
        <w:ind w:left="709" w:firstLine="0"/>
        <w:rPr>
          <w:sz w:val="18"/>
          <w:u w:val="single"/>
        </w:rPr>
      </w:pPr>
      <w:r w:rsidRPr="00242E73">
        <w:rPr>
          <w:sz w:val="18"/>
          <w:u w:val="single"/>
        </w:rPr>
        <w:t>Oplechování:</w:t>
      </w:r>
    </w:p>
    <w:p w14:paraId="7744593D" w14:textId="77777777" w:rsidR="0055455C" w:rsidRPr="00242E73" w:rsidRDefault="0055455C" w:rsidP="00260D21">
      <w:pPr>
        <w:pStyle w:val="VJTCalibri11norzarvlevo"/>
        <w:ind w:left="709" w:firstLine="0"/>
        <w:rPr>
          <w:sz w:val="18"/>
        </w:rPr>
      </w:pPr>
      <w:r w:rsidRPr="00242E73">
        <w:rPr>
          <w:sz w:val="18"/>
        </w:rPr>
        <w:t>Veškeré klempířské prvky budou v</w:t>
      </w:r>
      <w:r w:rsidR="00CF547D">
        <w:rPr>
          <w:sz w:val="18"/>
        </w:rPr>
        <w:t xml:space="preserve"> přírodním </w:t>
      </w:r>
      <w:r w:rsidR="006F58AB">
        <w:rPr>
          <w:sz w:val="18"/>
        </w:rPr>
        <w:t>metalovém</w:t>
      </w:r>
      <w:r w:rsidR="00CF547D">
        <w:rPr>
          <w:sz w:val="18"/>
        </w:rPr>
        <w:t xml:space="preserve"> odstínu</w:t>
      </w:r>
      <w:r w:rsidRPr="00242E73">
        <w:rPr>
          <w:sz w:val="18"/>
        </w:rPr>
        <w:t xml:space="preserve">, předpokládá se </w:t>
      </w:r>
      <w:r w:rsidR="00BC5C2B" w:rsidRPr="00242E73">
        <w:rPr>
          <w:sz w:val="18"/>
        </w:rPr>
        <w:t>titanzinek</w:t>
      </w:r>
      <w:r w:rsidRPr="00242E73">
        <w:rPr>
          <w:sz w:val="18"/>
        </w:rPr>
        <w:t xml:space="preserve">, popř. poplastovaný plech. </w:t>
      </w:r>
    </w:p>
    <w:p w14:paraId="7744593E" w14:textId="77777777" w:rsidR="00260D21" w:rsidRPr="00242E73" w:rsidRDefault="00260D21" w:rsidP="00260D21">
      <w:pPr>
        <w:pStyle w:val="VJTCalibrinadpis11"/>
        <w:spacing w:before="0" w:after="0"/>
        <w:ind w:left="709" w:firstLine="0"/>
        <w:rPr>
          <w:sz w:val="18"/>
          <w:u w:val="single"/>
        </w:rPr>
      </w:pPr>
    </w:p>
    <w:p w14:paraId="7744593F" w14:textId="77777777" w:rsidR="0021371D" w:rsidRPr="00242E73" w:rsidRDefault="0021371D" w:rsidP="00260D21">
      <w:pPr>
        <w:pStyle w:val="VJTCalibrinadpis11"/>
        <w:spacing w:before="0" w:after="0"/>
        <w:ind w:left="709" w:firstLine="0"/>
        <w:rPr>
          <w:sz w:val="18"/>
          <w:u w:val="single"/>
        </w:rPr>
      </w:pPr>
      <w:r w:rsidRPr="00242E73">
        <w:rPr>
          <w:sz w:val="18"/>
          <w:u w:val="single"/>
        </w:rPr>
        <w:t>Ocelové konstrukce</w:t>
      </w:r>
      <w:r w:rsidR="008C2F82" w:rsidRPr="00242E73">
        <w:rPr>
          <w:sz w:val="18"/>
          <w:u w:val="single"/>
        </w:rPr>
        <w:t>:</w:t>
      </w:r>
    </w:p>
    <w:p w14:paraId="77445940" w14:textId="77777777" w:rsidR="007F19D8" w:rsidRDefault="0021371D" w:rsidP="00260D21">
      <w:pPr>
        <w:pStyle w:val="VJTCalibri11norzarvlevo"/>
        <w:ind w:left="709" w:firstLine="0"/>
        <w:rPr>
          <w:sz w:val="18"/>
        </w:rPr>
      </w:pPr>
      <w:bookmarkStart w:id="370" w:name="_Hlk2693530"/>
      <w:r w:rsidRPr="00242E73">
        <w:rPr>
          <w:sz w:val="18"/>
        </w:rPr>
        <w:t xml:space="preserve">Ocelové konstrukce budou opatřeny povrchovou úpravou </w:t>
      </w:r>
      <w:r w:rsidR="00BF08EE" w:rsidRPr="00242E73">
        <w:rPr>
          <w:sz w:val="18"/>
        </w:rPr>
        <w:t>základním a následně krycím lakem</w:t>
      </w:r>
      <w:r w:rsidRPr="00242E73">
        <w:rPr>
          <w:sz w:val="18"/>
        </w:rPr>
        <w:t xml:space="preserve"> v </w:t>
      </w:r>
      <w:r w:rsidR="00BF08EE" w:rsidRPr="00242E73">
        <w:rPr>
          <w:sz w:val="18"/>
        </w:rPr>
        <w:t xml:space="preserve">patřičném </w:t>
      </w:r>
      <w:r w:rsidRPr="00242E73">
        <w:rPr>
          <w:sz w:val="18"/>
        </w:rPr>
        <w:t>odstínu RAL</w:t>
      </w:r>
      <w:r w:rsidR="000A20D9">
        <w:rPr>
          <w:sz w:val="18"/>
        </w:rPr>
        <w:t xml:space="preserve">, </w:t>
      </w:r>
      <w:r w:rsidR="000A20D9">
        <w:rPr>
          <w:sz w:val="18"/>
        </w:rPr>
        <w:lastRenderedPageBreak/>
        <w:t>případně s protipožárním nátěrem</w:t>
      </w:r>
      <w:r w:rsidR="00A533D0">
        <w:rPr>
          <w:sz w:val="18"/>
        </w:rPr>
        <w:t xml:space="preserve"> </w:t>
      </w:r>
      <w:r w:rsidR="000A20D9">
        <w:rPr>
          <w:sz w:val="18"/>
        </w:rPr>
        <w:t>– viz. PD PBŘ</w:t>
      </w:r>
      <w:r w:rsidR="000C3224">
        <w:rPr>
          <w:sz w:val="18"/>
        </w:rPr>
        <w:t>.</w:t>
      </w:r>
    </w:p>
    <w:bookmarkEnd w:id="370"/>
    <w:p w14:paraId="77445941" w14:textId="77777777" w:rsidR="000A20D9" w:rsidRDefault="000A20D9" w:rsidP="00260D21">
      <w:pPr>
        <w:pStyle w:val="VJTCalibri11norzarvlevo"/>
        <w:ind w:left="709" w:firstLine="0"/>
        <w:rPr>
          <w:sz w:val="18"/>
        </w:rPr>
      </w:pPr>
    </w:p>
    <w:p w14:paraId="77445942" w14:textId="77777777" w:rsidR="000A20D9" w:rsidRDefault="000A20D9" w:rsidP="00260D21">
      <w:pPr>
        <w:pStyle w:val="VJTCalibri11norzarvlevo"/>
        <w:ind w:left="709" w:firstLine="0"/>
        <w:rPr>
          <w:b/>
          <w:sz w:val="18"/>
          <w:u w:val="single"/>
        </w:rPr>
      </w:pPr>
      <w:r w:rsidRPr="000A20D9">
        <w:rPr>
          <w:b/>
          <w:sz w:val="18"/>
          <w:u w:val="single"/>
        </w:rPr>
        <w:t>Schodiště:</w:t>
      </w:r>
    </w:p>
    <w:p w14:paraId="77445943" w14:textId="77777777" w:rsidR="000A20D9" w:rsidRDefault="000A20D9" w:rsidP="00260D21">
      <w:pPr>
        <w:pStyle w:val="VJTCalibri11norzarvlevo"/>
        <w:ind w:left="709" w:firstLine="0"/>
        <w:rPr>
          <w:sz w:val="18"/>
        </w:rPr>
      </w:pPr>
      <w:r>
        <w:rPr>
          <w:sz w:val="18"/>
        </w:rPr>
        <w:t>Navržená pochozí střecha atria v 3.NP je přístupná přes ocelovou rampu napojenou na stávající ocelové evakuační schodiště. Schodnice a zábradlí rampy respektuje konstrukcí schodiště. Schodnice jsou navrženy ocelové válcované nosníky U</w:t>
      </w:r>
      <w:r w:rsidR="008153B0">
        <w:rPr>
          <w:sz w:val="18"/>
        </w:rPr>
        <w:t xml:space="preserve">220. Rám zábradlí tvoří ocelové </w:t>
      </w:r>
      <w:proofErr w:type="spellStart"/>
      <w:r w:rsidR="008153B0">
        <w:rPr>
          <w:sz w:val="18"/>
        </w:rPr>
        <w:t>jakly</w:t>
      </w:r>
      <w:proofErr w:type="spellEnd"/>
      <w:r w:rsidR="008153B0">
        <w:rPr>
          <w:sz w:val="18"/>
        </w:rPr>
        <w:t xml:space="preserve"> 60x50 mm s výplní z děrovaného plechu (stejný typ, jak na stávajícím schodišti). Výška zábradlí </w:t>
      </w:r>
      <w:proofErr w:type="gramStart"/>
      <w:r w:rsidR="008153B0">
        <w:rPr>
          <w:sz w:val="18"/>
        </w:rPr>
        <w:t>1m</w:t>
      </w:r>
      <w:proofErr w:type="gramEnd"/>
      <w:r w:rsidR="008153B0">
        <w:rPr>
          <w:sz w:val="18"/>
        </w:rPr>
        <w:t>.</w:t>
      </w:r>
    </w:p>
    <w:p w14:paraId="77445944" w14:textId="77777777" w:rsidR="008153B0" w:rsidRDefault="008153B0" w:rsidP="00260D21">
      <w:pPr>
        <w:pStyle w:val="VJTCalibri11norzarvlevo"/>
        <w:ind w:left="709" w:firstLine="0"/>
        <w:rPr>
          <w:sz w:val="18"/>
        </w:rPr>
      </w:pPr>
    </w:p>
    <w:p w14:paraId="77445945" w14:textId="77777777" w:rsidR="008153B0" w:rsidRDefault="008153B0" w:rsidP="00260D21">
      <w:pPr>
        <w:pStyle w:val="VJTCalibri11norzarvlevo"/>
        <w:ind w:left="709" w:firstLine="0"/>
        <w:rPr>
          <w:sz w:val="18"/>
        </w:rPr>
      </w:pPr>
      <w:r>
        <w:rPr>
          <w:sz w:val="18"/>
        </w:rPr>
        <w:t>Na stávajícím evakuačním schodišti budou vyměněny ocelové rošty stupnic a podest, za jiný typ s hustším vzorem – bude upřesněn v dalším stupni projektové dokumentace</w:t>
      </w:r>
    </w:p>
    <w:p w14:paraId="77445946" w14:textId="77777777" w:rsidR="008153B0" w:rsidRDefault="008153B0" w:rsidP="00260D21">
      <w:pPr>
        <w:pStyle w:val="VJTCalibri11norzarvlevo"/>
        <w:ind w:left="709" w:firstLine="0"/>
        <w:rPr>
          <w:sz w:val="18"/>
        </w:rPr>
      </w:pPr>
    </w:p>
    <w:p w14:paraId="77445947" w14:textId="77777777" w:rsidR="008153B0" w:rsidRPr="000A20D9" w:rsidRDefault="008153B0" w:rsidP="00260D21">
      <w:pPr>
        <w:pStyle w:val="VJTCalibri11norzarvlevo"/>
        <w:ind w:left="709" w:firstLine="0"/>
        <w:rPr>
          <w:sz w:val="18"/>
        </w:rPr>
      </w:pPr>
      <w:r>
        <w:rPr>
          <w:sz w:val="18"/>
        </w:rPr>
        <w:t>Všechny prvky ocelového schodiště budou povrchové pozinkovaný.</w:t>
      </w:r>
    </w:p>
    <w:bookmarkEnd w:id="352"/>
    <w:p w14:paraId="77445948" w14:textId="77777777" w:rsidR="00CF547D" w:rsidRPr="00242E73" w:rsidRDefault="00CF547D" w:rsidP="006F58AB">
      <w:pPr>
        <w:pStyle w:val="VJTCalibri11norzarvlevo"/>
        <w:ind w:firstLine="0"/>
        <w:rPr>
          <w:b/>
          <w:sz w:val="18"/>
        </w:rPr>
      </w:pPr>
    </w:p>
    <w:p w14:paraId="77445949" w14:textId="77777777" w:rsidR="00A711CC" w:rsidRPr="00242E73" w:rsidRDefault="008C2F82" w:rsidP="00BB695F">
      <w:pPr>
        <w:pStyle w:val="VJTCalibrinadpis11"/>
        <w:spacing w:before="0" w:after="0"/>
        <w:ind w:left="709" w:firstLine="0"/>
        <w:rPr>
          <w:sz w:val="18"/>
          <w:u w:val="single"/>
        </w:rPr>
      </w:pPr>
      <w:r w:rsidRPr="00242E73">
        <w:rPr>
          <w:sz w:val="18"/>
          <w:u w:val="single"/>
        </w:rPr>
        <w:t>M</w:t>
      </w:r>
      <w:r w:rsidR="00CE3CB8" w:rsidRPr="00242E73">
        <w:rPr>
          <w:sz w:val="18"/>
          <w:u w:val="single"/>
        </w:rPr>
        <w:t>echanická odolnost a stabilita</w:t>
      </w:r>
      <w:r w:rsidRPr="00242E73">
        <w:rPr>
          <w:sz w:val="18"/>
          <w:u w:val="single"/>
        </w:rPr>
        <w:t>:</w:t>
      </w:r>
    </w:p>
    <w:p w14:paraId="7744594A" w14:textId="77777777" w:rsidR="00896AC3" w:rsidRPr="00242E73" w:rsidRDefault="00FD05B1" w:rsidP="00BB695F">
      <w:pPr>
        <w:pStyle w:val="VJTCalibri11norzarvlevo"/>
        <w:ind w:left="709" w:firstLine="0"/>
        <w:rPr>
          <w:sz w:val="18"/>
        </w:rPr>
      </w:pPr>
      <w:r w:rsidRPr="00242E73">
        <w:rPr>
          <w:sz w:val="18"/>
        </w:rPr>
        <w:t>Bude proveden p</w:t>
      </w:r>
      <w:r w:rsidR="00896AC3" w:rsidRPr="00242E73">
        <w:rPr>
          <w:sz w:val="18"/>
        </w:rPr>
        <w:t>růkaz statickým výpočtem, že stavba je navržena tak, aby zatížení na ni působící v průběhu výstavby a užívání nemělo za následek:</w:t>
      </w:r>
    </w:p>
    <w:p w14:paraId="7744594B" w14:textId="77777777" w:rsidR="00896AC3" w:rsidRPr="00242E73" w:rsidRDefault="008C2F82" w:rsidP="00FA5514">
      <w:pPr>
        <w:pStyle w:val="VJTCalibrinadpis11odr"/>
        <w:numPr>
          <w:ilvl w:val="0"/>
          <w:numId w:val="47"/>
        </w:numPr>
        <w:spacing w:before="0"/>
        <w:jc w:val="both"/>
        <w:rPr>
          <w:sz w:val="18"/>
        </w:rPr>
      </w:pPr>
      <w:r w:rsidRPr="00242E73">
        <w:rPr>
          <w:sz w:val="18"/>
        </w:rPr>
        <w:t>z</w:t>
      </w:r>
      <w:r w:rsidR="00743B6F" w:rsidRPr="00242E73">
        <w:rPr>
          <w:sz w:val="18"/>
        </w:rPr>
        <w:t>řícení stavby nebo její části</w:t>
      </w:r>
    </w:p>
    <w:p w14:paraId="7744594C" w14:textId="77777777" w:rsidR="00896AC3" w:rsidRPr="00242E73" w:rsidRDefault="00896AC3" w:rsidP="00BB695F">
      <w:pPr>
        <w:pStyle w:val="VJTCalibri11norzarvlevo"/>
        <w:ind w:left="1429" w:firstLine="0"/>
        <w:rPr>
          <w:rFonts w:cs="Courier New"/>
          <w:sz w:val="18"/>
          <w:szCs w:val="22"/>
        </w:rPr>
      </w:pPr>
      <w:r w:rsidRPr="00242E73">
        <w:rPr>
          <w:sz w:val="18"/>
        </w:rPr>
        <w:t xml:space="preserve">Stavba je navržena v souladu s EN 1991 – Zatížení konstrukcí a posouzena dle EN 1991 – Navrhování betonových konstrukcí, EN 1993 – Navrhování ocelových konstrukcí, EN 1995 - Navrhování dřevěných konstrukcí, EN 1996 -Navrhování zděných konstrukcí. Ve statickém výpočtu jsou navrženy a ověřeny hlavní nosné konstrukční části, a to jak z hlediska 1. Mezního stavu (únosnost konstrukce), tak z hlediska 2. Mezního stavu </w:t>
      </w:r>
      <w:r w:rsidRPr="00242E73">
        <w:rPr>
          <w:rFonts w:cs="Courier New"/>
          <w:sz w:val="18"/>
          <w:szCs w:val="22"/>
        </w:rPr>
        <w:t xml:space="preserve">(použitelnosti). </w:t>
      </w:r>
    </w:p>
    <w:p w14:paraId="7744594D" w14:textId="77777777" w:rsidR="00896AC3" w:rsidRPr="00242E73" w:rsidRDefault="008C2F82" w:rsidP="00FA5514">
      <w:pPr>
        <w:pStyle w:val="VJTCalibrinadpis11odr"/>
        <w:numPr>
          <w:ilvl w:val="0"/>
          <w:numId w:val="47"/>
        </w:numPr>
        <w:spacing w:before="0"/>
        <w:jc w:val="both"/>
        <w:rPr>
          <w:sz w:val="18"/>
        </w:rPr>
      </w:pPr>
      <w:r w:rsidRPr="00242E73">
        <w:rPr>
          <w:sz w:val="18"/>
        </w:rPr>
        <w:t>v</w:t>
      </w:r>
      <w:r w:rsidR="00896AC3" w:rsidRPr="00242E73">
        <w:rPr>
          <w:sz w:val="18"/>
        </w:rPr>
        <w:t>ětší stupeň nepřípustného pře</w:t>
      </w:r>
      <w:r w:rsidR="00743B6F" w:rsidRPr="00242E73">
        <w:rPr>
          <w:sz w:val="18"/>
        </w:rPr>
        <w:t>tvoření</w:t>
      </w:r>
    </w:p>
    <w:p w14:paraId="7744594E" w14:textId="77777777" w:rsidR="00896AC3" w:rsidRPr="00242E73" w:rsidRDefault="00896AC3" w:rsidP="00BB695F">
      <w:pPr>
        <w:pStyle w:val="VJTCalibri11norzarvlevo"/>
        <w:ind w:left="1429" w:firstLine="0"/>
        <w:rPr>
          <w:sz w:val="18"/>
        </w:rPr>
      </w:pPr>
      <w:r w:rsidRPr="00242E73">
        <w:rPr>
          <w:sz w:val="18"/>
        </w:rPr>
        <w:t xml:space="preserve">K nepřípustnému přetvoření nedochází, </w:t>
      </w:r>
      <w:r w:rsidR="00F0137B" w:rsidRPr="00242E73">
        <w:rPr>
          <w:sz w:val="18"/>
        </w:rPr>
        <w:t>bude</w:t>
      </w:r>
      <w:r w:rsidRPr="00242E73">
        <w:rPr>
          <w:sz w:val="18"/>
        </w:rPr>
        <w:t xml:space="preserve"> doloženo </w:t>
      </w:r>
      <w:r w:rsidR="00F0137B" w:rsidRPr="00242E73">
        <w:rPr>
          <w:sz w:val="18"/>
        </w:rPr>
        <w:t>statický</w:t>
      </w:r>
      <w:r w:rsidRPr="00242E73">
        <w:rPr>
          <w:sz w:val="18"/>
        </w:rPr>
        <w:t>m výpočt</w:t>
      </w:r>
      <w:r w:rsidR="00F0137B" w:rsidRPr="00242E73">
        <w:rPr>
          <w:sz w:val="18"/>
        </w:rPr>
        <w:t>em</w:t>
      </w:r>
      <w:r w:rsidRPr="00242E73">
        <w:rPr>
          <w:sz w:val="18"/>
        </w:rPr>
        <w:t>.</w:t>
      </w:r>
    </w:p>
    <w:p w14:paraId="7744594F" w14:textId="77777777" w:rsidR="00896AC3" w:rsidRPr="00242E73" w:rsidRDefault="00896AC3" w:rsidP="00FA5514">
      <w:pPr>
        <w:pStyle w:val="VJTCalibrinadpis11odr"/>
        <w:numPr>
          <w:ilvl w:val="0"/>
          <w:numId w:val="47"/>
        </w:numPr>
        <w:spacing w:before="0"/>
        <w:jc w:val="both"/>
        <w:rPr>
          <w:sz w:val="18"/>
        </w:rPr>
      </w:pPr>
      <w:r w:rsidRPr="00242E73">
        <w:rPr>
          <w:sz w:val="18"/>
        </w:rPr>
        <w:t>poškození jiných částí stavby nebo technických zařízení anebo instalovaného vybavení v důsledku většího přetvoření nosné konstrukce</w:t>
      </w:r>
    </w:p>
    <w:p w14:paraId="77445950" w14:textId="77777777" w:rsidR="00896AC3" w:rsidRPr="00242E73" w:rsidRDefault="00896AC3" w:rsidP="00BB695F">
      <w:pPr>
        <w:pStyle w:val="VJTCalibri11norzarvlevo"/>
        <w:ind w:left="1429" w:firstLine="0"/>
        <w:rPr>
          <w:sz w:val="18"/>
        </w:rPr>
      </w:pPr>
      <w:r w:rsidRPr="00242E73">
        <w:rPr>
          <w:sz w:val="18"/>
        </w:rPr>
        <w:t>Mezní hodnoty dovolených přetvoření dle výše uvedených norem nejsou překročeny, je doloženo ve statickém výpočtu.</w:t>
      </w:r>
    </w:p>
    <w:p w14:paraId="77445951" w14:textId="77777777" w:rsidR="00896AC3" w:rsidRPr="00242E73" w:rsidRDefault="00896AC3" w:rsidP="00FA5514">
      <w:pPr>
        <w:pStyle w:val="VJTCalibrinadpis11odr"/>
        <w:numPr>
          <w:ilvl w:val="0"/>
          <w:numId w:val="47"/>
        </w:numPr>
        <w:spacing w:before="0"/>
        <w:jc w:val="both"/>
        <w:rPr>
          <w:sz w:val="18"/>
        </w:rPr>
      </w:pPr>
      <w:r w:rsidRPr="00242E73">
        <w:rPr>
          <w:sz w:val="18"/>
        </w:rPr>
        <w:t>poškození v případě, kdy je rozsah neúměrný pů</w:t>
      </w:r>
      <w:r w:rsidR="00743B6F" w:rsidRPr="00242E73">
        <w:rPr>
          <w:sz w:val="18"/>
        </w:rPr>
        <w:t>vodní příčině</w:t>
      </w:r>
    </w:p>
    <w:p w14:paraId="77445952" w14:textId="77777777" w:rsidR="00E703C1" w:rsidRPr="00242E73" w:rsidRDefault="00896AC3" w:rsidP="00BB695F">
      <w:pPr>
        <w:pStyle w:val="VJTCalibri11norzarvlevo"/>
        <w:ind w:left="1429" w:firstLine="0"/>
        <w:rPr>
          <w:sz w:val="18"/>
        </w:rPr>
      </w:pPr>
      <w:r w:rsidRPr="00242E73">
        <w:rPr>
          <w:sz w:val="18"/>
        </w:rPr>
        <w:t>S ohledem na zvolený konstrukční systém nelze předpokládat neúměrné poškození takového rozsahu, které by mělo za následek porušení stability konstrukce jako celku.</w:t>
      </w:r>
    </w:p>
    <w:p w14:paraId="77445953" w14:textId="77777777" w:rsidR="000234C8" w:rsidRPr="00242E73" w:rsidRDefault="000234C8" w:rsidP="00503379">
      <w:pPr>
        <w:pStyle w:val="VJTCalibri11norzarvlevo"/>
        <w:rPr>
          <w:sz w:val="18"/>
        </w:rPr>
      </w:pPr>
    </w:p>
    <w:p w14:paraId="77445954" w14:textId="77777777" w:rsidR="00E703C1" w:rsidRPr="00242E73" w:rsidRDefault="00E703C1" w:rsidP="000C1AC9">
      <w:pPr>
        <w:pStyle w:val="VJTCalibri11norzarvlevo"/>
        <w:ind w:firstLine="0"/>
        <w:rPr>
          <w:sz w:val="18"/>
        </w:rPr>
      </w:pPr>
    </w:p>
    <w:p w14:paraId="77445955" w14:textId="77777777" w:rsidR="00706BE0" w:rsidRPr="00242E73" w:rsidRDefault="00363515" w:rsidP="000C1AC9">
      <w:pPr>
        <w:pStyle w:val="VJTCalibrinadpis12Tun"/>
        <w:tabs>
          <w:tab w:val="clear" w:pos="1134"/>
        </w:tabs>
        <w:spacing w:before="0" w:line="240" w:lineRule="auto"/>
        <w:ind w:left="0" w:firstLine="0"/>
        <w:jc w:val="both"/>
        <w:rPr>
          <w:sz w:val="18"/>
        </w:rPr>
      </w:pPr>
      <w:r w:rsidRPr="00242E73">
        <w:rPr>
          <w:sz w:val="18"/>
        </w:rPr>
        <w:t>Základní popis technických a technologických zařízení (zásady řešení zařízení, potřeby a spotřeby rozhodujících médií)</w:t>
      </w:r>
    </w:p>
    <w:p w14:paraId="77445956" w14:textId="77777777" w:rsidR="000C1AC9" w:rsidRPr="00242E73" w:rsidRDefault="000C1AC9" w:rsidP="00503379">
      <w:pPr>
        <w:pStyle w:val="VJTCalibrinadpis11"/>
        <w:spacing w:before="0" w:after="0"/>
        <w:ind w:firstLine="0"/>
        <w:rPr>
          <w:sz w:val="18"/>
          <w:u w:val="single"/>
        </w:rPr>
      </w:pPr>
    </w:p>
    <w:p w14:paraId="77445957" w14:textId="77777777" w:rsidR="00817A40" w:rsidRPr="00242E73" w:rsidRDefault="00743B6F" w:rsidP="000C1AC9">
      <w:pPr>
        <w:pStyle w:val="VJTCalibrinadpis11"/>
        <w:spacing w:before="0" w:after="0"/>
        <w:ind w:left="709" w:firstLine="0"/>
        <w:rPr>
          <w:sz w:val="18"/>
          <w:u w:val="single"/>
        </w:rPr>
      </w:pPr>
      <w:r w:rsidRPr="00242E73">
        <w:rPr>
          <w:sz w:val="18"/>
          <w:u w:val="single"/>
        </w:rPr>
        <w:t>Zásady řešení zařízení, potřeby a spotřeby rozhodujících médií</w:t>
      </w:r>
    </w:p>
    <w:p w14:paraId="77445958" w14:textId="77777777" w:rsidR="000C1689" w:rsidRPr="00242E73" w:rsidRDefault="000C1689" w:rsidP="000C1AC9">
      <w:pPr>
        <w:pStyle w:val="VJTCalibrinadpis11"/>
        <w:spacing w:before="0" w:after="0"/>
        <w:ind w:left="709" w:firstLine="0"/>
        <w:rPr>
          <w:sz w:val="18"/>
          <w:u w:val="single"/>
        </w:rPr>
      </w:pPr>
      <w:r w:rsidRPr="00242E73">
        <w:rPr>
          <w:sz w:val="18"/>
          <w:u w:val="single"/>
        </w:rPr>
        <w:t xml:space="preserve">Rozsah projektu </w:t>
      </w:r>
    </w:p>
    <w:p w14:paraId="77445959" w14:textId="77777777" w:rsidR="00220786" w:rsidRPr="00242E73" w:rsidRDefault="000C1689" w:rsidP="000C1AC9">
      <w:pPr>
        <w:pStyle w:val="VJTCalibri11norzarvlevo"/>
        <w:ind w:left="709" w:firstLine="0"/>
        <w:rPr>
          <w:bCs/>
          <w:sz w:val="18"/>
        </w:rPr>
      </w:pPr>
      <w:r w:rsidRPr="00242E73">
        <w:rPr>
          <w:bCs/>
          <w:sz w:val="18"/>
        </w:rPr>
        <w:t>Součástí projektu bude silnoproudá elek</w:t>
      </w:r>
      <w:r w:rsidR="00220786" w:rsidRPr="00242E73">
        <w:rPr>
          <w:bCs/>
          <w:sz w:val="18"/>
        </w:rPr>
        <w:t xml:space="preserve">troinstalace, slaboproudá instalace, vzduchotechnika, </w:t>
      </w:r>
      <w:proofErr w:type="gramStart"/>
      <w:r w:rsidR="00220786" w:rsidRPr="00242E73">
        <w:rPr>
          <w:bCs/>
          <w:sz w:val="18"/>
        </w:rPr>
        <w:t>vytápění,</w:t>
      </w:r>
      <w:proofErr w:type="gramEnd"/>
      <w:r w:rsidR="00220786" w:rsidRPr="00242E73">
        <w:rPr>
          <w:bCs/>
          <w:sz w:val="18"/>
        </w:rPr>
        <w:t xml:space="preserve"> atd.</w:t>
      </w:r>
    </w:p>
    <w:p w14:paraId="7744595A" w14:textId="77777777" w:rsidR="000C1AC9" w:rsidRPr="00242E73" w:rsidRDefault="000C1AC9" w:rsidP="000C1AC9">
      <w:pPr>
        <w:pStyle w:val="VJTCalibri11norzarvlevo"/>
        <w:ind w:firstLine="0"/>
        <w:rPr>
          <w:bCs/>
          <w:sz w:val="18"/>
        </w:rPr>
      </w:pPr>
    </w:p>
    <w:p w14:paraId="7744595B" w14:textId="77777777" w:rsidR="005A5AB9" w:rsidRPr="00242E73" w:rsidRDefault="005A5AB9" w:rsidP="000C1AC9">
      <w:pPr>
        <w:pStyle w:val="VJTCalibri11norzarvlevo"/>
        <w:ind w:left="709" w:firstLine="0"/>
        <w:rPr>
          <w:b/>
          <w:sz w:val="18"/>
          <w:u w:val="single"/>
        </w:rPr>
      </w:pPr>
      <w:r w:rsidRPr="00242E73">
        <w:rPr>
          <w:b/>
          <w:sz w:val="18"/>
          <w:u w:val="single"/>
        </w:rPr>
        <w:t>Vnitřní silnoproud</w:t>
      </w:r>
    </w:p>
    <w:p w14:paraId="7744595C" w14:textId="77777777" w:rsidR="009C4B26" w:rsidRPr="00242E73" w:rsidRDefault="005A5AB9" w:rsidP="000C1AC9">
      <w:pPr>
        <w:tabs>
          <w:tab w:val="clear" w:pos="2268"/>
        </w:tabs>
        <w:autoSpaceDE w:val="0"/>
        <w:autoSpaceDN w:val="0"/>
        <w:adjustRightInd w:val="0"/>
        <w:ind w:left="709"/>
        <w:rPr>
          <w:rFonts w:ascii="Calibri" w:eastAsia="Calibri" w:hAnsi="Calibri" w:cs="Calibri"/>
          <w:b/>
          <w:bCs/>
          <w:sz w:val="18"/>
          <w:szCs w:val="22"/>
        </w:rPr>
      </w:pPr>
      <w:r w:rsidRPr="00242E73">
        <w:rPr>
          <w:rFonts w:ascii="Calibri" w:eastAsia="Calibri" w:hAnsi="Calibri" w:cs="Calibri"/>
          <w:b/>
          <w:bCs/>
          <w:sz w:val="18"/>
          <w:szCs w:val="22"/>
        </w:rPr>
        <w:t xml:space="preserve">Popis technického </w:t>
      </w:r>
      <w:proofErr w:type="gramStart"/>
      <w:r w:rsidRPr="00242E73">
        <w:rPr>
          <w:rFonts w:ascii="Calibri" w:eastAsia="Calibri" w:hAnsi="Calibri" w:cs="Calibri"/>
          <w:b/>
          <w:bCs/>
          <w:sz w:val="18"/>
          <w:szCs w:val="22"/>
        </w:rPr>
        <w:t>řešení - Zaříz</w:t>
      </w:r>
      <w:r w:rsidR="009C4B26" w:rsidRPr="00242E73">
        <w:rPr>
          <w:rFonts w:ascii="Calibri" w:eastAsia="Calibri" w:hAnsi="Calibri" w:cs="Calibri"/>
          <w:b/>
          <w:bCs/>
          <w:sz w:val="18"/>
          <w:szCs w:val="22"/>
        </w:rPr>
        <w:t>ení</w:t>
      </w:r>
      <w:proofErr w:type="gramEnd"/>
      <w:r w:rsidR="009C4B26" w:rsidRPr="00242E73">
        <w:rPr>
          <w:rFonts w:ascii="Calibri" w:eastAsia="Calibri" w:hAnsi="Calibri" w:cs="Calibri"/>
          <w:b/>
          <w:bCs/>
          <w:sz w:val="18"/>
          <w:szCs w:val="22"/>
        </w:rPr>
        <w:t xml:space="preserve"> silnoproudé elektrotechniky</w:t>
      </w:r>
    </w:p>
    <w:p w14:paraId="7744595D" w14:textId="77777777" w:rsidR="000C1AC9" w:rsidRPr="00242E73" w:rsidRDefault="000C1AC9" w:rsidP="000C1AC9">
      <w:pPr>
        <w:pStyle w:val="Nadpis20"/>
        <w:keepLines/>
        <w:numPr>
          <w:ilvl w:val="1"/>
          <w:numId w:val="0"/>
        </w:numPr>
        <w:spacing w:before="0" w:after="0"/>
        <w:ind w:left="709"/>
        <w:jc w:val="both"/>
        <w:rPr>
          <w:rFonts w:ascii="Calibri" w:hAnsi="Calibri"/>
          <w:sz w:val="18"/>
          <w:szCs w:val="22"/>
        </w:rPr>
      </w:pPr>
      <w:bookmarkStart w:id="371" w:name="_Toc505173228"/>
    </w:p>
    <w:p w14:paraId="7744595E" w14:textId="77777777" w:rsidR="009C4B26" w:rsidRPr="00846FE7" w:rsidRDefault="009C4B26" w:rsidP="008D418B">
      <w:pPr>
        <w:pStyle w:val="Nadpis20"/>
        <w:keepLines/>
        <w:numPr>
          <w:ilvl w:val="1"/>
          <w:numId w:val="0"/>
        </w:numPr>
        <w:spacing w:before="0" w:after="0"/>
        <w:ind w:left="709"/>
        <w:jc w:val="both"/>
        <w:rPr>
          <w:rFonts w:ascii="Calibri" w:hAnsi="Calibri" w:cs="Calibri"/>
          <w:sz w:val="18"/>
          <w:szCs w:val="18"/>
        </w:rPr>
      </w:pPr>
      <w:r w:rsidRPr="00846FE7">
        <w:rPr>
          <w:rFonts w:ascii="Calibri" w:hAnsi="Calibri" w:cs="Calibri"/>
          <w:sz w:val="18"/>
          <w:szCs w:val="18"/>
        </w:rPr>
        <w:t>Technické řešení napájecích obvodů</w:t>
      </w:r>
      <w:bookmarkEnd w:id="371"/>
    </w:p>
    <w:p w14:paraId="7744595F"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b/>
          <w:color w:val="000000"/>
          <w:sz w:val="18"/>
          <w:szCs w:val="18"/>
        </w:rPr>
      </w:pPr>
      <w:r w:rsidRPr="00846FE7">
        <w:rPr>
          <w:rFonts w:ascii="Calibri" w:eastAsia="Calibri" w:hAnsi="Calibri" w:cs="Calibri"/>
          <w:b/>
          <w:color w:val="000000"/>
          <w:sz w:val="18"/>
          <w:szCs w:val="18"/>
        </w:rPr>
        <w:t xml:space="preserve">Rozvaděč </w:t>
      </w:r>
      <w:proofErr w:type="spellStart"/>
      <w:r w:rsidRPr="00846FE7">
        <w:rPr>
          <w:rFonts w:ascii="Calibri" w:eastAsia="Calibri" w:hAnsi="Calibri" w:cs="Calibri"/>
          <w:b/>
          <w:color w:val="000000"/>
          <w:sz w:val="18"/>
          <w:szCs w:val="18"/>
        </w:rPr>
        <w:t>ozn</w:t>
      </w:r>
      <w:proofErr w:type="spellEnd"/>
      <w:r w:rsidRPr="00846FE7">
        <w:rPr>
          <w:rFonts w:ascii="Calibri" w:eastAsia="Calibri" w:hAnsi="Calibri" w:cs="Calibri"/>
          <w:b/>
          <w:color w:val="000000"/>
          <w:sz w:val="18"/>
          <w:szCs w:val="18"/>
        </w:rPr>
        <w:t xml:space="preserve">. 1R2.1 </w:t>
      </w:r>
    </w:p>
    <w:p w14:paraId="77445960" w14:textId="77777777" w:rsidR="000C1AC9"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 xml:space="preserve">Je stávající zapuštěný oceloplechový rozvaděč, krytí IP41/30, který je vybaven hl. 3f vypínačem. Rozvaděč je umístěn na chodbě 2.NP. Na stávající pojistkový odpínač (poj. 3x50A </w:t>
      </w:r>
      <w:proofErr w:type="spellStart"/>
      <w:r w:rsidRPr="00846FE7">
        <w:rPr>
          <w:rFonts w:ascii="Calibri" w:eastAsia="Calibri" w:hAnsi="Calibri" w:cs="Calibri"/>
          <w:color w:val="000000"/>
          <w:sz w:val="18"/>
          <w:szCs w:val="18"/>
        </w:rPr>
        <w:t>gG</w:t>
      </w:r>
      <w:proofErr w:type="spellEnd"/>
      <w:r w:rsidRPr="00846FE7">
        <w:rPr>
          <w:rFonts w:ascii="Calibri" w:eastAsia="Calibri" w:hAnsi="Calibri" w:cs="Calibri"/>
          <w:color w:val="000000"/>
          <w:sz w:val="18"/>
          <w:szCs w:val="18"/>
        </w:rPr>
        <w:t>) bude napojen napájecí kabel pro rozvaděč RA ve vestavbě atria. Rozvaděč je proveden v soustavě TN-S dle ČSN 33 2000-4-41 ed.2.</w:t>
      </w:r>
    </w:p>
    <w:p w14:paraId="77445961"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62"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b/>
          <w:color w:val="000000"/>
          <w:sz w:val="18"/>
          <w:szCs w:val="18"/>
        </w:rPr>
      </w:pPr>
      <w:r w:rsidRPr="00846FE7">
        <w:rPr>
          <w:rFonts w:ascii="Calibri" w:eastAsia="Calibri" w:hAnsi="Calibri" w:cs="Calibri"/>
          <w:b/>
          <w:color w:val="000000"/>
          <w:sz w:val="18"/>
          <w:szCs w:val="18"/>
        </w:rPr>
        <w:t xml:space="preserve">Rozvaděč </w:t>
      </w:r>
      <w:proofErr w:type="spellStart"/>
      <w:r w:rsidRPr="00846FE7">
        <w:rPr>
          <w:rFonts w:ascii="Calibri" w:eastAsia="Calibri" w:hAnsi="Calibri" w:cs="Calibri"/>
          <w:b/>
          <w:color w:val="000000"/>
          <w:sz w:val="18"/>
          <w:szCs w:val="18"/>
        </w:rPr>
        <w:t>ozn</w:t>
      </w:r>
      <w:proofErr w:type="spellEnd"/>
      <w:r w:rsidRPr="00846FE7">
        <w:rPr>
          <w:rFonts w:ascii="Calibri" w:eastAsia="Calibri" w:hAnsi="Calibri" w:cs="Calibri"/>
          <w:b/>
          <w:color w:val="000000"/>
          <w:sz w:val="18"/>
          <w:szCs w:val="18"/>
        </w:rPr>
        <w:t xml:space="preserve">. RA </w:t>
      </w:r>
    </w:p>
    <w:p w14:paraId="77445963"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 xml:space="preserve">Je nový zapuštěný oceloplechový rozvaděč, krytí IP40/30, který je vybaven hl. 3f vypínačem </w:t>
      </w:r>
      <w:proofErr w:type="gramStart"/>
      <w:r w:rsidRPr="00846FE7">
        <w:rPr>
          <w:rFonts w:ascii="Calibri" w:eastAsia="Calibri" w:hAnsi="Calibri" w:cs="Calibri"/>
          <w:color w:val="000000"/>
          <w:sz w:val="18"/>
          <w:szCs w:val="18"/>
        </w:rPr>
        <w:t>63A</w:t>
      </w:r>
      <w:proofErr w:type="gramEnd"/>
      <w:r w:rsidRPr="00846FE7">
        <w:rPr>
          <w:rFonts w:ascii="Calibri" w:eastAsia="Calibri" w:hAnsi="Calibri" w:cs="Calibri"/>
          <w:color w:val="000000"/>
          <w:sz w:val="18"/>
          <w:szCs w:val="18"/>
        </w:rPr>
        <w:t>. Rozvaděč je umístěn v prostoru atria 2.NP. Do rozvaděče budou napojeny veškeré nové okruhy vestavby atria. Rozvaděč je proveden v soustavě TN-S dle ČSN 33 2000-4-41 ed.2.</w:t>
      </w:r>
    </w:p>
    <w:p w14:paraId="77445964"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65"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b/>
          <w:color w:val="000000"/>
          <w:sz w:val="18"/>
          <w:szCs w:val="18"/>
        </w:rPr>
      </w:pPr>
      <w:r w:rsidRPr="00846FE7">
        <w:rPr>
          <w:rFonts w:ascii="Calibri" w:eastAsia="Calibri" w:hAnsi="Calibri" w:cs="Calibri"/>
          <w:b/>
          <w:color w:val="000000"/>
          <w:sz w:val="18"/>
          <w:szCs w:val="18"/>
        </w:rPr>
        <w:t xml:space="preserve">Osvětlení a zásuvková instalace </w:t>
      </w:r>
    </w:p>
    <w:p w14:paraId="77445966" w14:textId="77777777" w:rsidR="00006FDC" w:rsidRPr="00846FE7" w:rsidRDefault="00006FDC" w:rsidP="008D418B">
      <w:pPr>
        <w:tabs>
          <w:tab w:val="clear" w:pos="2268"/>
        </w:tabs>
        <w:ind w:left="709"/>
        <w:rPr>
          <w:rFonts w:ascii="Calibri" w:hAnsi="Calibri" w:cs="Calibri"/>
          <w:sz w:val="18"/>
          <w:szCs w:val="18"/>
        </w:rPr>
      </w:pPr>
      <w:r w:rsidRPr="00846FE7">
        <w:rPr>
          <w:rFonts w:ascii="Calibri" w:eastAsia="Calibri" w:hAnsi="Calibri" w:cs="Calibri"/>
          <w:color w:val="000000"/>
          <w:sz w:val="18"/>
          <w:szCs w:val="18"/>
        </w:rPr>
        <w:t xml:space="preserve">Rozvody ke svítidlům a jejich ovládání jsou provedeny kabely CYKY-J 3(5) x 1,5 pod omítkou a v dutinách sádrokartonových příček a stropů. V podhledech jsou kabely vedeny na upevňovacích systémech např. fy OBO </w:t>
      </w:r>
      <w:proofErr w:type="spellStart"/>
      <w:r w:rsidRPr="00846FE7">
        <w:rPr>
          <w:rFonts w:ascii="Calibri" w:eastAsia="Calibri" w:hAnsi="Calibri" w:cs="Calibri"/>
          <w:color w:val="000000"/>
          <w:sz w:val="18"/>
          <w:szCs w:val="18"/>
        </w:rPr>
        <w:t>Bettermann</w:t>
      </w:r>
      <w:proofErr w:type="spellEnd"/>
      <w:r w:rsidRPr="00846FE7">
        <w:rPr>
          <w:rFonts w:ascii="Calibri" w:eastAsia="Calibri" w:hAnsi="Calibri" w:cs="Calibri"/>
          <w:color w:val="000000"/>
          <w:sz w:val="18"/>
          <w:szCs w:val="18"/>
        </w:rPr>
        <w:t xml:space="preserve"> (ocelové příchytky </w:t>
      </w:r>
      <w:proofErr w:type="spellStart"/>
      <w:r w:rsidRPr="00846FE7">
        <w:rPr>
          <w:rFonts w:ascii="Calibri" w:eastAsia="Calibri" w:hAnsi="Calibri" w:cs="Calibri"/>
          <w:color w:val="000000"/>
          <w:sz w:val="18"/>
          <w:szCs w:val="18"/>
        </w:rPr>
        <w:t>ozn</w:t>
      </w:r>
      <w:proofErr w:type="spellEnd"/>
      <w:r w:rsidRPr="00846FE7">
        <w:rPr>
          <w:rFonts w:ascii="Calibri" w:eastAsia="Calibri" w:hAnsi="Calibri" w:cs="Calibri"/>
          <w:color w:val="000000"/>
          <w:sz w:val="18"/>
          <w:szCs w:val="18"/>
        </w:rPr>
        <w:t xml:space="preserve">. GRIP). Osvětlení je řešeno LED svítidly. V projektové dokumentaci jsou použita svítidla fy THORN (viz. Výpočet osvětlení). Osvětlovací soustava je napájená z jednofázových okruhů, ovládání svítidel se provede běžnými spínači fy ABB, typ TANGO. Výška umístění spínačů nad podlahou je 1,2m. Návrh splňuje podmínky stanovené normou ČSN EN 12464-1, viz. výpočet umělého osvětlení. Zásuvkový rozvod </w:t>
      </w:r>
      <w:r w:rsidRPr="00846FE7">
        <w:rPr>
          <w:rFonts w:ascii="Calibri" w:hAnsi="Calibri" w:cs="Calibri"/>
          <w:sz w:val="18"/>
          <w:szCs w:val="18"/>
        </w:rPr>
        <w:t xml:space="preserve">je instalován pro všeobecné použití a PC, kryty zásuvek jsou barvy bílé. Zásuvky jsou většinou napojeny smyčkováním. Rozvody k zásuvkám </w:t>
      </w:r>
      <w:proofErr w:type="gramStart"/>
      <w:r w:rsidRPr="00846FE7">
        <w:rPr>
          <w:rFonts w:ascii="Calibri" w:hAnsi="Calibri" w:cs="Calibri"/>
          <w:sz w:val="18"/>
          <w:szCs w:val="18"/>
        </w:rPr>
        <w:t>230V</w:t>
      </w:r>
      <w:proofErr w:type="gramEnd"/>
      <w:r w:rsidRPr="00846FE7">
        <w:rPr>
          <w:rFonts w:ascii="Calibri" w:hAnsi="Calibri" w:cs="Calibri"/>
          <w:sz w:val="18"/>
          <w:szCs w:val="18"/>
        </w:rPr>
        <w:t xml:space="preserve"> jsou provedeny kabely CYKY-J 3x2,5 pod omítkou a v dutinách sádrokartonových příček a stropů. V podhledech jsou kabely vedeny na upevňovacích systémech např. fy OBO </w:t>
      </w:r>
      <w:proofErr w:type="spellStart"/>
      <w:r w:rsidRPr="00846FE7">
        <w:rPr>
          <w:rFonts w:ascii="Calibri" w:hAnsi="Calibri" w:cs="Calibri"/>
          <w:sz w:val="18"/>
          <w:szCs w:val="18"/>
        </w:rPr>
        <w:t>Bettermann</w:t>
      </w:r>
      <w:proofErr w:type="spellEnd"/>
      <w:r w:rsidRPr="00846FE7">
        <w:rPr>
          <w:rFonts w:ascii="Calibri" w:hAnsi="Calibri" w:cs="Calibri"/>
          <w:sz w:val="18"/>
          <w:szCs w:val="18"/>
        </w:rPr>
        <w:t xml:space="preserve"> (ocelové příchytky </w:t>
      </w:r>
      <w:proofErr w:type="spellStart"/>
      <w:r w:rsidRPr="00846FE7">
        <w:rPr>
          <w:rFonts w:ascii="Calibri" w:hAnsi="Calibri" w:cs="Calibri"/>
          <w:sz w:val="18"/>
          <w:szCs w:val="18"/>
        </w:rPr>
        <w:t>ozn</w:t>
      </w:r>
      <w:proofErr w:type="spellEnd"/>
      <w:r w:rsidRPr="00846FE7">
        <w:rPr>
          <w:rFonts w:ascii="Calibri" w:hAnsi="Calibri" w:cs="Calibri"/>
          <w:sz w:val="18"/>
          <w:szCs w:val="18"/>
        </w:rPr>
        <w:t xml:space="preserve">. GRIP, popřípadě na drátěných kabelových kanálech). Výška umístění zásuvek nad podlahou dle výkresu a požadavku dodavatele interiéru. Budou použity běžné zásuvky fy ABB, typ TANGO a </w:t>
      </w:r>
      <w:proofErr w:type="spellStart"/>
      <w:r w:rsidRPr="00846FE7">
        <w:rPr>
          <w:rFonts w:ascii="Calibri" w:hAnsi="Calibri" w:cs="Calibri"/>
          <w:sz w:val="18"/>
          <w:szCs w:val="18"/>
        </w:rPr>
        <w:t>Future</w:t>
      </w:r>
      <w:proofErr w:type="spellEnd"/>
      <w:r w:rsidRPr="00846FE7">
        <w:rPr>
          <w:rFonts w:ascii="Calibri" w:hAnsi="Calibri" w:cs="Calibri"/>
          <w:sz w:val="18"/>
          <w:szCs w:val="18"/>
        </w:rPr>
        <w:t xml:space="preserve"> </w:t>
      </w:r>
      <w:proofErr w:type="spellStart"/>
      <w:r w:rsidRPr="00846FE7">
        <w:rPr>
          <w:rFonts w:ascii="Calibri" w:hAnsi="Calibri" w:cs="Calibri"/>
          <w:sz w:val="18"/>
          <w:szCs w:val="18"/>
        </w:rPr>
        <w:t>Linear</w:t>
      </w:r>
      <w:proofErr w:type="spellEnd"/>
      <w:r w:rsidRPr="00846FE7">
        <w:rPr>
          <w:rFonts w:ascii="Calibri" w:hAnsi="Calibri" w:cs="Calibri"/>
          <w:sz w:val="18"/>
          <w:szCs w:val="18"/>
        </w:rPr>
        <w:t xml:space="preserve">. Elektrická instalace je chráněna proti přepětí použitím třístupňové ochrany. První stupeň zajišťuje svodič bleskových proudů typ T1 (umístěn v RH a </w:t>
      </w:r>
      <w:r w:rsidRPr="00846FE7">
        <w:rPr>
          <w:rFonts w:ascii="Calibri" w:hAnsi="Calibri" w:cs="Calibri"/>
          <w:sz w:val="18"/>
          <w:szCs w:val="18"/>
        </w:rPr>
        <w:lastRenderedPageBreak/>
        <w:t xml:space="preserve">není předmětem PD), druhý stupeň zajišťují svodiče přepětí typ T2, které jsou umístěny v podružných rozvaděčích 1R2.1 a RA. Třetí stupeň zajišťuje přepěťová ochrana, která je součástí zásuvky </w:t>
      </w:r>
      <w:proofErr w:type="gramStart"/>
      <w:r w:rsidRPr="00846FE7">
        <w:rPr>
          <w:rFonts w:ascii="Calibri" w:hAnsi="Calibri" w:cs="Calibri"/>
          <w:sz w:val="18"/>
          <w:szCs w:val="18"/>
        </w:rPr>
        <w:t>230V</w:t>
      </w:r>
      <w:proofErr w:type="gramEnd"/>
      <w:r w:rsidRPr="00846FE7">
        <w:rPr>
          <w:rFonts w:ascii="Calibri" w:hAnsi="Calibri" w:cs="Calibri"/>
          <w:sz w:val="18"/>
          <w:szCs w:val="18"/>
        </w:rPr>
        <w:t xml:space="preserve"> pro počítačový rozvod.</w:t>
      </w:r>
    </w:p>
    <w:p w14:paraId="77445967" w14:textId="77777777" w:rsidR="00006FDC" w:rsidRPr="00846FE7" w:rsidRDefault="00006FDC" w:rsidP="008D418B">
      <w:pPr>
        <w:tabs>
          <w:tab w:val="clear" w:pos="2268"/>
        </w:tabs>
        <w:ind w:left="709"/>
        <w:rPr>
          <w:rFonts w:ascii="Calibri" w:hAnsi="Calibri" w:cs="Calibri"/>
          <w:sz w:val="18"/>
          <w:szCs w:val="18"/>
        </w:rPr>
      </w:pPr>
    </w:p>
    <w:p w14:paraId="77445968"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b/>
          <w:bCs/>
          <w:color w:val="000000"/>
          <w:sz w:val="18"/>
          <w:szCs w:val="18"/>
        </w:rPr>
        <w:t xml:space="preserve">Pozn.: Vypínače a zásuvky instalovat do vícenásobných rámečků. </w:t>
      </w:r>
    </w:p>
    <w:p w14:paraId="77445969"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Projekt osvětlení bude v souladu s </w:t>
      </w:r>
      <w:proofErr w:type="gramStart"/>
      <w:r w:rsidRPr="00846FE7">
        <w:rPr>
          <w:rFonts w:ascii="Calibri" w:eastAsia="Calibri" w:hAnsi="Calibri" w:cs="Calibri"/>
          <w:color w:val="000000"/>
          <w:sz w:val="18"/>
          <w:szCs w:val="18"/>
        </w:rPr>
        <w:t>normami :</w:t>
      </w:r>
      <w:proofErr w:type="gramEnd"/>
      <w:r w:rsidRPr="00846FE7">
        <w:rPr>
          <w:rFonts w:ascii="Calibri" w:eastAsia="Calibri" w:hAnsi="Calibri" w:cs="Calibri"/>
          <w:color w:val="000000"/>
          <w:sz w:val="18"/>
          <w:szCs w:val="18"/>
        </w:rPr>
        <w:t xml:space="preserve"> </w:t>
      </w:r>
    </w:p>
    <w:p w14:paraId="7744596A"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ČSN EN 12464-1 Světlo a </w:t>
      </w:r>
      <w:proofErr w:type="gramStart"/>
      <w:r w:rsidRPr="00846FE7">
        <w:rPr>
          <w:rFonts w:ascii="Calibri" w:eastAsia="Calibri" w:hAnsi="Calibri" w:cs="Calibri"/>
          <w:color w:val="000000"/>
          <w:sz w:val="18"/>
          <w:szCs w:val="18"/>
        </w:rPr>
        <w:t>osvětlení - Osvětlení</w:t>
      </w:r>
      <w:proofErr w:type="gramEnd"/>
      <w:r w:rsidRPr="00846FE7">
        <w:rPr>
          <w:rFonts w:ascii="Calibri" w:eastAsia="Calibri" w:hAnsi="Calibri" w:cs="Calibri"/>
          <w:color w:val="000000"/>
          <w:sz w:val="18"/>
          <w:szCs w:val="18"/>
        </w:rPr>
        <w:t xml:space="preserve"> pracovních prostorů - Část 1: Vnitřní pracovní prostory z 3/2012. </w:t>
      </w:r>
    </w:p>
    <w:p w14:paraId="7744596B"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ČSN EN 12464-2 Světlo a </w:t>
      </w:r>
      <w:proofErr w:type="gramStart"/>
      <w:r w:rsidRPr="00846FE7">
        <w:rPr>
          <w:rFonts w:ascii="Calibri" w:eastAsia="Calibri" w:hAnsi="Calibri" w:cs="Calibri"/>
          <w:color w:val="000000"/>
          <w:sz w:val="18"/>
          <w:szCs w:val="18"/>
        </w:rPr>
        <w:t>osvětlení - Osvětlení</w:t>
      </w:r>
      <w:proofErr w:type="gramEnd"/>
      <w:r w:rsidRPr="00846FE7">
        <w:rPr>
          <w:rFonts w:ascii="Calibri" w:eastAsia="Calibri" w:hAnsi="Calibri" w:cs="Calibri"/>
          <w:color w:val="000000"/>
          <w:sz w:val="18"/>
          <w:szCs w:val="18"/>
        </w:rPr>
        <w:t xml:space="preserve"> pracovních prostorů - Část 2: Venkovní pracovní prostory z 12/2014. </w:t>
      </w:r>
    </w:p>
    <w:p w14:paraId="7744596C"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Pro místnosti s počítačem je osvětlení navrženo tak, aby minimalizovalo vznik oslnění v souladu se souvisejícími platnými národními normami, tj. musí být splněny limity UGR (index oslnění osvětlovací soustavy vnitřního prostoru). </w:t>
      </w:r>
    </w:p>
    <w:p w14:paraId="7744596D"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Rovnoměrnost osvětlení pro jakékoli pracovní místo je rovno nebo větší než 0,7 a jednotnost okolí by měla být minimálně 0.5 </w:t>
      </w:r>
    </w:p>
    <w:p w14:paraId="7744596E"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V souladu s požadavkem § 45 nařízení vlády č. 361/2007 Sb., kterým se stanoví podmínky ochrany zdraví při práci, je na pracovišti, kde je vykonávána trvalá práce, požadována minimální intenzita osvětlení 200 </w:t>
      </w:r>
      <w:proofErr w:type="spellStart"/>
      <w:r w:rsidRPr="00846FE7">
        <w:rPr>
          <w:rFonts w:ascii="Calibri" w:eastAsia="Calibri" w:hAnsi="Calibri" w:cs="Calibri"/>
          <w:color w:val="000000"/>
          <w:sz w:val="18"/>
          <w:szCs w:val="18"/>
        </w:rPr>
        <w:t>lx</w:t>
      </w:r>
      <w:proofErr w:type="spellEnd"/>
      <w:r w:rsidRPr="00846FE7">
        <w:rPr>
          <w:rFonts w:ascii="Calibri" w:eastAsia="Calibri" w:hAnsi="Calibri" w:cs="Calibri"/>
          <w:color w:val="000000"/>
          <w:sz w:val="18"/>
          <w:szCs w:val="18"/>
        </w:rPr>
        <w:t xml:space="preserve">. </w:t>
      </w:r>
    </w:p>
    <w:p w14:paraId="7744596F"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S ohledem na požadavek § 45, odst. (7) nařízení vlády č. 361/2007 Sb., kterým se stanoví podmínky ochrany zdraví při práci, byla v místnostech, kde je vykonávána trvalá práce, a přitom se předpokládá nedostatečná úroveň denního a sdruženého osvětlení, navýšena udržovaná osvětlenost o 1 stupeň řady osvětlenosti. </w:t>
      </w:r>
    </w:p>
    <w:p w14:paraId="77445970"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Osvětlovací soustava byla navržena na základě světelně technického výpočtu tak, aby splňovala minimální parametry definované v ČSN EN 12464-1. Výpočet osvětlení je přiložen v samostatném dokumentu.</w:t>
      </w:r>
    </w:p>
    <w:p w14:paraId="77445971"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72"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hAnsi="Calibri" w:cs="Calibri"/>
          <w:sz w:val="18"/>
          <w:szCs w:val="18"/>
        </w:rPr>
        <w:t>Kabelové trasy</w:t>
      </w:r>
    </w:p>
    <w:p w14:paraId="77445973" w14:textId="77777777" w:rsidR="00006FDC" w:rsidRPr="00846FE7" w:rsidRDefault="00006FDC" w:rsidP="008D418B">
      <w:pPr>
        <w:tabs>
          <w:tab w:val="clear" w:pos="2268"/>
        </w:tabs>
        <w:ind w:left="709"/>
        <w:rPr>
          <w:rFonts w:ascii="Calibri" w:hAnsi="Calibri" w:cs="Calibri"/>
          <w:sz w:val="18"/>
          <w:szCs w:val="18"/>
        </w:rPr>
      </w:pPr>
      <w:r w:rsidRPr="00846FE7">
        <w:rPr>
          <w:rFonts w:ascii="Calibri" w:hAnsi="Calibri" w:cs="Calibri"/>
          <w:sz w:val="18"/>
          <w:szCs w:val="18"/>
        </w:rPr>
        <w:t xml:space="preserve">Průřezy všech vodičů budou dimenzovány dle ČSN 33 2000-5-52 </w:t>
      </w:r>
      <w:proofErr w:type="spellStart"/>
      <w:r w:rsidRPr="00846FE7">
        <w:rPr>
          <w:rFonts w:ascii="Calibri" w:hAnsi="Calibri" w:cs="Calibri"/>
          <w:sz w:val="18"/>
          <w:szCs w:val="18"/>
        </w:rPr>
        <w:t>ed</w:t>
      </w:r>
      <w:proofErr w:type="spellEnd"/>
      <w:r w:rsidRPr="00846FE7">
        <w:rPr>
          <w:rFonts w:ascii="Calibri" w:hAnsi="Calibri" w:cs="Calibri"/>
          <w:sz w:val="18"/>
          <w:szCs w:val="18"/>
        </w:rPr>
        <w:t xml:space="preserve">. 2 s ohledem na předřazené jištění, úbytek napětí a impedanci vypínací smyčky. Při dimenzování je nutno přihlédnout k nadměrnými délkám vedení s ohledem na úbytek napětí a impedanci smyčky! Veškeré silové kabelové trasy pod omítkou budou ukládány do instalačních zón dle ČSN 33 2130 ed.3. Při souběhu sdělovacích a silových vedení bude dodržen odstup min. </w:t>
      </w:r>
      <w:proofErr w:type="gramStart"/>
      <w:r w:rsidRPr="00846FE7">
        <w:rPr>
          <w:rFonts w:ascii="Calibri" w:hAnsi="Calibri" w:cs="Calibri"/>
          <w:sz w:val="18"/>
          <w:szCs w:val="18"/>
        </w:rPr>
        <w:t>20cm</w:t>
      </w:r>
      <w:proofErr w:type="gramEnd"/>
      <w:r w:rsidRPr="00846FE7">
        <w:rPr>
          <w:rFonts w:ascii="Calibri" w:hAnsi="Calibri" w:cs="Calibri"/>
          <w:sz w:val="18"/>
          <w:szCs w:val="18"/>
        </w:rPr>
        <w:t xml:space="preserve">, popřípadě budou slaboproudé kabely uloženy do stínicího kanálu, který bude řádně uzemněn. Při pokládce kabelů bude dodržována ČSN EN 50565-1 a ČSN 34 7402, při používání odbočných krabic budou dodržovány požadavky řady norem ČSN EN 60670, uložení kabelových rozvodů bude v souladu ČSN 33 2000-5-52 </w:t>
      </w:r>
      <w:proofErr w:type="spellStart"/>
      <w:r w:rsidRPr="00846FE7">
        <w:rPr>
          <w:rFonts w:ascii="Calibri" w:hAnsi="Calibri" w:cs="Calibri"/>
          <w:sz w:val="18"/>
          <w:szCs w:val="18"/>
        </w:rPr>
        <w:t>ed</w:t>
      </w:r>
      <w:proofErr w:type="spellEnd"/>
      <w:r w:rsidRPr="00846FE7">
        <w:rPr>
          <w:rFonts w:ascii="Calibri" w:hAnsi="Calibri" w:cs="Calibri"/>
          <w:sz w:val="18"/>
          <w:szCs w:val="18"/>
        </w:rPr>
        <w:t xml:space="preserve">. 2, ČSN 33 2130 </w:t>
      </w:r>
      <w:proofErr w:type="spellStart"/>
      <w:r w:rsidRPr="00846FE7">
        <w:rPr>
          <w:rFonts w:ascii="Calibri" w:hAnsi="Calibri" w:cs="Calibri"/>
          <w:sz w:val="18"/>
          <w:szCs w:val="18"/>
        </w:rPr>
        <w:t>ed</w:t>
      </w:r>
      <w:proofErr w:type="spellEnd"/>
      <w:r w:rsidRPr="00846FE7">
        <w:rPr>
          <w:rFonts w:ascii="Calibri" w:hAnsi="Calibri" w:cs="Calibri"/>
          <w:sz w:val="18"/>
          <w:szCs w:val="18"/>
        </w:rPr>
        <w:t xml:space="preserve">. 3, ČSN EN 50174-1 </w:t>
      </w:r>
      <w:proofErr w:type="spellStart"/>
      <w:r w:rsidRPr="00846FE7">
        <w:rPr>
          <w:rFonts w:ascii="Calibri" w:hAnsi="Calibri" w:cs="Calibri"/>
          <w:sz w:val="18"/>
          <w:szCs w:val="18"/>
        </w:rPr>
        <w:t>ed</w:t>
      </w:r>
      <w:proofErr w:type="spellEnd"/>
      <w:r w:rsidRPr="00846FE7">
        <w:rPr>
          <w:rFonts w:ascii="Calibri" w:hAnsi="Calibri" w:cs="Calibri"/>
          <w:sz w:val="18"/>
          <w:szCs w:val="18"/>
        </w:rPr>
        <w:t xml:space="preserve">. 2 a ČSN EN 50174-2 </w:t>
      </w:r>
      <w:proofErr w:type="spellStart"/>
      <w:r w:rsidRPr="00846FE7">
        <w:rPr>
          <w:rFonts w:ascii="Calibri" w:hAnsi="Calibri" w:cs="Calibri"/>
          <w:sz w:val="18"/>
          <w:szCs w:val="18"/>
        </w:rPr>
        <w:t>ed</w:t>
      </w:r>
      <w:proofErr w:type="spellEnd"/>
      <w:r w:rsidRPr="00846FE7">
        <w:rPr>
          <w:rFonts w:ascii="Calibri" w:hAnsi="Calibri" w:cs="Calibri"/>
          <w:sz w:val="18"/>
          <w:szCs w:val="18"/>
        </w:rPr>
        <w:t>. 2.</w:t>
      </w:r>
    </w:p>
    <w:p w14:paraId="77445974" w14:textId="77777777" w:rsidR="00006FDC" w:rsidRPr="00846FE7" w:rsidRDefault="00006FDC" w:rsidP="008D418B">
      <w:pPr>
        <w:tabs>
          <w:tab w:val="clear" w:pos="2268"/>
        </w:tabs>
        <w:ind w:left="709"/>
        <w:rPr>
          <w:rFonts w:ascii="Calibri" w:hAnsi="Calibri" w:cs="Calibri"/>
          <w:sz w:val="18"/>
          <w:szCs w:val="18"/>
        </w:rPr>
      </w:pPr>
    </w:p>
    <w:p w14:paraId="77445975"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Vzduchotechnika a klimatizace </w:t>
      </w:r>
      <w:proofErr w:type="gramStart"/>
      <w:r w:rsidRPr="00846FE7">
        <w:rPr>
          <w:rFonts w:ascii="Calibri" w:eastAsia="Calibri" w:hAnsi="Calibri" w:cs="Calibri"/>
          <w:color w:val="000000"/>
          <w:sz w:val="18"/>
          <w:szCs w:val="18"/>
        </w:rPr>
        <w:t>( VZT</w:t>
      </w:r>
      <w:proofErr w:type="gramEnd"/>
      <w:r w:rsidRPr="00846FE7">
        <w:rPr>
          <w:rFonts w:ascii="Calibri" w:eastAsia="Calibri" w:hAnsi="Calibri" w:cs="Calibri"/>
          <w:color w:val="000000"/>
          <w:sz w:val="18"/>
          <w:szCs w:val="18"/>
        </w:rPr>
        <w:t xml:space="preserve"> ) </w:t>
      </w:r>
    </w:p>
    <w:p w14:paraId="77445976"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požadavku projektanta VZT je provedeno nové napojení vnitřních klimatizačních jednotek pro vytápění a chlazení objektu a to na s napojením na novou venkovní klima jednotku 0,7kW/230V. Dále je pro větrání a ohřev atria navržena VZT jednotka o příkonu ventilátorů 2x 0,75kW + </w:t>
      </w:r>
      <w:proofErr w:type="spellStart"/>
      <w:proofErr w:type="gramStart"/>
      <w:r w:rsidRPr="00846FE7">
        <w:rPr>
          <w:rFonts w:ascii="Calibri" w:eastAsia="Calibri" w:hAnsi="Calibri" w:cs="Calibri"/>
          <w:color w:val="000000"/>
          <w:sz w:val="18"/>
          <w:szCs w:val="18"/>
        </w:rPr>
        <w:t>el.ohřev</w:t>
      </w:r>
      <w:proofErr w:type="spellEnd"/>
      <w:proofErr w:type="gramEnd"/>
      <w:r w:rsidRPr="00846FE7">
        <w:rPr>
          <w:rFonts w:ascii="Calibri" w:eastAsia="Calibri" w:hAnsi="Calibri" w:cs="Calibri"/>
          <w:color w:val="000000"/>
          <w:sz w:val="18"/>
          <w:szCs w:val="18"/>
        </w:rPr>
        <w:t xml:space="preserve"> 8kW. Regulace je dodávkou VZT.</w:t>
      </w:r>
    </w:p>
    <w:p w14:paraId="77445977"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78"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Nouzové osvětlení (NO) </w:t>
      </w:r>
    </w:p>
    <w:p w14:paraId="77445979"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přílohy k nařízení vlády č. 101/2005 Sb., o podrobnějších požadavcích na pracoviště a pracovní prostředí, ve znění pozdějších předpisů, bod 2.3.5 musí být únikové cesty a východy během provozní doby budovy dostatečně osvětleny a vybaveny nouzovým osvětlením vyhovujícím normovým požadavkům. </w:t>
      </w:r>
    </w:p>
    <w:p w14:paraId="7744597A"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vyhlášky č. 23/2008 Sb., o technických podmínkách požární ochrany staveb, ve znění pozdějších předpisů, § 10 odst. 1 musí být nouzovým osvětlením vybavena chráněná úniková cesta a částečně chráněná úniková cesta, pokud nahrazuje chráněnou únikovou cestu. </w:t>
      </w:r>
    </w:p>
    <w:p w14:paraId="7744597B"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ČSN 73 0810, čl. 9.15.1 se nouzové osvětlení požaduje i u nechráněných únikových cest, </w:t>
      </w:r>
    </w:p>
    <w:p w14:paraId="7744597C"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v ostatních případech se nouzové osvětlení doporučuje. </w:t>
      </w:r>
    </w:p>
    <w:p w14:paraId="7744597D"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ČSN 73 0845, čl. 9.11 musí být nouzové osvětlení zřízeno na únikových cestách alespoň v </w:t>
      </w:r>
    </w:p>
    <w:p w14:paraId="7744597E"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prostorách bez denního osvětlení; v ostatních případech se nouzové osvětlení únikových cest </w:t>
      </w:r>
    </w:p>
    <w:p w14:paraId="7744597F"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doporučuje. Při označování únikových cest se postupuje podle 10.19 ČSN 73 0804. </w:t>
      </w:r>
    </w:p>
    <w:p w14:paraId="77445980"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ČSN 73 0804, čl. 10.19 v objektech, kde východ na volné prostranství není přímo viditelný, se musí směr úniku zřetelně označit podle ČSN ISO 3864-1; bezpečnostní značky, </w:t>
      </w:r>
      <w:proofErr w:type="gramStart"/>
      <w:r w:rsidRPr="00846FE7">
        <w:rPr>
          <w:rFonts w:ascii="Calibri" w:eastAsia="Calibri" w:hAnsi="Calibri" w:cs="Calibri"/>
          <w:color w:val="000000"/>
          <w:sz w:val="18"/>
          <w:szCs w:val="18"/>
        </w:rPr>
        <w:t>tabulky,</w:t>
      </w:r>
      <w:proofErr w:type="gramEnd"/>
      <w:r w:rsidRPr="00846FE7">
        <w:rPr>
          <w:rFonts w:ascii="Calibri" w:eastAsia="Calibri" w:hAnsi="Calibri" w:cs="Calibri"/>
          <w:color w:val="000000"/>
          <w:sz w:val="18"/>
          <w:szCs w:val="18"/>
        </w:rPr>
        <w:t xml:space="preserve"> apod. musí být zejména v místech, kde se mění směr úniku ať již horizontálně či vertikálně, nebo zde dochází ke křížení komunikací. </w:t>
      </w:r>
    </w:p>
    <w:p w14:paraId="77445981"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Pokud jsou únikové cesty používány též dopravními vozíky apod., musí se na podlaze vyznačit (např. pruhy typu zebra) plochy únikových cest, na nichž platí zákaz odstavování vozíků, </w:t>
      </w:r>
      <w:proofErr w:type="gramStart"/>
      <w:r w:rsidRPr="00846FE7">
        <w:rPr>
          <w:rFonts w:ascii="Calibri" w:eastAsia="Calibri" w:hAnsi="Calibri" w:cs="Calibri"/>
          <w:color w:val="000000"/>
          <w:sz w:val="18"/>
          <w:szCs w:val="18"/>
        </w:rPr>
        <w:t>materiálů,</w:t>
      </w:r>
      <w:proofErr w:type="gramEnd"/>
      <w:r w:rsidRPr="00846FE7">
        <w:rPr>
          <w:rFonts w:ascii="Calibri" w:eastAsia="Calibri" w:hAnsi="Calibri" w:cs="Calibri"/>
          <w:color w:val="000000"/>
          <w:sz w:val="18"/>
          <w:szCs w:val="18"/>
        </w:rPr>
        <w:t xml:space="preserve"> apod. Dle ČSN EN 1838, čl. 1 a ČSN EN 50172, čl. 1 se nouzové osvětlení vyžaduje na všech pracovištích a prostorech přístupných veřejnosti. </w:t>
      </w:r>
    </w:p>
    <w:p w14:paraId="77445982"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Prostory klasifikované z hlediska vnějších vlivů jako BD3 nebo BD4 s podlahovou plochou větší jak 60 m2 vyžadují dle ČSN EN 50172, čl. 4.4 </w:t>
      </w:r>
      <w:proofErr w:type="spellStart"/>
      <w:r w:rsidRPr="00846FE7">
        <w:rPr>
          <w:rFonts w:ascii="Calibri" w:eastAsia="Calibri" w:hAnsi="Calibri" w:cs="Calibri"/>
          <w:color w:val="000000"/>
          <w:sz w:val="18"/>
          <w:szCs w:val="18"/>
        </w:rPr>
        <w:t>protipanické</w:t>
      </w:r>
      <w:proofErr w:type="spellEnd"/>
      <w:r w:rsidRPr="00846FE7">
        <w:rPr>
          <w:rFonts w:ascii="Calibri" w:eastAsia="Calibri" w:hAnsi="Calibri" w:cs="Calibri"/>
          <w:color w:val="000000"/>
          <w:sz w:val="18"/>
          <w:szCs w:val="18"/>
        </w:rPr>
        <w:t xml:space="preserve"> nouzové osvětlení; dle ČSN EN 1838, čl. 4.3.8 se toto taktéž požaduje na toaletách pro osoby s omezenou schopností pohybu a orientace. </w:t>
      </w:r>
    </w:p>
    <w:p w14:paraId="77445983"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ČSN EN 50172, čl. 5.2 a ČSN 33 2000-5-56 </w:t>
      </w:r>
      <w:proofErr w:type="spellStart"/>
      <w:r w:rsidRPr="00846FE7">
        <w:rPr>
          <w:rFonts w:ascii="Calibri" w:eastAsia="Calibri" w:hAnsi="Calibri" w:cs="Calibri"/>
          <w:color w:val="000000"/>
          <w:sz w:val="18"/>
          <w:szCs w:val="18"/>
        </w:rPr>
        <w:t>ed</w:t>
      </w:r>
      <w:proofErr w:type="spellEnd"/>
      <w:r w:rsidRPr="00846FE7">
        <w:rPr>
          <w:rFonts w:ascii="Calibri" w:eastAsia="Calibri" w:hAnsi="Calibri" w:cs="Calibri"/>
          <w:color w:val="000000"/>
          <w:sz w:val="18"/>
          <w:szCs w:val="18"/>
        </w:rPr>
        <w:t xml:space="preserve">. 2, čl. 560.9.5 musí být zajištěna návaznost výpadků jištění jednotlivých světelných obvodů na aktivaci nouzového osvětlení. </w:t>
      </w:r>
    </w:p>
    <w:p w14:paraId="77445984"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Nouzovými svítidly pak budou dle ČSN EN 1838, čl. 4.1.2 zdůrazněna požadovaná místa, zejména v blízkosti každých dveří určených pro nouzový východ, bezpečnostní značky únikové cesty s vnějším osvětlením, směrové značky únikové cesty a jiné bezpečnostní značky vyžadující osvětlení v nouzových situacích a další dle citovaného článku.</w:t>
      </w:r>
    </w:p>
    <w:p w14:paraId="77445985"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ČSN EN 1838, čl. 5.1 všechny bezpečnostní značky, směrové šipky a poznámky dle ČSN ISO 3864-1 a ČSN EN ISO 7010 musí být v nouzové situaci dostatečně osvětleny, aby byly viditelné a čitelné. </w:t>
      </w:r>
    </w:p>
    <w:p w14:paraId="77445986"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Dle požadavku zadání budou osazena autonomní nouzová svítidla s integrovanými bateriemi. Podle ČSN EN 1838, čl. 4.2.5 musí být minimální doba svícení nouzového únikového osvětlení </w:t>
      </w:r>
    </w:p>
    <w:p w14:paraId="77445987"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color w:val="000000"/>
          <w:sz w:val="18"/>
          <w:szCs w:val="18"/>
        </w:rPr>
        <w:t xml:space="preserve">přípustná pro únikové účely 1 hodina (v objektu s ohledem na schopnost osob použita svítidla s dobou svícení </w:t>
      </w:r>
      <w:proofErr w:type="gramStart"/>
      <w:r w:rsidRPr="00846FE7">
        <w:rPr>
          <w:rFonts w:ascii="Calibri" w:eastAsia="Calibri" w:hAnsi="Calibri" w:cs="Calibri"/>
          <w:color w:val="000000"/>
          <w:sz w:val="18"/>
          <w:szCs w:val="18"/>
        </w:rPr>
        <w:t>3h</w:t>
      </w:r>
      <w:proofErr w:type="gramEnd"/>
      <w:r w:rsidRPr="00846FE7">
        <w:rPr>
          <w:rFonts w:ascii="Calibri" w:eastAsia="Calibri" w:hAnsi="Calibri" w:cs="Calibri"/>
          <w:color w:val="000000"/>
          <w:sz w:val="18"/>
          <w:szCs w:val="18"/>
        </w:rPr>
        <w:t xml:space="preserve">). </w:t>
      </w:r>
    </w:p>
    <w:p w14:paraId="77445988"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lastRenderedPageBreak/>
        <w:t xml:space="preserve">Pro nouzové osvětlení budou použita LED svítidla 1x5W s vestavěným vlastním akumulátorovým zdrojem ve smyslu ČSN EN 1838. Svítidla jsou za běžného provozu současně napájena se stávajícím umělým osvětlením dané místnosti. Při výpadku dodávky el. energie dojde u svítidel nouzového osvětlení k automatickému přepnutí na vnitřní zdroj (akumulátor), který zajistí funkci svítidla po dobu min. 60 minut. Nouzové osvětlení bude s požadovanou svítivosti min. 1 lux a </w:t>
      </w:r>
      <w:proofErr w:type="spellStart"/>
      <w:r w:rsidRPr="00846FE7">
        <w:rPr>
          <w:rFonts w:ascii="Calibri" w:eastAsia="Calibri" w:hAnsi="Calibri" w:cs="Calibri"/>
          <w:color w:val="000000"/>
          <w:sz w:val="18"/>
          <w:szCs w:val="18"/>
        </w:rPr>
        <w:t>protipanické</w:t>
      </w:r>
      <w:proofErr w:type="spellEnd"/>
      <w:r w:rsidRPr="00846FE7">
        <w:rPr>
          <w:rFonts w:ascii="Calibri" w:eastAsia="Calibri" w:hAnsi="Calibri" w:cs="Calibri"/>
          <w:color w:val="000000"/>
          <w:sz w:val="18"/>
          <w:szCs w:val="18"/>
        </w:rPr>
        <w:t xml:space="preserve"> min. 0,5lux dle ČSN EN 1838.</w:t>
      </w:r>
    </w:p>
    <w:p w14:paraId="77445989"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8A"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b/>
          <w:color w:val="000000"/>
          <w:sz w:val="18"/>
          <w:szCs w:val="18"/>
        </w:rPr>
      </w:pPr>
      <w:r w:rsidRPr="00846FE7">
        <w:rPr>
          <w:rFonts w:ascii="Calibri" w:eastAsia="Calibri" w:hAnsi="Calibri" w:cs="Calibri"/>
          <w:b/>
          <w:color w:val="000000"/>
          <w:sz w:val="18"/>
          <w:szCs w:val="18"/>
        </w:rPr>
        <w:t xml:space="preserve">Prostupy rozvodů </w:t>
      </w:r>
    </w:p>
    <w:p w14:paraId="7744598B" w14:textId="77777777" w:rsidR="00006FDC" w:rsidRPr="00846FE7" w:rsidRDefault="00006FDC" w:rsidP="008D418B">
      <w:pPr>
        <w:tabs>
          <w:tab w:val="clear" w:pos="2268"/>
        </w:tabs>
        <w:ind w:left="709"/>
        <w:rPr>
          <w:rFonts w:ascii="Calibri" w:eastAsia="Calibri" w:hAnsi="Calibri" w:cs="Calibri"/>
          <w:color w:val="000000"/>
          <w:sz w:val="18"/>
          <w:szCs w:val="18"/>
        </w:rPr>
      </w:pPr>
      <w:r w:rsidRPr="00846FE7">
        <w:rPr>
          <w:rFonts w:ascii="Calibri" w:eastAsia="Calibri" w:hAnsi="Calibri" w:cs="Calibri"/>
          <w:color w:val="000000"/>
          <w:sz w:val="18"/>
          <w:szCs w:val="18"/>
        </w:rPr>
        <w:t xml:space="preserve">Veškeré prostupy kabelů a potrubí přes požárně dělící konstrukce musí být utěsněny v celé tloušťce prostupu podle schváleného a odzkoušeného postupu, a to dle požadavku čl. 6.2 ČSN 73 0810. Pro provádění utěsnění prostupu kabelu, </w:t>
      </w:r>
      <w:proofErr w:type="gramStart"/>
      <w:r w:rsidRPr="00846FE7">
        <w:rPr>
          <w:rFonts w:ascii="Calibri" w:eastAsia="Calibri" w:hAnsi="Calibri" w:cs="Calibri"/>
          <w:color w:val="000000"/>
          <w:sz w:val="18"/>
          <w:szCs w:val="18"/>
        </w:rPr>
        <w:t>potrubí,</w:t>
      </w:r>
      <w:proofErr w:type="gramEnd"/>
      <w:r w:rsidRPr="00846FE7">
        <w:rPr>
          <w:rFonts w:ascii="Calibri" w:eastAsia="Calibri" w:hAnsi="Calibri" w:cs="Calibri"/>
          <w:color w:val="000000"/>
          <w:sz w:val="18"/>
          <w:szCs w:val="18"/>
        </w:rPr>
        <w:t xml:space="preserve"> atp. přes požárně dělicí konstrukce budou použity výhradně materiály a těsnící systémy vyhovující požadavkům dle CSN EN 13501-1 (např. HILTI, </w:t>
      </w:r>
      <w:proofErr w:type="spellStart"/>
      <w:r w:rsidRPr="00846FE7">
        <w:rPr>
          <w:rFonts w:ascii="Calibri" w:eastAsia="Calibri" w:hAnsi="Calibri" w:cs="Calibri"/>
          <w:color w:val="000000"/>
          <w:sz w:val="18"/>
          <w:szCs w:val="18"/>
        </w:rPr>
        <w:t>Promat</w:t>
      </w:r>
      <w:proofErr w:type="spellEnd"/>
      <w:r w:rsidRPr="00846FE7">
        <w:rPr>
          <w:rFonts w:ascii="Calibri" w:eastAsia="Calibri" w:hAnsi="Calibri" w:cs="Calibri"/>
          <w:color w:val="000000"/>
          <w:sz w:val="18"/>
          <w:szCs w:val="18"/>
        </w:rPr>
        <w:t xml:space="preserve">, </w:t>
      </w:r>
      <w:proofErr w:type="spellStart"/>
      <w:r w:rsidRPr="00846FE7">
        <w:rPr>
          <w:rFonts w:ascii="Calibri" w:eastAsia="Calibri" w:hAnsi="Calibri" w:cs="Calibri"/>
          <w:color w:val="000000"/>
          <w:sz w:val="18"/>
          <w:szCs w:val="18"/>
        </w:rPr>
        <w:t>Intumex</w:t>
      </w:r>
      <w:proofErr w:type="spellEnd"/>
      <w:r w:rsidRPr="00846FE7">
        <w:rPr>
          <w:rFonts w:ascii="Calibri" w:eastAsia="Calibri" w:hAnsi="Calibri" w:cs="Calibri"/>
          <w:color w:val="000000"/>
          <w:sz w:val="18"/>
          <w:szCs w:val="18"/>
        </w:rPr>
        <w:t>, atp.).</w:t>
      </w:r>
    </w:p>
    <w:p w14:paraId="7744598C" w14:textId="77777777" w:rsidR="00006FDC" w:rsidRPr="00846FE7" w:rsidRDefault="00006FDC" w:rsidP="008D418B">
      <w:pPr>
        <w:tabs>
          <w:tab w:val="clear" w:pos="2268"/>
        </w:tabs>
        <w:ind w:left="709"/>
        <w:rPr>
          <w:rFonts w:ascii="Calibri" w:eastAsia="Calibri" w:hAnsi="Calibri" w:cs="Calibri"/>
          <w:color w:val="000000"/>
          <w:sz w:val="18"/>
          <w:szCs w:val="18"/>
        </w:rPr>
      </w:pPr>
    </w:p>
    <w:p w14:paraId="7744598D"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b/>
          <w:color w:val="000000"/>
          <w:sz w:val="18"/>
          <w:szCs w:val="18"/>
        </w:rPr>
      </w:pPr>
      <w:r w:rsidRPr="00846FE7">
        <w:rPr>
          <w:rFonts w:ascii="Calibri" w:eastAsia="Calibri" w:hAnsi="Calibri" w:cs="Calibri"/>
          <w:b/>
          <w:color w:val="000000"/>
          <w:sz w:val="18"/>
          <w:szCs w:val="18"/>
        </w:rPr>
        <w:t xml:space="preserve">Povinnost kontrol provozuschopnosti PBZ </w:t>
      </w:r>
    </w:p>
    <w:p w14:paraId="7744598E"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b/>
          <w:bCs/>
          <w:color w:val="000000"/>
          <w:sz w:val="18"/>
          <w:szCs w:val="18"/>
        </w:rPr>
        <w:t xml:space="preserve">Provozovatel je povinen </w:t>
      </w:r>
      <w:r w:rsidRPr="00846FE7">
        <w:rPr>
          <w:rFonts w:ascii="Calibri" w:eastAsia="Calibri" w:hAnsi="Calibri" w:cs="Calibri"/>
          <w:color w:val="000000"/>
          <w:sz w:val="18"/>
          <w:szCs w:val="18"/>
        </w:rPr>
        <w:t xml:space="preserve">dle požadavku vyhlášky č. 246/2001 Sb., o požární prevenci, ve znění pozdějších předpisů, § 7 odst. 4 </w:t>
      </w:r>
      <w:r w:rsidRPr="00846FE7">
        <w:rPr>
          <w:rFonts w:ascii="Calibri" w:eastAsia="Calibri" w:hAnsi="Calibri" w:cs="Calibri"/>
          <w:b/>
          <w:bCs/>
          <w:color w:val="000000"/>
          <w:sz w:val="18"/>
          <w:szCs w:val="18"/>
        </w:rPr>
        <w:t>provádět pravidelné kontroly provozuschopnosti záložních zdrojů</w:t>
      </w:r>
      <w:r w:rsidRPr="00846FE7">
        <w:rPr>
          <w:rFonts w:ascii="Calibri" w:eastAsia="Calibri" w:hAnsi="Calibri" w:cs="Calibri"/>
          <w:color w:val="000000"/>
          <w:sz w:val="18"/>
          <w:szCs w:val="18"/>
        </w:rPr>
        <w:t xml:space="preserve">, jakožto požárně bezpečnostních zařízení ve smyslu vyhlášky č. 246/2001 Sb., o požární prevenci, ve znění pozdějších předpisů, § 2 odst. 4 písm. g) v rozsahu a způsobem stanoveným právními předpisy, normativními požadavky a průvodní dokumentací jejího výrobce nejméně jednou za rok, pokud výrobce, ověřená projektová dokumentace nebo prováděcí dokumentace anebo posouzení požárního nebezpečí nestanoví lhůty kratší. </w:t>
      </w:r>
    </w:p>
    <w:p w14:paraId="7744598F" w14:textId="77777777" w:rsidR="00006FDC" w:rsidRPr="00846FE7" w:rsidRDefault="00006FDC" w:rsidP="008D418B">
      <w:pPr>
        <w:tabs>
          <w:tab w:val="clear" w:pos="2268"/>
        </w:tabs>
        <w:autoSpaceDE w:val="0"/>
        <w:autoSpaceDN w:val="0"/>
        <w:adjustRightInd w:val="0"/>
        <w:ind w:left="709"/>
        <w:jc w:val="left"/>
        <w:rPr>
          <w:rFonts w:ascii="Calibri" w:eastAsia="Calibri" w:hAnsi="Calibri" w:cs="Calibri"/>
          <w:color w:val="000000"/>
          <w:sz w:val="18"/>
          <w:szCs w:val="18"/>
        </w:rPr>
      </w:pPr>
      <w:r w:rsidRPr="00846FE7">
        <w:rPr>
          <w:rFonts w:ascii="Calibri" w:eastAsia="Calibri" w:hAnsi="Calibri" w:cs="Calibri"/>
          <w:b/>
          <w:bCs/>
          <w:color w:val="000000"/>
          <w:sz w:val="18"/>
          <w:szCs w:val="18"/>
        </w:rPr>
        <w:t xml:space="preserve">Provozovatel je povinen </w:t>
      </w:r>
      <w:r w:rsidRPr="00846FE7">
        <w:rPr>
          <w:rFonts w:ascii="Calibri" w:eastAsia="Calibri" w:hAnsi="Calibri" w:cs="Calibri"/>
          <w:color w:val="000000"/>
          <w:sz w:val="18"/>
          <w:szCs w:val="18"/>
        </w:rPr>
        <w:t xml:space="preserve">dle požadavku vyhlášky č. 246/2001 Sb., o požární prevenci, ve znění pozdějších předpisů, § 7 odst. 4 </w:t>
      </w:r>
      <w:r w:rsidRPr="00846FE7">
        <w:rPr>
          <w:rFonts w:ascii="Calibri" w:eastAsia="Calibri" w:hAnsi="Calibri" w:cs="Calibri"/>
          <w:b/>
          <w:bCs/>
          <w:color w:val="000000"/>
          <w:sz w:val="18"/>
          <w:szCs w:val="18"/>
        </w:rPr>
        <w:t>provádět pravidelné kontroly provozuschopnosti nouzového osvětlení</w:t>
      </w:r>
      <w:r w:rsidRPr="00846FE7">
        <w:rPr>
          <w:rFonts w:ascii="Calibri" w:eastAsia="Calibri" w:hAnsi="Calibri" w:cs="Calibri"/>
          <w:color w:val="000000"/>
          <w:sz w:val="18"/>
          <w:szCs w:val="18"/>
        </w:rPr>
        <w:t xml:space="preserve">, jakožto požárně bezpečnostních zařízení ve smyslu vyhlášky č. 246/2001 Sb., o požární prevenci, ve znění pozdějších předpisů, § 2 odst. 4 písm. d) v rozsahu a způsobem stanoveným právními předpisy, normativními požadavky a průvodní dokumentací jejího výrobce. Normativní požadavky pro denní, měsíční a roční kontroly jsou definovány v ČSN EN 50172, kapitola 7. </w:t>
      </w:r>
    </w:p>
    <w:p w14:paraId="77445990" w14:textId="77777777" w:rsidR="00006FDC" w:rsidRPr="00846FE7" w:rsidRDefault="00006FDC" w:rsidP="008D418B">
      <w:pPr>
        <w:tabs>
          <w:tab w:val="clear" w:pos="2268"/>
        </w:tabs>
        <w:ind w:left="709"/>
        <w:rPr>
          <w:rFonts w:ascii="Calibri" w:eastAsia="Calibri" w:hAnsi="Calibri" w:cs="Calibri"/>
          <w:color w:val="000000"/>
          <w:sz w:val="18"/>
          <w:szCs w:val="18"/>
        </w:rPr>
      </w:pPr>
      <w:proofErr w:type="gramStart"/>
      <w:r w:rsidRPr="00846FE7">
        <w:rPr>
          <w:rFonts w:ascii="Calibri" w:eastAsia="Calibri" w:hAnsi="Calibri" w:cs="Calibri"/>
          <w:b/>
          <w:bCs/>
          <w:color w:val="000000"/>
          <w:sz w:val="18"/>
          <w:szCs w:val="18"/>
        </w:rPr>
        <w:t>POZNÁMKA :</w:t>
      </w:r>
      <w:proofErr w:type="gramEnd"/>
      <w:r w:rsidRPr="00846FE7">
        <w:rPr>
          <w:rFonts w:ascii="Calibri" w:eastAsia="Calibri" w:hAnsi="Calibri" w:cs="Calibri"/>
          <w:b/>
          <w:bCs/>
          <w:color w:val="000000"/>
          <w:sz w:val="18"/>
          <w:szCs w:val="18"/>
        </w:rPr>
        <w:t xml:space="preserve"> </w:t>
      </w:r>
      <w:r w:rsidRPr="00846FE7">
        <w:rPr>
          <w:rFonts w:ascii="Calibri" w:eastAsia="Calibri" w:hAnsi="Calibri" w:cs="Calibri"/>
          <w:color w:val="000000"/>
          <w:sz w:val="18"/>
          <w:szCs w:val="18"/>
        </w:rPr>
        <w:t>N</w:t>
      </w:r>
      <w:r w:rsidRPr="00846FE7">
        <w:rPr>
          <w:rFonts w:ascii="Calibri" w:eastAsia="Calibri" w:hAnsi="Calibri" w:cs="Calibri"/>
          <w:b/>
          <w:bCs/>
          <w:color w:val="000000"/>
          <w:sz w:val="18"/>
          <w:szCs w:val="18"/>
        </w:rPr>
        <w:t>utno plně respektovat požárně bezpečnostní řešení stavby!</w:t>
      </w:r>
    </w:p>
    <w:p w14:paraId="77445991" w14:textId="77777777" w:rsidR="00006FDC" w:rsidRPr="00B33DEE" w:rsidRDefault="00006FDC" w:rsidP="00006FDC">
      <w:pPr>
        <w:tabs>
          <w:tab w:val="clear" w:pos="2268"/>
        </w:tabs>
        <w:ind w:left="720"/>
        <w:rPr>
          <w:rFonts w:ascii="Calibri" w:hAnsi="Calibri"/>
          <w:color w:val="FF0000"/>
          <w:sz w:val="18"/>
          <w:szCs w:val="22"/>
        </w:rPr>
      </w:pPr>
    </w:p>
    <w:p w14:paraId="77445992" w14:textId="77777777" w:rsidR="009C4B26" w:rsidRPr="00B33DEE" w:rsidRDefault="009C4B26" w:rsidP="00503379">
      <w:pPr>
        <w:tabs>
          <w:tab w:val="clear" w:pos="2268"/>
        </w:tabs>
        <w:autoSpaceDE w:val="0"/>
        <w:autoSpaceDN w:val="0"/>
        <w:adjustRightInd w:val="0"/>
        <w:rPr>
          <w:rFonts w:ascii="Calibri" w:eastAsia="Calibri" w:hAnsi="Calibri" w:cs="Calibri"/>
          <w:b/>
          <w:color w:val="FF0000"/>
          <w:sz w:val="18"/>
          <w:szCs w:val="22"/>
          <w:highlight w:val="yellow"/>
          <w:u w:val="single"/>
        </w:rPr>
      </w:pPr>
    </w:p>
    <w:p w14:paraId="77445993" w14:textId="77777777" w:rsidR="005A5AB9" w:rsidRPr="00252AB4" w:rsidRDefault="005A5AB9" w:rsidP="00897D82">
      <w:pPr>
        <w:tabs>
          <w:tab w:val="clear" w:pos="2268"/>
        </w:tabs>
        <w:autoSpaceDE w:val="0"/>
        <w:autoSpaceDN w:val="0"/>
        <w:adjustRightInd w:val="0"/>
        <w:ind w:left="709"/>
        <w:rPr>
          <w:rFonts w:ascii="Calibri" w:eastAsia="Calibri" w:hAnsi="Calibri" w:cs="Calibri"/>
          <w:b/>
          <w:bCs/>
          <w:sz w:val="18"/>
          <w:szCs w:val="22"/>
        </w:rPr>
      </w:pPr>
      <w:r w:rsidRPr="00252AB4">
        <w:rPr>
          <w:rFonts w:ascii="Calibri" w:eastAsia="Calibri" w:hAnsi="Calibri" w:cs="Calibri"/>
          <w:b/>
          <w:bCs/>
          <w:sz w:val="18"/>
          <w:szCs w:val="22"/>
        </w:rPr>
        <w:t xml:space="preserve">Popis technického </w:t>
      </w:r>
      <w:proofErr w:type="gramStart"/>
      <w:r w:rsidRPr="00252AB4">
        <w:rPr>
          <w:rFonts w:ascii="Calibri" w:eastAsia="Calibri" w:hAnsi="Calibri" w:cs="Calibri"/>
          <w:b/>
          <w:bCs/>
          <w:sz w:val="18"/>
          <w:szCs w:val="22"/>
        </w:rPr>
        <w:t>řešení - Zařízení</w:t>
      </w:r>
      <w:proofErr w:type="gramEnd"/>
      <w:r w:rsidRPr="00252AB4">
        <w:rPr>
          <w:rFonts w:ascii="Calibri" w:eastAsia="Calibri" w:hAnsi="Calibri" w:cs="Calibri"/>
          <w:b/>
          <w:bCs/>
          <w:sz w:val="18"/>
          <w:szCs w:val="22"/>
        </w:rPr>
        <w:t xml:space="preserve"> slaboproudé </w:t>
      </w:r>
    </w:p>
    <w:p w14:paraId="77445994" w14:textId="77777777" w:rsidR="00830846" w:rsidRPr="00252AB4" w:rsidRDefault="00830846" w:rsidP="00897D82">
      <w:pPr>
        <w:pStyle w:val="nadpis1CharChar"/>
        <w:numPr>
          <w:ilvl w:val="0"/>
          <w:numId w:val="0"/>
        </w:numPr>
        <w:spacing w:after="0"/>
        <w:ind w:left="709"/>
        <w:jc w:val="both"/>
        <w:rPr>
          <w:rFonts w:ascii="Calibri" w:hAnsi="Calibri"/>
          <w:sz w:val="18"/>
          <w:szCs w:val="22"/>
        </w:rPr>
      </w:pPr>
      <w:bookmarkStart w:id="372" w:name="_Toc135725368"/>
      <w:bookmarkStart w:id="373" w:name="_Toc135725869"/>
      <w:bookmarkStart w:id="374" w:name="_Toc135726027"/>
      <w:bookmarkStart w:id="375" w:name="_Toc135726527"/>
      <w:bookmarkStart w:id="376" w:name="_Toc135726578"/>
      <w:bookmarkStart w:id="377" w:name="_Toc135726632"/>
      <w:bookmarkStart w:id="378" w:name="_Toc135726722"/>
      <w:bookmarkStart w:id="379" w:name="_Toc135726830"/>
      <w:bookmarkStart w:id="380" w:name="_Toc509473909"/>
      <w:r w:rsidRPr="00252AB4">
        <w:rPr>
          <w:rFonts w:ascii="Calibri" w:hAnsi="Calibri"/>
          <w:sz w:val="18"/>
          <w:szCs w:val="22"/>
        </w:rPr>
        <w:t xml:space="preserve">Rozsah </w:t>
      </w:r>
      <w:bookmarkEnd w:id="372"/>
      <w:bookmarkEnd w:id="373"/>
      <w:bookmarkEnd w:id="374"/>
      <w:bookmarkEnd w:id="375"/>
      <w:bookmarkEnd w:id="376"/>
      <w:bookmarkEnd w:id="377"/>
      <w:bookmarkEnd w:id="378"/>
      <w:bookmarkEnd w:id="379"/>
      <w:r w:rsidRPr="00252AB4">
        <w:rPr>
          <w:rFonts w:ascii="Calibri" w:hAnsi="Calibri"/>
          <w:sz w:val="18"/>
          <w:szCs w:val="22"/>
        </w:rPr>
        <w:t>projektu</w:t>
      </w:r>
      <w:bookmarkEnd w:id="380"/>
    </w:p>
    <w:p w14:paraId="77445995" w14:textId="77777777" w:rsidR="00830846" w:rsidRPr="00252AB4" w:rsidRDefault="00830846" w:rsidP="00897D82">
      <w:pPr>
        <w:pStyle w:val="Zkladntext"/>
        <w:tabs>
          <w:tab w:val="left" w:pos="567"/>
          <w:tab w:val="left" w:pos="1418"/>
        </w:tabs>
        <w:spacing w:after="0"/>
        <w:ind w:left="709"/>
        <w:rPr>
          <w:rFonts w:ascii="Calibri" w:hAnsi="Calibri" w:cs="Arial"/>
          <w:sz w:val="18"/>
          <w:szCs w:val="22"/>
        </w:rPr>
      </w:pPr>
      <w:r w:rsidRPr="00252AB4">
        <w:rPr>
          <w:rFonts w:ascii="Calibri" w:hAnsi="Calibri" w:cs="Arial"/>
          <w:sz w:val="18"/>
          <w:szCs w:val="22"/>
        </w:rPr>
        <w:t>Bezpečnostní systémy:</w:t>
      </w:r>
    </w:p>
    <w:p w14:paraId="77445996" w14:textId="77777777" w:rsidR="00830846" w:rsidRPr="00252AB4" w:rsidRDefault="00830846" w:rsidP="00FA5514">
      <w:pPr>
        <w:pStyle w:val="Zkladntext"/>
        <w:numPr>
          <w:ilvl w:val="0"/>
          <w:numId w:val="37"/>
        </w:numPr>
        <w:tabs>
          <w:tab w:val="clear" w:pos="720"/>
          <w:tab w:val="clear" w:pos="2268"/>
          <w:tab w:val="left" w:pos="567"/>
          <w:tab w:val="num" w:pos="1429"/>
        </w:tabs>
        <w:spacing w:after="0"/>
        <w:ind w:left="1423" w:hanging="357"/>
        <w:rPr>
          <w:rFonts w:ascii="Calibri" w:hAnsi="Calibri" w:cs="Arial"/>
          <w:sz w:val="18"/>
          <w:szCs w:val="22"/>
        </w:rPr>
      </w:pPr>
      <w:r w:rsidRPr="00252AB4">
        <w:rPr>
          <w:rFonts w:ascii="Calibri" w:hAnsi="Calibri" w:cs="Arial"/>
          <w:sz w:val="18"/>
          <w:szCs w:val="22"/>
        </w:rPr>
        <w:t>PZTS - poplachový zabezpečovací a tísňový systém</w:t>
      </w:r>
    </w:p>
    <w:p w14:paraId="77445997" w14:textId="77777777" w:rsidR="00830846" w:rsidRPr="00252AB4" w:rsidRDefault="00830846" w:rsidP="00FA5514">
      <w:pPr>
        <w:pStyle w:val="Zkladntext"/>
        <w:numPr>
          <w:ilvl w:val="0"/>
          <w:numId w:val="37"/>
        </w:numPr>
        <w:tabs>
          <w:tab w:val="clear" w:pos="720"/>
          <w:tab w:val="clear" w:pos="2268"/>
          <w:tab w:val="left" w:pos="567"/>
          <w:tab w:val="num" w:pos="1429"/>
        </w:tabs>
        <w:spacing w:after="0"/>
        <w:ind w:left="1423" w:hanging="357"/>
        <w:rPr>
          <w:rFonts w:ascii="Calibri" w:hAnsi="Calibri" w:cs="Arial"/>
          <w:sz w:val="18"/>
          <w:szCs w:val="22"/>
        </w:rPr>
      </w:pPr>
      <w:r w:rsidRPr="00252AB4">
        <w:rPr>
          <w:rFonts w:ascii="Calibri" w:hAnsi="Calibri" w:cs="Arial"/>
          <w:sz w:val="18"/>
          <w:szCs w:val="22"/>
        </w:rPr>
        <w:t>CCTV - kamerový systém</w:t>
      </w:r>
    </w:p>
    <w:p w14:paraId="77445998" w14:textId="77777777" w:rsidR="00830846" w:rsidRPr="00252AB4" w:rsidRDefault="00830846" w:rsidP="00FA5514">
      <w:pPr>
        <w:pStyle w:val="Zkladntext"/>
        <w:numPr>
          <w:ilvl w:val="0"/>
          <w:numId w:val="37"/>
        </w:numPr>
        <w:tabs>
          <w:tab w:val="clear" w:pos="720"/>
          <w:tab w:val="clear" w:pos="2268"/>
          <w:tab w:val="left" w:pos="567"/>
          <w:tab w:val="num" w:pos="1429"/>
        </w:tabs>
        <w:spacing w:after="0"/>
        <w:ind w:left="1423" w:hanging="357"/>
        <w:rPr>
          <w:rFonts w:ascii="Calibri" w:hAnsi="Calibri" w:cs="Arial"/>
          <w:sz w:val="18"/>
          <w:szCs w:val="22"/>
        </w:rPr>
      </w:pPr>
      <w:r w:rsidRPr="00252AB4">
        <w:rPr>
          <w:rFonts w:ascii="Calibri" w:hAnsi="Calibri" w:cs="Arial"/>
          <w:sz w:val="18"/>
          <w:szCs w:val="22"/>
        </w:rPr>
        <w:t>E</w:t>
      </w:r>
      <w:r w:rsidR="00252AB4" w:rsidRPr="00252AB4">
        <w:rPr>
          <w:rFonts w:ascii="Calibri" w:hAnsi="Calibri" w:cs="Arial"/>
          <w:sz w:val="18"/>
          <w:szCs w:val="22"/>
          <w:lang w:val="cs-CZ"/>
        </w:rPr>
        <w:t>R</w:t>
      </w:r>
      <w:r w:rsidRPr="00252AB4">
        <w:rPr>
          <w:rFonts w:ascii="Calibri" w:hAnsi="Calibri" w:cs="Arial"/>
          <w:sz w:val="18"/>
          <w:szCs w:val="22"/>
        </w:rPr>
        <w:t xml:space="preserve">  - </w:t>
      </w:r>
      <w:r w:rsidR="00252AB4" w:rsidRPr="00252AB4">
        <w:rPr>
          <w:rFonts w:ascii="Calibri" w:hAnsi="Calibri" w:cs="Arial"/>
          <w:sz w:val="18"/>
          <w:szCs w:val="22"/>
          <w:lang w:val="cs-CZ"/>
        </w:rPr>
        <w:t>evakuační rozhlas</w:t>
      </w:r>
    </w:p>
    <w:p w14:paraId="77445999" w14:textId="77777777" w:rsidR="00252AB4" w:rsidRPr="00252AB4" w:rsidRDefault="00252AB4" w:rsidP="00FA5514">
      <w:pPr>
        <w:pStyle w:val="Zkladntext"/>
        <w:numPr>
          <w:ilvl w:val="0"/>
          <w:numId w:val="37"/>
        </w:numPr>
        <w:tabs>
          <w:tab w:val="clear" w:pos="720"/>
          <w:tab w:val="clear" w:pos="2268"/>
          <w:tab w:val="left" w:pos="567"/>
          <w:tab w:val="num" w:pos="1429"/>
        </w:tabs>
        <w:spacing w:after="0"/>
        <w:ind w:left="1423" w:hanging="357"/>
        <w:rPr>
          <w:rFonts w:ascii="Calibri" w:hAnsi="Calibri" w:cs="Arial"/>
          <w:sz w:val="18"/>
          <w:szCs w:val="22"/>
        </w:rPr>
      </w:pPr>
      <w:r w:rsidRPr="00252AB4">
        <w:rPr>
          <w:rFonts w:ascii="Calibri" w:hAnsi="Calibri" w:cs="Arial"/>
          <w:sz w:val="18"/>
          <w:szCs w:val="22"/>
          <w:lang w:val="cs-CZ"/>
        </w:rPr>
        <w:t>EPS – Elektrická požární signalizace</w:t>
      </w:r>
    </w:p>
    <w:p w14:paraId="7744599A" w14:textId="77777777" w:rsidR="00830846" w:rsidRPr="00252AB4" w:rsidRDefault="00830846" w:rsidP="00897D82">
      <w:pPr>
        <w:pStyle w:val="Zkladntext"/>
        <w:tabs>
          <w:tab w:val="left" w:pos="567"/>
          <w:tab w:val="left" w:pos="1418"/>
        </w:tabs>
        <w:spacing w:after="0"/>
        <w:ind w:left="709"/>
        <w:rPr>
          <w:rFonts w:ascii="Calibri" w:hAnsi="Calibri" w:cs="Arial"/>
          <w:sz w:val="18"/>
          <w:szCs w:val="22"/>
          <w:lang w:val="cs-CZ"/>
        </w:rPr>
      </w:pPr>
      <w:r w:rsidRPr="00252AB4">
        <w:rPr>
          <w:rFonts w:ascii="Calibri" w:hAnsi="Calibri" w:cs="Arial"/>
          <w:sz w:val="18"/>
          <w:szCs w:val="22"/>
        </w:rPr>
        <w:t xml:space="preserve">Rozsah instalace vychází ze zadání a ze zapracovaných připomínek investora. </w:t>
      </w:r>
    </w:p>
    <w:p w14:paraId="7744599B" w14:textId="77777777" w:rsidR="00252AB4" w:rsidRDefault="00252AB4" w:rsidP="00897D82">
      <w:pPr>
        <w:pStyle w:val="Zkladntext"/>
        <w:tabs>
          <w:tab w:val="left" w:pos="567"/>
          <w:tab w:val="left" w:pos="1418"/>
        </w:tabs>
        <w:spacing w:after="0"/>
        <w:ind w:left="709"/>
        <w:rPr>
          <w:rFonts w:ascii="Calibri" w:hAnsi="Calibri" w:cs="Arial"/>
          <w:color w:val="FF0000"/>
          <w:sz w:val="18"/>
          <w:szCs w:val="22"/>
          <w:lang w:val="cs-CZ"/>
        </w:rPr>
      </w:pPr>
    </w:p>
    <w:p w14:paraId="7744599C" w14:textId="77777777" w:rsidR="00252AB4" w:rsidRPr="00252AB4" w:rsidRDefault="00252AB4" w:rsidP="00252AB4">
      <w:pPr>
        <w:spacing w:after="60"/>
        <w:ind w:left="709"/>
        <w:rPr>
          <w:rFonts w:ascii="Calibri" w:hAnsi="Calibri" w:cs="Calibri"/>
          <w:b/>
          <w:sz w:val="18"/>
          <w:szCs w:val="18"/>
        </w:rPr>
      </w:pPr>
      <w:r w:rsidRPr="00252AB4">
        <w:rPr>
          <w:rFonts w:ascii="Calibri" w:hAnsi="Calibri" w:cs="Calibri"/>
          <w:b/>
          <w:sz w:val="18"/>
          <w:szCs w:val="18"/>
        </w:rPr>
        <w:t>EPS – Elektrická požární signalizace</w:t>
      </w:r>
    </w:p>
    <w:p w14:paraId="7744599D"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 xml:space="preserve">Ve stávajícím objektu SÚ je instalován systém EPS firmy Bosch. Objekt je zabezpečen automatickými adresnými opticko-kouřovými hlásiči EPS, prostor parkingu v 1.NP (m.č.191) je zabezpečen teplotním lineárním kabelem. Na únikových cestách jsou instalovány tlačítkové hlásiče. Signalizace požáru je řešena vnitřními sirénami, signalizací v prostředí grafické nástavby nad bezpečnostními systémy v prostoru vrátnice ve 2.NP a přenosem na PCO HZS IBC v Ostravě. </w:t>
      </w:r>
    </w:p>
    <w:p w14:paraId="7744599E"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Systém EPS bude v prostoru atria doplněn o 4ks požárních automatických opticko-kouřových hlásičů.</w:t>
      </w:r>
    </w:p>
    <w:p w14:paraId="7744599F"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 xml:space="preserve">V prostoru parkingu v 1.NP (m.č.191) bude stávající lineární kabel částečně demontován a </w:t>
      </w:r>
      <w:proofErr w:type="gramStart"/>
      <w:r w:rsidRPr="00252AB4">
        <w:rPr>
          <w:rFonts w:ascii="Calibri" w:hAnsi="Calibri" w:cs="Calibri"/>
          <w:sz w:val="18"/>
          <w:szCs w:val="18"/>
        </w:rPr>
        <w:t>opětovně  instalován</w:t>
      </w:r>
      <w:proofErr w:type="gramEnd"/>
      <w:r w:rsidRPr="00252AB4">
        <w:rPr>
          <w:rFonts w:ascii="Calibri" w:hAnsi="Calibri" w:cs="Calibri"/>
          <w:sz w:val="18"/>
          <w:szCs w:val="18"/>
        </w:rPr>
        <w:t xml:space="preserve"> pod SDK požární podhled pod prostorem </w:t>
      </w:r>
      <w:proofErr w:type="spellStart"/>
      <w:r w:rsidRPr="00252AB4">
        <w:rPr>
          <w:rFonts w:ascii="Calibri" w:hAnsi="Calibri" w:cs="Calibri"/>
          <w:sz w:val="18"/>
          <w:szCs w:val="18"/>
        </w:rPr>
        <w:t>átria</w:t>
      </w:r>
      <w:proofErr w:type="spellEnd"/>
      <w:r w:rsidRPr="00252AB4">
        <w:rPr>
          <w:rFonts w:ascii="Calibri" w:hAnsi="Calibri" w:cs="Calibri"/>
          <w:sz w:val="18"/>
          <w:szCs w:val="18"/>
        </w:rPr>
        <w:t>. Zároveň budou pod podhled přemístěny i 3ks požárních sirén.</w:t>
      </w:r>
    </w:p>
    <w:p w14:paraId="774459A0"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Systém EPS bude nad rámec ovládání stávajících požárně-bezpečnostních zařízení ovládat při signalizaci „požár“ tyto nová PBZ:</w:t>
      </w:r>
    </w:p>
    <w:p w14:paraId="774459A1" w14:textId="77777777" w:rsidR="00252AB4" w:rsidRPr="00252AB4" w:rsidRDefault="00252AB4" w:rsidP="00252AB4">
      <w:pPr>
        <w:pStyle w:val="Odstavecseseznamem"/>
        <w:numPr>
          <w:ilvl w:val="0"/>
          <w:numId w:val="70"/>
        </w:numPr>
        <w:tabs>
          <w:tab w:val="clear" w:pos="2268"/>
        </w:tabs>
        <w:spacing w:after="60" w:line="276" w:lineRule="auto"/>
        <w:ind w:left="709"/>
        <w:contextualSpacing/>
        <w:rPr>
          <w:rFonts w:ascii="Calibri" w:hAnsi="Calibri" w:cs="Calibri"/>
          <w:sz w:val="18"/>
          <w:szCs w:val="18"/>
        </w:rPr>
      </w:pPr>
      <w:r w:rsidRPr="00252AB4">
        <w:rPr>
          <w:rFonts w:ascii="Calibri" w:hAnsi="Calibri" w:cs="Calibri"/>
          <w:sz w:val="18"/>
          <w:szCs w:val="18"/>
        </w:rPr>
        <w:t xml:space="preserve">Vypne provozní VZT v prostoru </w:t>
      </w:r>
      <w:proofErr w:type="spellStart"/>
      <w:r w:rsidRPr="00252AB4">
        <w:rPr>
          <w:rFonts w:ascii="Calibri" w:hAnsi="Calibri" w:cs="Calibri"/>
          <w:sz w:val="18"/>
          <w:szCs w:val="18"/>
        </w:rPr>
        <w:t>átria</w:t>
      </w:r>
      <w:proofErr w:type="spellEnd"/>
      <w:r w:rsidRPr="00252AB4">
        <w:rPr>
          <w:rFonts w:ascii="Calibri" w:hAnsi="Calibri" w:cs="Calibri"/>
          <w:sz w:val="18"/>
          <w:szCs w:val="18"/>
        </w:rPr>
        <w:t xml:space="preserve"> (jednotka VZT se nachází v 1.NP pod </w:t>
      </w:r>
      <w:proofErr w:type="spellStart"/>
      <w:r w:rsidRPr="00252AB4">
        <w:rPr>
          <w:rFonts w:ascii="Calibri" w:hAnsi="Calibri" w:cs="Calibri"/>
          <w:sz w:val="18"/>
          <w:szCs w:val="18"/>
        </w:rPr>
        <w:t>átriem</w:t>
      </w:r>
      <w:proofErr w:type="spellEnd"/>
      <w:r w:rsidRPr="00252AB4">
        <w:rPr>
          <w:rFonts w:ascii="Calibri" w:hAnsi="Calibri" w:cs="Calibri"/>
          <w:sz w:val="18"/>
          <w:szCs w:val="18"/>
        </w:rPr>
        <w:t>)</w:t>
      </w:r>
    </w:p>
    <w:p w14:paraId="774459A2" w14:textId="77777777" w:rsidR="00252AB4" w:rsidRPr="00252AB4" w:rsidRDefault="00252AB4" w:rsidP="00252AB4">
      <w:pPr>
        <w:pStyle w:val="Odstavecseseznamem"/>
        <w:numPr>
          <w:ilvl w:val="0"/>
          <w:numId w:val="70"/>
        </w:numPr>
        <w:tabs>
          <w:tab w:val="clear" w:pos="2268"/>
        </w:tabs>
        <w:spacing w:after="60" w:line="276" w:lineRule="auto"/>
        <w:ind w:left="709"/>
        <w:contextualSpacing/>
        <w:rPr>
          <w:rFonts w:ascii="Calibri" w:hAnsi="Calibri" w:cs="Calibri"/>
          <w:sz w:val="18"/>
          <w:szCs w:val="18"/>
        </w:rPr>
      </w:pPr>
      <w:r w:rsidRPr="00252AB4">
        <w:rPr>
          <w:rFonts w:ascii="Calibri" w:hAnsi="Calibri" w:cs="Calibri"/>
          <w:sz w:val="18"/>
          <w:szCs w:val="18"/>
        </w:rPr>
        <w:t>Spustí požární roletu před proskleným oknem mezi m.č.</w:t>
      </w:r>
      <w:proofErr w:type="gramStart"/>
      <w:r w:rsidRPr="00252AB4">
        <w:rPr>
          <w:rFonts w:ascii="Calibri" w:hAnsi="Calibri" w:cs="Calibri"/>
          <w:sz w:val="18"/>
          <w:szCs w:val="18"/>
        </w:rPr>
        <w:t>224a</w:t>
      </w:r>
      <w:proofErr w:type="gramEnd"/>
      <w:r w:rsidRPr="00252AB4">
        <w:rPr>
          <w:rFonts w:ascii="Calibri" w:hAnsi="Calibri" w:cs="Calibri"/>
          <w:sz w:val="18"/>
          <w:szCs w:val="18"/>
        </w:rPr>
        <w:t xml:space="preserve"> a m.č.254a.</w:t>
      </w:r>
    </w:p>
    <w:p w14:paraId="774459A3"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 xml:space="preserve">Hlásiče budou napojeny na nejbližší kruhovou </w:t>
      </w:r>
      <w:proofErr w:type="spellStart"/>
      <w:r w:rsidRPr="00252AB4">
        <w:rPr>
          <w:rFonts w:ascii="Calibri" w:hAnsi="Calibri" w:cs="Calibri"/>
          <w:sz w:val="18"/>
          <w:szCs w:val="18"/>
        </w:rPr>
        <w:t>hlásičovou</w:t>
      </w:r>
      <w:proofErr w:type="spellEnd"/>
      <w:r w:rsidRPr="00252AB4">
        <w:rPr>
          <w:rFonts w:ascii="Calibri" w:hAnsi="Calibri" w:cs="Calibri"/>
          <w:sz w:val="18"/>
          <w:szCs w:val="18"/>
        </w:rPr>
        <w:t xml:space="preserve"> linku na chodbě m.č.224 kabelem J-Y(st)Y 2x2x0,8 uloženým pod omítkou.</w:t>
      </w:r>
    </w:p>
    <w:p w14:paraId="774459A4"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Požárně bezpečnostní zařízení budou napojena ze vstupně-výstupního prvku EPS kabelem 2x2x0,8 EI</w:t>
      </w:r>
      <w:proofErr w:type="gramStart"/>
      <w:r w:rsidRPr="00252AB4">
        <w:rPr>
          <w:rFonts w:ascii="Calibri" w:hAnsi="Calibri" w:cs="Calibri"/>
          <w:sz w:val="18"/>
          <w:szCs w:val="18"/>
        </w:rPr>
        <w:t>30  dle</w:t>
      </w:r>
      <w:proofErr w:type="gramEnd"/>
      <w:r w:rsidRPr="00252AB4">
        <w:rPr>
          <w:rFonts w:ascii="Calibri" w:hAnsi="Calibri" w:cs="Calibri"/>
          <w:sz w:val="18"/>
          <w:szCs w:val="18"/>
        </w:rPr>
        <w:t xml:space="preserve"> ZP-27/2008, B2caS1D0 dle </w:t>
      </w:r>
      <w:proofErr w:type="spellStart"/>
      <w:r w:rsidRPr="00252AB4">
        <w:rPr>
          <w:rFonts w:ascii="Calibri" w:hAnsi="Calibri" w:cs="Calibri"/>
          <w:sz w:val="18"/>
          <w:szCs w:val="18"/>
        </w:rPr>
        <w:t>PrEN</w:t>
      </w:r>
      <w:proofErr w:type="spellEnd"/>
      <w:r w:rsidRPr="00252AB4">
        <w:rPr>
          <w:rFonts w:ascii="Calibri" w:hAnsi="Calibri" w:cs="Calibri"/>
          <w:sz w:val="18"/>
          <w:szCs w:val="18"/>
        </w:rPr>
        <w:t xml:space="preserve"> 50399:07, </w:t>
      </w:r>
      <w:proofErr w:type="spellStart"/>
      <w:r w:rsidRPr="00252AB4">
        <w:rPr>
          <w:rFonts w:ascii="Calibri" w:hAnsi="Calibri" w:cs="Calibri"/>
          <w:sz w:val="18"/>
          <w:szCs w:val="18"/>
        </w:rPr>
        <w:t>ohniodolným</w:t>
      </w:r>
      <w:proofErr w:type="spellEnd"/>
      <w:r w:rsidRPr="00252AB4">
        <w:rPr>
          <w:rFonts w:ascii="Calibri" w:hAnsi="Calibri" w:cs="Calibri"/>
          <w:sz w:val="18"/>
          <w:szCs w:val="18"/>
        </w:rPr>
        <w:t xml:space="preserve"> dle ČSN IEC60331, </w:t>
      </w:r>
      <w:proofErr w:type="spellStart"/>
      <w:r w:rsidRPr="00252AB4">
        <w:rPr>
          <w:rFonts w:ascii="Calibri" w:hAnsi="Calibri" w:cs="Calibri"/>
          <w:sz w:val="18"/>
          <w:szCs w:val="18"/>
        </w:rPr>
        <w:t>bezhalogenovým</w:t>
      </w:r>
      <w:proofErr w:type="spellEnd"/>
      <w:r w:rsidRPr="00252AB4">
        <w:rPr>
          <w:rFonts w:ascii="Calibri" w:hAnsi="Calibri" w:cs="Calibri"/>
          <w:sz w:val="18"/>
          <w:szCs w:val="18"/>
        </w:rPr>
        <w:t>.</w:t>
      </w:r>
    </w:p>
    <w:p w14:paraId="774459A5" w14:textId="77777777" w:rsidR="00252AB4" w:rsidRPr="00252AB4" w:rsidRDefault="00252AB4" w:rsidP="00252AB4">
      <w:pPr>
        <w:spacing w:after="60"/>
        <w:ind w:left="709"/>
        <w:rPr>
          <w:rFonts w:ascii="Calibri" w:hAnsi="Calibri" w:cs="Calibri"/>
          <w:sz w:val="18"/>
          <w:szCs w:val="18"/>
        </w:rPr>
      </w:pPr>
    </w:p>
    <w:p w14:paraId="774459A6" w14:textId="77777777" w:rsidR="00252AB4" w:rsidRPr="00252AB4" w:rsidRDefault="00252AB4" w:rsidP="00252AB4">
      <w:pPr>
        <w:spacing w:after="60"/>
        <w:ind w:left="709"/>
        <w:rPr>
          <w:rFonts w:ascii="Calibri" w:hAnsi="Calibri" w:cs="Calibri"/>
          <w:b/>
          <w:sz w:val="18"/>
          <w:szCs w:val="18"/>
        </w:rPr>
      </w:pPr>
      <w:r w:rsidRPr="00252AB4">
        <w:rPr>
          <w:rFonts w:ascii="Calibri" w:hAnsi="Calibri" w:cs="Calibri"/>
          <w:b/>
          <w:sz w:val="18"/>
          <w:szCs w:val="18"/>
        </w:rPr>
        <w:t>PZTS – Poplachový zabezpečovací a tísňový systém</w:t>
      </w:r>
    </w:p>
    <w:p w14:paraId="774459A7"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 xml:space="preserve">V objektu je instalován systém PZTS </w:t>
      </w:r>
      <w:proofErr w:type="spellStart"/>
      <w:r w:rsidRPr="00252AB4">
        <w:rPr>
          <w:rFonts w:ascii="Calibri" w:hAnsi="Calibri" w:cs="Calibri"/>
          <w:sz w:val="18"/>
          <w:szCs w:val="18"/>
        </w:rPr>
        <w:t>Galaxy</w:t>
      </w:r>
      <w:proofErr w:type="spellEnd"/>
      <w:r w:rsidRPr="00252AB4">
        <w:rPr>
          <w:rFonts w:ascii="Calibri" w:hAnsi="Calibri" w:cs="Calibri"/>
          <w:sz w:val="18"/>
          <w:szCs w:val="18"/>
        </w:rPr>
        <w:t xml:space="preserve"> 520 firmy Honeywell. Magnetické kontakty instalované na stávajících oknech mezi chodbou m.č.224 a prostorem </w:t>
      </w:r>
      <w:proofErr w:type="spellStart"/>
      <w:r w:rsidRPr="00252AB4">
        <w:rPr>
          <w:rFonts w:ascii="Calibri" w:hAnsi="Calibri" w:cs="Calibri"/>
          <w:sz w:val="18"/>
          <w:szCs w:val="18"/>
        </w:rPr>
        <w:t>átria</w:t>
      </w:r>
      <w:proofErr w:type="spellEnd"/>
      <w:r w:rsidRPr="00252AB4">
        <w:rPr>
          <w:rFonts w:ascii="Calibri" w:hAnsi="Calibri" w:cs="Calibri"/>
          <w:sz w:val="18"/>
          <w:szCs w:val="18"/>
        </w:rPr>
        <w:t xml:space="preserve"> budou před demontáží oken odpojena (5ks magnetů). V prostoru atria budou magnetickým kontaktem osazeny nové dveře vedoucí do únikového prostoru nádvoří. V atriu bude nově instalován 1ks PIR prostorového čidla. Toto nové PIR čidlo a magnetický kontakt budou napojeny do nového smyčkového expandéru. Který bude napojen na sběrnici PZTS v nejbližším možném bodě.</w:t>
      </w:r>
    </w:p>
    <w:p w14:paraId="774459A8" w14:textId="77777777" w:rsidR="00252AB4" w:rsidRPr="00252AB4" w:rsidRDefault="00252AB4" w:rsidP="00252AB4">
      <w:pPr>
        <w:spacing w:after="60"/>
        <w:ind w:left="709"/>
        <w:rPr>
          <w:rFonts w:ascii="Calibri" w:hAnsi="Calibri" w:cs="Calibri"/>
          <w:sz w:val="18"/>
          <w:szCs w:val="18"/>
        </w:rPr>
      </w:pPr>
    </w:p>
    <w:p w14:paraId="774459A9" w14:textId="77777777" w:rsidR="00252AB4" w:rsidRPr="00252AB4" w:rsidRDefault="00252AB4" w:rsidP="00252AB4">
      <w:pPr>
        <w:spacing w:after="60"/>
        <w:ind w:left="709"/>
        <w:rPr>
          <w:rFonts w:ascii="Calibri" w:hAnsi="Calibri" w:cs="Calibri"/>
          <w:b/>
          <w:sz w:val="18"/>
          <w:szCs w:val="18"/>
        </w:rPr>
      </w:pPr>
      <w:r w:rsidRPr="00252AB4">
        <w:rPr>
          <w:rFonts w:ascii="Calibri" w:hAnsi="Calibri" w:cs="Calibri"/>
          <w:b/>
          <w:sz w:val="18"/>
          <w:szCs w:val="18"/>
        </w:rPr>
        <w:t>ER – Evakuační rozhlas</w:t>
      </w:r>
    </w:p>
    <w:p w14:paraId="774459AA"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lastRenderedPageBreak/>
        <w:t xml:space="preserve">Stávající prostory jsou osazeny reproduktory </w:t>
      </w:r>
      <w:proofErr w:type="gramStart"/>
      <w:r w:rsidRPr="00252AB4">
        <w:rPr>
          <w:rFonts w:ascii="Calibri" w:hAnsi="Calibri" w:cs="Calibri"/>
          <w:sz w:val="18"/>
          <w:szCs w:val="18"/>
        </w:rPr>
        <w:t>100V</w:t>
      </w:r>
      <w:proofErr w:type="gramEnd"/>
      <w:r w:rsidRPr="00252AB4">
        <w:rPr>
          <w:rFonts w:ascii="Calibri" w:hAnsi="Calibri" w:cs="Calibri"/>
          <w:sz w:val="18"/>
          <w:szCs w:val="18"/>
        </w:rPr>
        <w:t xml:space="preserve">/10W systému evakuačního rozhlasu. V objektu je provozován 100V systém </w:t>
      </w:r>
      <w:proofErr w:type="spellStart"/>
      <w:r w:rsidRPr="00252AB4">
        <w:rPr>
          <w:rFonts w:ascii="Calibri" w:hAnsi="Calibri" w:cs="Calibri"/>
          <w:sz w:val="18"/>
          <w:szCs w:val="18"/>
        </w:rPr>
        <w:t>výráběný</w:t>
      </w:r>
      <w:proofErr w:type="spellEnd"/>
      <w:r w:rsidRPr="00252AB4">
        <w:rPr>
          <w:rFonts w:ascii="Calibri" w:hAnsi="Calibri" w:cs="Calibri"/>
          <w:sz w:val="18"/>
          <w:szCs w:val="18"/>
        </w:rPr>
        <w:t xml:space="preserve"> firmou Bosch.</w:t>
      </w:r>
    </w:p>
    <w:p w14:paraId="774459AB" w14:textId="77777777" w:rsidR="00252AB4" w:rsidRPr="00252AB4" w:rsidRDefault="00252AB4" w:rsidP="00252AB4">
      <w:pPr>
        <w:spacing w:after="60"/>
        <w:ind w:left="709"/>
        <w:rPr>
          <w:rFonts w:ascii="Calibri" w:hAnsi="Calibri" w:cs="Calibri"/>
          <w:sz w:val="18"/>
          <w:szCs w:val="18"/>
        </w:rPr>
      </w:pPr>
      <w:r w:rsidRPr="00252AB4">
        <w:rPr>
          <w:rFonts w:ascii="Calibri" w:hAnsi="Calibri" w:cs="Calibri"/>
          <w:sz w:val="18"/>
          <w:szCs w:val="18"/>
        </w:rPr>
        <w:t xml:space="preserve">Řešený prostor </w:t>
      </w:r>
      <w:proofErr w:type="spellStart"/>
      <w:r w:rsidRPr="00252AB4">
        <w:rPr>
          <w:rFonts w:ascii="Calibri" w:hAnsi="Calibri" w:cs="Calibri"/>
          <w:sz w:val="18"/>
          <w:szCs w:val="18"/>
        </w:rPr>
        <w:t>átria</w:t>
      </w:r>
      <w:proofErr w:type="spellEnd"/>
      <w:r w:rsidRPr="00252AB4">
        <w:rPr>
          <w:rFonts w:ascii="Calibri" w:hAnsi="Calibri" w:cs="Calibri"/>
          <w:sz w:val="18"/>
          <w:szCs w:val="18"/>
        </w:rPr>
        <w:t xml:space="preserve"> bude osazen dvojicí reproduktorů, napojených na stávající reproduktorovou linku vedenou chodbou m.č.224. Napojení bude provedeno kabelem s požární odolností kabelem 2x1,5, EI</w:t>
      </w:r>
      <w:proofErr w:type="gramStart"/>
      <w:r w:rsidRPr="00252AB4">
        <w:rPr>
          <w:rFonts w:ascii="Calibri" w:hAnsi="Calibri" w:cs="Calibri"/>
          <w:sz w:val="18"/>
          <w:szCs w:val="18"/>
        </w:rPr>
        <w:t>30  dle</w:t>
      </w:r>
      <w:proofErr w:type="gramEnd"/>
      <w:r w:rsidRPr="00252AB4">
        <w:rPr>
          <w:rFonts w:ascii="Calibri" w:hAnsi="Calibri" w:cs="Calibri"/>
          <w:sz w:val="18"/>
          <w:szCs w:val="18"/>
        </w:rPr>
        <w:t xml:space="preserve"> ZP-27/2008, B2caS1D0 dle </w:t>
      </w:r>
      <w:proofErr w:type="spellStart"/>
      <w:r w:rsidRPr="00252AB4">
        <w:rPr>
          <w:rFonts w:ascii="Calibri" w:hAnsi="Calibri" w:cs="Calibri"/>
          <w:sz w:val="18"/>
          <w:szCs w:val="18"/>
        </w:rPr>
        <w:t>PrEN</w:t>
      </w:r>
      <w:proofErr w:type="spellEnd"/>
      <w:r w:rsidRPr="00252AB4">
        <w:rPr>
          <w:rFonts w:ascii="Calibri" w:hAnsi="Calibri" w:cs="Calibri"/>
          <w:sz w:val="18"/>
          <w:szCs w:val="18"/>
        </w:rPr>
        <w:t xml:space="preserve"> 50399:07, </w:t>
      </w:r>
      <w:proofErr w:type="spellStart"/>
      <w:r w:rsidRPr="00252AB4">
        <w:rPr>
          <w:rFonts w:ascii="Calibri" w:hAnsi="Calibri" w:cs="Calibri"/>
          <w:sz w:val="18"/>
          <w:szCs w:val="18"/>
        </w:rPr>
        <w:t>ohniodolným</w:t>
      </w:r>
      <w:proofErr w:type="spellEnd"/>
      <w:r w:rsidRPr="00252AB4">
        <w:rPr>
          <w:rFonts w:ascii="Calibri" w:hAnsi="Calibri" w:cs="Calibri"/>
          <w:sz w:val="18"/>
          <w:szCs w:val="18"/>
        </w:rPr>
        <w:t xml:space="preserve"> dle ČSN IEC60331, </w:t>
      </w:r>
      <w:proofErr w:type="spellStart"/>
      <w:r w:rsidRPr="00252AB4">
        <w:rPr>
          <w:rFonts w:ascii="Calibri" w:hAnsi="Calibri" w:cs="Calibri"/>
          <w:sz w:val="18"/>
          <w:szCs w:val="18"/>
        </w:rPr>
        <w:t>bezhalogenovým</w:t>
      </w:r>
      <w:proofErr w:type="spellEnd"/>
      <w:r w:rsidRPr="00252AB4">
        <w:rPr>
          <w:rFonts w:ascii="Calibri" w:hAnsi="Calibri" w:cs="Calibri"/>
          <w:sz w:val="18"/>
          <w:szCs w:val="18"/>
        </w:rPr>
        <w:t>.</w:t>
      </w:r>
    </w:p>
    <w:p w14:paraId="774459AC" w14:textId="77777777" w:rsidR="00252AB4" w:rsidRPr="00252AB4" w:rsidRDefault="00252AB4" w:rsidP="00252AB4">
      <w:pPr>
        <w:spacing w:after="60"/>
        <w:ind w:left="709"/>
        <w:rPr>
          <w:rFonts w:ascii="Calibri" w:hAnsi="Calibri" w:cs="Calibri"/>
          <w:sz w:val="18"/>
          <w:szCs w:val="18"/>
        </w:rPr>
      </w:pPr>
    </w:p>
    <w:p w14:paraId="774459AD" w14:textId="77777777" w:rsidR="00252AB4" w:rsidRPr="00252AB4" w:rsidRDefault="00252AB4" w:rsidP="00252AB4">
      <w:pPr>
        <w:spacing w:after="60"/>
        <w:ind w:left="709"/>
        <w:rPr>
          <w:rFonts w:ascii="Calibri" w:hAnsi="Calibri" w:cs="Calibri"/>
          <w:b/>
          <w:sz w:val="18"/>
          <w:szCs w:val="18"/>
        </w:rPr>
      </w:pPr>
      <w:r w:rsidRPr="00252AB4">
        <w:rPr>
          <w:rFonts w:ascii="Calibri" w:hAnsi="Calibri" w:cs="Calibri"/>
          <w:b/>
          <w:sz w:val="18"/>
          <w:szCs w:val="18"/>
        </w:rPr>
        <w:t>CCTV – Kamerový systém</w:t>
      </w:r>
    </w:p>
    <w:p w14:paraId="774459AE" w14:textId="77777777" w:rsidR="00252AB4" w:rsidRPr="00D326B0" w:rsidRDefault="00252AB4" w:rsidP="00252AB4">
      <w:pPr>
        <w:spacing w:after="60"/>
        <w:ind w:left="709"/>
        <w:rPr>
          <w:sz w:val="28"/>
          <w:szCs w:val="28"/>
        </w:rPr>
      </w:pPr>
      <w:r w:rsidRPr="00252AB4">
        <w:rPr>
          <w:rFonts w:ascii="Calibri" w:hAnsi="Calibri" w:cs="Calibri"/>
          <w:sz w:val="18"/>
          <w:szCs w:val="18"/>
        </w:rPr>
        <w:t>Stávající kamera bude v rámci realizace zastřešení posunuta pod nové zastřešení.</w:t>
      </w:r>
    </w:p>
    <w:p w14:paraId="774459AF" w14:textId="77777777" w:rsidR="00830846" w:rsidRPr="00223784" w:rsidRDefault="00830846" w:rsidP="00503379">
      <w:pPr>
        <w:tabs>
          <w:tab w:val="clear" w:pos="2268"/>
        </w:tabs>
        <w:autoSpaceDE w:val="0"/>
        <w:autoSpaceDN w:val="0"/>
        <w:adjustRightInd w:val="0"/>
        <w:rPr>
          <w:rFonts w:ascii="Calibri" w:eastAsia="Calibri" w:hAnsi="Calibri" w:cs="Calibri"/>
          <w:b/>
          <w:color w:val="FF0000"/>
          <w:sz w:val="18"/>
          <w:szCs w:val="22"/>
          <w:u w:val="single"/>
        </w:rPr>
      </w:pPr>
    </w:p>
    <w:p w14:paraId="774459B0" w14:textId="77777777" w:rsidR="002C5713" w:rsidRPr="00417665" w:rsidRDefault="002C5713" w:rsidP="008E4854">
      <w:pPr>
        <w:pStyle w:val="VJTCalibrinadpis11odr"/>
        <w:numPr>
          <w:ilvl w:val="0"/>
          <w:numId w:val="0"/>
        </w:numPr>
        <w:spacing w:before="0"/>
        <w:ind w:left="709"/>
        <w:jc w:val="both"/>
        <w:rPr>
          <w:sz w:val="18"/>
          <w:u w:val="single"/>
        </w:rPr>
      </w:pPr>
      <w:r w:rsidRPr="00417665">
        <w:rPr>
          <w:sz w:val="18"/>
          <w:u w:val="single"/>
        </w:rPr>
        <w:t xml:space="preserve">Vnitřní vodoinstalace </w:t>
      </w:r>
    </w:p>
    <w:p w14:paraId="774459B1" w14:textId="77777777" w:rsidR="003A2180" w:rsidRPr="00417665" w:rsidRDefault="003A2180" w:rsidP="003A2180">
      <w:pPr>
        <w:pStyle w:val="TO-normlnPrvndek042cm"/>
        <w:spacing w:line="240" w:lineRule="auto"/>
        <w:ind w:left="709" w:firstLine="0"/>
        <w:contextualSpacing/>
        <w:rPr>
          <w:rFonts w:ascii="Calibri" w:hAnsi="Calibri" w:cs="Calibri"/>
          <w:sz w:val="18"/>
          <w:szCs w:val="18"/>
        </w:rPr>
      </w:pPr>
      <w:r w:rsidRPr="00417665">
        <w:rPr>
          <w:rFonts w:ascii="Calibri" w:hAnsi="Calibri" w:cs="Calibri"/>
          <w:sz w:val="18"/>
          <w:szCs w:val="18"/>
        </w:rPr>
        <w:t>Pro zásobování navrhovaných zařizovacích předmětů v řešeném objektu jsou navrženy rozvody studené a teplé vody.</w:t>
      </w:r>
    </w:p>
    <w:p w14:paraId="774459B2" w14:textId="117EF1E0" w:rsidR="003A2180" w:rsidRPr="00417665" w:rsidRDefault="003A2180" w:rsidP="003A2180">
      <w:pPr>
        <w:pStyle w:val="TO-normlnPrvndek042cm"/>
        <w:spacing w:line="240" w:lineRule="auto"/>
        <w:ind w:left="709" w:firstLine="0"/>
        <w:contextualSpacing/>
        <w:rPr>
          <w:rFonts w:ascii="Calibri" w:hAnsi="Calibri" w:cs="Calibri"/>
          <w:sz w:val="18"/>
          <w:szCs w:val="18"/>
        </w:rPr>
      </w:pPr>
      <w:r w:rsidRPr="00417665">
        <w:rPr>
          <w:rFonts w:ascii="Calibri" w:hAnsi="Calibri" w:cs="Calibri"/>
          <w:sz w:val="18"/>
          <w:szCs w:val="18"/>
        </w:rPr>
        <w:t xml:space="preserve">Nové rozvody vody jsou napojeny na stávající vodovodní potrubí studené vody. Napojení bude provedeno pod stropem v místnosti č. 102b Chodba a je opatřeno kulovým kohoutem, vypouštěcím ventilem a vodoměrem. Z chodby jsou navrženy rozvody studené vody k zařizovacím předmětům. Rozvody jsou vedeny pod stropem. Rozvody u zařizovacích předmětů </w:t>
      </w:r>
      <w:r w:rsidR="00417665">
        <w:rPr>
          <w:rFonts w:ascii="Calibri" w:hAnsi="Calibri" w:cs="Calibri"/>
          <w:sz w:val="18"/>
          <w:szCs w:val="18"/>
        </w:rPr>
        <w:t xml:space="preserve">(umyvadlo a pítko) </w:t>
      </w:r>
      <w:r w:rsidRPr="00417665">
        <w:rPr>
          <w:rFonts w:ascii="Calibri" w:hAnsi="Calibri" w:cs="Calibri"/>
          <w:sz w:val="18"/>
          <w:szCs w:val="18"/>
        </w:rPr>
        <w:t xml:space="preserve">jsou vedeny </w:t>
      </w:r>
      <w:r w:rsidR="00417665" w:rsidRPr="00417665">
        <w:rPr>
          <w:rFonts w:ascii="Calibri" w:hAnsi="Calibri" w:cs="Calibri"/>
          <w:sz w:val="18"/>
          <w:szCs w:val="18"/>
        </w:rPr>
        <w:t>v rámci skříňky zařizovacího předmětu</w:t>
      </w:r>
      <w:r w:rsidRPr="00417665">
        <w:rPr>
          <w:rFonts w:ascii="Calibri" w:hAnsi="Calibri" w:cs="Calibri"/>
          <w:sz w:val="18"/>
          <w:szCs w:val="18"/>
        </w:rPr>
        <w:t>.</w:t>
      </w:r>
    </w:p>
    <w:p w14:paraId="774459B3" w14:textId="77777777" w:rsidR="003A2180" w:rsidRDefault="003A2180" w:rsidP="003A2180">
      <w:pPr>
        <w:pStyle w:val="StylTO-normlnPrvndek042cm"/>
        <w:spacing w:line="240" w:lineRule="auto"/>
        <w:ind w:left="709" w:firstLine="0"/>
        <w:contextualSpacing/>
        <w:rPr>
          <w:ins w:id="381" w:author="a38bb83a@outlook.cz" w:date="2024-02-19T15:45:00Z"/>
          <w:rFonts w:ascii="Calibri" w:hAnsi="Calibri" w:cs="Calibri"/>
          <w:sz w:val="18"/>
          <w:szCs w:val="18"/>
        </w:rPr>
      </w:pPr>
      <w:r w:rsidRPr="00417665">
        <w:rPr>
          <w:rFonts w:ascii="Calibri" w:hAnsi="Calibri" w:cs="Calibri"/>
          <w:sz w:val="18"/>
          <w:szCs w:val="18"/>
        </w:rPr>
        <w:t xml:space="preserve">Vypouštění bude zajištěno výtokovými armaturami zařizovacích předmětů. Přívodní potrubí bude vedeno v min. spádu </w:t>
      </w:r>
      <w:proofErr w:type="gramStart"/>
      <w:r w:rsidRPr="00417665">
        <w:rPr>
          <w:rFonts w:ascii="Calibri" w:hAnsi="Calibri" w:cs="Calibri"/>
          <w:sz w:val="18"/>
          <w:szCs w:val="18"/>
        </w:rPr>
        <w:t>0,5%</w:t>
      </w:r>
      <w:proofErr w:type="gramEnd"/>
      <w:r w:rsidRPr="00417665">
        <w:rPr>
          <w:rFonts w:ascii="Calibri" w:hAnsi="Calibri" w:cs="Calibri"/>
          <w:sz w:val="18"/>
          <w:szCs w:val="18"/>
        </w:rPr>
        <w:t xml:space="preserve"> od svislého potrubí k vypouštěcím armaturám.</w:t>
      </w:r>
    </w:p>
    <w:p w14:paraId="45D3A4E0" w14:textId="77777777" w:rsidR="00760BEB" w:rsidRDefault="00760BEB" w:rsidP="003A2180">
      <w:pPr>
        <w:pStyle w:val="StylTO-normlnPrvndek042cm"/>
        <w:spacing w:line="240" w:lineRule="auto"/>
        <w:ind w:left="709" w:firstLine="0"/>
        <w:contextualSpacing/>
        <w:rPr>
          <w:ins w:id="382" w:author="a38bb83a@outlook.cz" w:date="2024-02-19T15:45:00Z"/>
          <w:rFonts w:ascii="Calibri" w:hAnsi="Calibri" w:cs="Calibri"/>
          <w:sz w:val="18"/>
          <w:szCs w:val="18"/>
        </w:rPr>
      </w:pPr>
    </w:p>
    <w:p w14:paraId="07C4DBA4" w14:textId="24AC03B0" w:rsidR="00760BEB" w:rsidRPr="00760BEB" w:rsidRDefault="00760BEB" w:rsidP="00760BEB">
      <w:pPr>
        <w:pStyle w:val="StylTO-normlnPrvndek042cm"/>
        <w:spacing w:before="0" w:after="0" w:line="240" w:lineRule="auto"/>
        <w:ind w:left="0" w:firstLine="709"/>
        <w:contextualSpacing/>
        <w:rPr>
          <w:ins w:id="383" w:author="a38bb83a@outlook.cz" w:date="2024-02-19T15:45:00Z"/>
          <w:rFonts w:ascii="Calibri" w:hAnsi="Calibri" w:cs="Calibri"/>
          <w:sz w:val="18"/>
          <w:szCs w:val="18"/>
          <w:u w:val="single"/>
          <w:rPrChange w:id="384" w:author="a38bb83a@outlook.cz" w:date="2024-02-19T15:46:00Z">
            <w:rPr>
              <w:ins w:id="385" w:author="a38bb83a@outlook.cz" w:date="2024-02-19T15:45:00Z"/>
              <w:rFonts w:ascii="Calibri" w:hAnsi="Calibri" w:cs="Calibri"/>
              <w:sz w:val="18"/>
              <w:szCs w:val="18"/>
            </w:rPr>
          </w:rPrChange>
        </w:rPr>
        <w:pPrChange w:id="386" w:author="a38bb83a@outlook.cz" w:date="2024-02-19T15:45:00Z">
          <w:pPr>
            <w:pStyle w:val="StylTO-normlnPrvndek042cm"/>
            <w:ind w:left="709"/>
            <w:contextualSpacing/>
          </w:pPr>
        </w:pPrChange>
      </w:pPr>
      <w:ins w:id="387" w:author="a38bb83a@outlook.cz" w:date="2024-02-19T15:46:00Z">
        <w:r>
          <w:rPr>
            <w:rFonts w:ascii="Calibri" w:hAnsi="Calibri" w:cs="Calibri"/>
            <w:sz w:val="18"/>
            <w:szCs w:val="18"/>
            <w:u w:val="single"/>
          </w:rPr>
          <w:t>Z</w:t>
        </w:r>
      </w:ins>
      <w:ins w:id="388" w:author="a38bb83a@outlook.cz" w:date="2024-02-19T15:45:00Z">
        <w:r w:rsidRPr="00760BEB">
          <w:rPr>
            <w:rFonts w:ascii="Calibri" w:hAnsi="Calibri" w:cs="Calibri"/>
            <w:sz w:val="18"/>
            <w:szCs w:val="18"/>
            <w:u w:val="single"/>
            <w:rPrChange w:id="389" w:author="a38bb83a@outlook.cz" w:date="2024-02-19T15:46:00Z">
              <w:rPr>
                <w:rFonts w:ascii="Calibri" w:hAnsi="Calibri" w:cs="Calibri"/>
                <w:sz w:val="18"/>
                <w:szCs w:val="18"/>
              </w:rPr>
            </w:rPrChange>
          </w:rPr>
          <w:t>ařizovací předměty a ostatní zařízení</w:t>
        </w:r>
      </w:ins>
    </w:p>
    <w:p w14:paraId="262ACAE4" w14:textId="77777777" w:rsidR="00760BEB" w:rsidRPr="00760BEB" w:rsidRDefault="00760BEB" w:rsidP="00760BEB">
      <w:pPr>
        <w:pStyle w:val="StylTO-normlnPrvndek042cm"/>
        <w:spacing w:before="0" w:after="0" w:line="240" w:lineRule="auto"/>
        <w:ind w:left="709" w:firstLine="0"/>
        <w:contextualSpacing/>
        <w:rPr>
          <w:ins w:id="390" w:author="a38bb83a@outlook.cz" w:date="2024-02-19T15:45:00Z"/>
          <w:rFonts w:ascii="Calibri" w:hAnsi="Calibri" w:cs="Calibri"/>
          <w:sz w:val="18"/>
          <w:szCs w:val="18"/>
        </w:rPr>
        <w:pPrChange w:id="391" w:author="a38bb83a@outlook.cz" w:date="2024-02-19T15:45:00Z">
          <w:pPr>
            <w:pStyle w:val="StylTO-normlnPrvndek042cm"/>
            <w:ind w:left="709"/>
            <w:contextualSpacing/>
          </w:pPr>
        </w:pPrChange>
      </w:pPr>
      <w:ins w:id="392" w:author="a38bb83a@outlook.cz" w:date="2024-02-19T15:45:00Z">
        <w:r w:rsidRPr="00760BEB">
          <w:rPr>
            <w:rFonts w:ascii="Calibri" w:hAnsi="Calibri" w:cs="Calibri"/>
            <w:sz w:val="18"/>
            <w:szCs w:val="18"/>
          </w:rPr>
          <w:t>V budově jsou navrženy převážně klasické standartní keramické zařizovací předměty. Aktivity projektu musí být realizovány v souladu s cíli a zásadami udržitelného rozvoje a zásadou „významně nepoškozovat“ (dále jen „DNSH“) v oblasti životního prostředí. Navržené zařizovací předměty musí splňovat podmínky dotačního titulu: “Závazné stanovisko Řídicího orgánu IROP č.7, článek 4 – Udržitelné využívání a ochrana vodních zdrojů“.</w:t>
        </w:r>
      </w:ins>
    </w:p>
    <w:p w14:paraId="52B65C07" w14:textId="77777777" w:rsidR="00760BEB" w:rsidRPr="00760BEB" w:rsidRDefault="00760BEB" w:rsidP="00760BEB">
      <w:pPr>
        <w:pStyle w:val="StylTO-normlnPrvndek042cm"/>
        <w:spacing w:before="0" w:after="0" w:line="240" w:lineRule="auto"/>
        <w:ind w:left="709" w:firstLine="0"/>
        <w:contextualSpacing/>
        <w:rPr>
          <w:ins w:id="393" w:author="a38bb83a@outlook.cz" w:date="2024-02-19T15:45:00Z"/>
          <w:rFonts w:ascii="Calibri" w:hAnsi="Calibri" w:cs="Calibri"/>
          <w:sz w:val="18"/>
          <w:szCs w:val="18"/>
        </w:rPr>
        <w:pPrChange w:id="394" w:author="a38bb83a@outlook.cz" w:date="2024-02-19T15:45:00Z">
          <w:pPr>
            <w:pStyle w:val="StylTO-normlnPrvndek042cm"/>
            <w:ind w:left="709"/>
            <w:contextualSpacing/>
          </w:pPr>
        </w:pPrChange>
      </w:pPr>
      <w:ins w:id="395" w:author="a38bb83a@outlook.cz" w:date="2024-02-19T15:45:00Z">
        <w:r w:rsidRPr="00760BEB">
          <w:rPr>
            <w:rFonts w:ascii="Calibri" w:hAnsi="Calibri" w:cs="Calibri"/>
            <w:sz w:val="18"/>
            <w:szCs w:val="18"/>
          </w:rPr>
          <w:t>Instalovaná zařízení k využívání vody musí splňovat spotřebu vody doloženou technickými listy výrobku, stavební certifikací nebo stávajícím štítkem výrobku v EU:</w:t>
        </w:r>
      </w:ins>
    </w:p>
    <w:p w14:paraId="38F55228" w14:textId="77777777" w:rsidR="00760BEB" w:rsidRPr="00760BEB" w:rsidRDefault="00760BEB" w:rsidP="00760BEB">
      <w:pPr>
        <w:pStyle w:val="StylTO-normlnPrvndek042cm"/>
        <w:spacing w:before="0" w:after="0" w:line="240" w:lineRule="auto"/>
        <w:ind w:left="709"/>
        <w:contextualSpacing/>
        <w:rPr>
          <w:ins w:id="396" w:author="a38bb83a@outlook.cz" w:date="2024-02-19T15:45:00Z"/>
          <w:rFonts w:ascii="Calibri" w:hAnsi="Calibri" w:cs="Calibri"/>
          <w:sz w:val="18"/>
          <w:szCs w:val="18"/>
        </w:rPr>
        <w:pPrChange w:id="397" w:author="a38bb83a@outlook.cz" w:date="2024-02-19T15:45:00Z">
          <w:pPr>
            <w:pStyle w:val="StylTO-normlnPrvndek042cm"/>
            <w:ind w:left="709"/>
            <w:contextualSpacing/>
          </w:pPr>
        </w:pPrChange>
      </w:pPr>
      <w:ins w:id="398" w:author="a38bb83a@outlook.cz" w:date="2024-02-19T15:45:00Z">
        <w:r w:rsidRPr="00760BEB">
          <w:rPr>
            <w:rFonts w:ascii="Calibri" w:hAnsi="Calibri" w:cs="Calibri"/>
            <w:sz w:val="18"/>
            <w:szCs w:val="18"/>
          </w:rPr>
          <w:tab/>
          <w:t>a) umyvadlové baterie a kuchyňské baterie mají maximální průtok vody 6 litrů/min;</w:t>
        </w:r>
      </w:ins>
    </w:p>
    <w:p w14:paraId="365DABAA" w14:textId="77777777" w:rsidR="00760BEB" w:rsidRPr="00760BEB" w:rsidRDefault="00760BEB" w:rsidP="00760BEB">
      <w:pPr>
        <w:pStyle w:val="StylTO-normlnPrvndek042cm"/>
        <w:spacing w:before="0" w:after="0" w:line="240" w:lineRule="auto"/>
        <w:ind w:left="709"/>
        <w:contextualSpacing/>
        <w:rPr>
          <w:ins w:id="399" w:author="a38bb83a@outlook.cz" w:date="2024-02-19T15:45:00Z"/>
          <w:rFonts w:ascii="Calibri" w:hAnsi="Calibri" w:cs="Calibri"/>
          <w:sz w:val="18"/>
          <w:szCs w:val="18"/>
        </w:rPr>
        <w:pPrChange w:id="400" w:author="a38bb83a@outlook.cz" w:date="2024-02-19T15:45:00Z">
          <w:pPr>
            <w:pStyle w:val="StylTO-normlnPrvndek042cm"/>
            <w:ind w:left="709"/>
            <w:contextualSpacing/>
          </w:pPr>
        </w:pPrChange>
      </w:pPr>
      <w:ins w:id="401" w:author="a38bb83a@outlook.cz" w:date="2024-02-19T15:45:00Z">
        <w:r w:rsidRPr="00760BEB">
          <w:rPr>
            <w:rFonts w:ascii="Calibri" w:hAnsi="Calibri" w:cs="Calibri"/>
            <w:sz w:val="18"/>
            <w:szCs w:val="18"/>
          </w:rPr>
          <w:tab/>
          <w:t>b) sprchy mají maximální průtok vody 8 litrů/min;</w:t>
        </w:r>
      </w:ins>
    </w:p>
    <w:p w14:paraId="428F5826" w14:textId="77777777" w:rsidR="00760BEB" w:rsidRPr="00760BEB" w:rsidRDefault="00760BEB" w:rsidP="00760BEB">
      <w:pPr>
        <w:pStyle w:val="StylTO-normlnPrvndek042cm"/>
        <w:spacing w:before="0" w:after="0" w:line="240" w:lineRule="auto"/>
        <w:ind w:left="1418" w:firstLine="0"/>
        <w:contextualSpacing/>
        <w:rPr>
          <w:ins w:id="402" w:author="a38bb83a@outlook.cz" w:date="2024-02-19T15:45:00Z"/>
          <w:rFonts w:ascii="Calibri" w:hAnsi="Calibri" w:cs="Calibri"/>
          <w:sz w:val="18"/>
          <w:szCs w:val="18"/>
        </w:rPr>
        <w:pPrChange w:id="403" w:author="a38bb83a@outlook.cz" w:date="2024-02-19T15:46:00Z">
          <w:pPr>
            <w:pStyle w:val="StylTO-normlnPrvndek042cm"/>
            <w:ind w:left="709"/>
            <w:contextualSpacing/>
          </w:pPr>
        </w:pPrChange>
      </w:pPr>
      <w:ins w:id="404" w:author="a38bb83a@outlook.cz" w:date="2024-02-19T15:45:00Z">
        <w:r w:rsidRPr="00760BEB">
          <w:rPr>
            <w:rFonts w:ascii="Calibri" w:hAnsi="Calibri" w:cs="Calibri"/>
            <w:sz w:val="18"/>
            <w:szCs w:val="18"/>
          </w:rPr>
          <w:t xml:space="preserve">c) WC, zahrnující soupravy, mísy a splachovací nádrže, mají úplný objem splachovací vody maximálně 6 litrů a maximální průměrný objem splachovací vody 3,5 litru (vypočteno dle vzorce </w:t>
        </w:r>
        <w:proofErr w:type="spellStart"/>
        <w:r w:rsidRPr="00760BEB">
          <w:rPr>
            <w:rFonts w:ascii="Calibri" w:hAnsi="Calibri" w:cs="Calibri"/>
            <w:sz w:val="18"/>
            <w:szCs w:val="18"/>
          </w:rPr>
          <w:t>Va</w:t>
        </w:r>
        <w:proofErr w:type="spellEnd"/>
        <w:r w:rsidRPr="00760BEB">
          <w:rPr>
            <w:rFonts w:ascii="Calibri" w:hAnsi="Calibri" w:cs="Calibri"/>
            <w:sz w:val="18"/>
            <w:szCs w:val="18"/>
          </w:rPr>
          <w:t xml:space="preserve"> = (Vf + (3 × </w:t>
        </w:r>
        <w:proofErr w:type="spellStart"/>
        <w:r w:rsidRPr="00760BEB">
          <w:rPr>
            <w:rFonts w:ascii="Calibri" w:hAnsi="Calibri" w:cs="Calibri"/>
            <w:sz w:val="18"/>
            <w:szCs w:val="18"/>
          </w:rPr>
          <w:t>Vr</w:t>
        </w:r>
        <w:proofErr w:type="spellEnd"/>
        <w:r w:rsidRPr="00760BEB">
          <w:rPr>
            <w:rFonts w:ascii="Calibri" w:hAnsi="Calibri" w:cs="Calibri"/>
            <w:sz w:val="18"/>
            <w:szCs w:val="18"/>
          </w:rPr>
          <w:t>)) /4;</w:t>
        </w:r>
      </w:ins>
    </w:p>
    <w:p w14:paraId="103576E9" w14:textId="77777777" w:rsidR="00760BEB" w:rsidRPr="00760BEB" w:rsidRDefault="00760BEB" w:rsidP="00760BEB">
      <w:pPr>
        <w:pStyle w:val="StylTO-normlnPrvndek042cm"/>
        <w:spacing w:before="0" w:after="0" w:line="240" w:lineRule="auto"/>
        <w:ind w:left="709"/>
        <w:contextualSpacing/>
        <w:rPr>
          <w:ins w:id="405" w:author="a38bb83a@outlook.cz" w:date="2024-02-19T15:45:00Z"/>
          <w:rFonts w:ascii="Calibri" w:hAnsi="Calibri" w:cs="Calibri"/>
          <w:sz w:val="18"/>
          <w:szCs w:val="18"/>
        </w:rPr>
        <w:pPrChange w:id="406" w:author="a38bb83a@outlook.cz" w:date="2024-02-19T15:45:00Z">
          <w:pPr>
            <w:pStyle w:val="StylTO-normlnPrvndek042cm"/>
            <w:ind w:left="709"/>
            <w:contextualSpacing/>
          </w:pPr>
        </w:pPrChange>
      </w:pPr>
      <w:ins w:id="407" w:author="a38bb83a@outlook.cz" w:date="2024-02-19T15:45:00Z">
        <w:r w:rsidRPr="00760BEB">
          <w:rPr>
            <w:rFonts w:ascii="Calibri" w:hAnsi="Calibri" w:cs="Calibri"/>
            <w:sz w:val="18"/>
            <w:szCs w:val="18"/>
          </w:rPr>
          <w:tab/>
          <w:t>kde:</w:t>
        </w:r>
      </w:ins>
    </w:p>
    <w:p w14:paraId="6E1F7899" w14:textId="77777777" w:rsidR="00760BEB" w:rsidRPr="00760BEB" w:rsidRDefault="00760BEB" w:rsidP="00760BEB">
      <w:pPr>
        <w:pStyle w:val="StylTO-normlnPrvndek042cm"/>
        <w:spacing w:before="0" w:after="0" w:line="240" w:lineRule="auto"/>
        <w:ind w:left="709"/>
        <w:contextualSpacing/>
        <w:rPr>
          <w:ins w:id="408" w:author="a38bb83a@outlook.cz" w:date="2024-02-19T15:45:00Z"/>
          <w:rFonts w:ascii="Calibri" w:hAnsi="Calibri" w:cs="Calibri"/>
          <w:sz w:val="18"/>
          <w:szCs w:val="18"/>
        </w:rPr>
        <w:pPrChange w:id="409" w:author="a38bb83a@outlook.cz" w:date="2024-02-19T15:45:00Z">
          <w:pPr>
            <w:pStyle w:val="StylTO-normlnPrvndek042cm"/>
            <w:ind w:left="709"/>
            <w:contextualSpacing/>
          </w:pPr>
        </w:pPrChange>
      </w:pPr>
      <w:ins w:id="410" w:author="a38bb83a@outlook.cz" w:date="2024-02-19T15:45:00Z">
        <w:r w:rsidRPr="00760BEB">
          <w:rPr>
            <w:rFonts w:ascii="Calibri" w:hAnsi="Calibri" w:cs="Calibri"/>
            <w:sz w:val="18"/>
            <w:szCs w:val="18"/>
          </w:rPr>
          <w:tab/>
        </w:r>
        <w:r w:rsidRPr="00760BEB">
          <w:rPr>
            <w:rFonts w:ascii="Calibri" w:hAnsi="Calibri" w:cs="Calibri"/>
            <w:sz w:val="18"/>
            <w:szCs w:val="18"/>
          </w:rPr>
          <w:tab/>
        </w:r>
        <w:proofErr w:type="spellStart"/>
        <w:r w:rsidRPr="00760BEB">
          <w:rPr>
            <w:rFonts w:ascii="Calibri" w:hAnsi="Calibri" w:cs="Calibri"/>
            <w:sz w:val="18"/>
            <w:szCs w:val="18"/>
          </w:rPr>
          <w:t>Va</w:t>
        </w:r>
        <w:proofErr w:type="spellEnd"/>
        <w:r w:rsidRPr="00760BEB">
          <w:rPr>
            <w:rFonts w:ascii="Calibri" w:hAnsi="Calibri" w:cs="Calibri"/>
            <w:sz w:val="18"/>
            <w:szCs w:val="18"/>
          </w:rPr>
          <w:t xml:space="preserve"> = průměrný objem;</w:t>
        </w:r>
      </w:ins>
    </w:p>
    <w:p w14:paraId="48626903" w14:textId="77777777" w:rsidR="00760BEB" w:rsidRPr="00760BEB" w:rsidRDefault="00760BEB" w:rsidP="00760BEB">
      <w:pPr>
        <w:pStyle w:val="StylTO-normlnPrvndek042cm"/>
        <w:spacing w:before="0" w:after="0" w:line="240" w:lineRule="auto"/>
        <w:ind w:left="709"/>
        <w:contextualSpacing/>
        <w:rPr>
          <w:ins w:id="411" w:author="a38bb83a@outlook.cz" w:date="2024-02-19T15:45:00Z"/>
          <w:rFonts w:ascii="Calibri" w:hAnsi="Calibri" w:cs="Calibri"/>
          <w:sz w:val="18"/>
          <w:szCs w:val="18"/>
        </w:rPr>
        <w:pPrChange w:id="412" w:author="a38bb83a@outlook.cz" w:date="2024-02-19T15:45:00Z">
          <w:pPr>
            <w:pStyle w:val="StylTO-normlnPrvndek042cm"/>
            <w:ind w:left="709"/>
            <w:contextualSpacing/>
          </w:pPr>
        </w:pPrChange>
      </w:pPr>
      <w:ins w:id="413" w:author="a38bb83a@outlook.cz" w:date="2024-02-19T15:45:00Z">
        <w:r w:rsidRPr="00760BEB">
          <w:rPr>
            <w:rFonts w:ascii="Calibri" w:hAnsi="Calibri" w:cs="Calibri"/>
            <w:sz w:val="18"/>
            <w:szCs w:val="18"/>
          </w:rPr>
          <w:tab/>
        </w:r>
        <w:r w:rsidRPr="00760BEB">
          <w:rPr>
            <w:rFonts w:ascii="Calibri" w:hAnsi="Calibri" w:cs="Calibri"/>
            <w:sz w:val="18"/>
            <w:szCs w:val="18"/>
          </w:rPr>
          <w:tab/>
          <w:t>Vf = úplné (velké) spláchnutí, 4 litrů;</w:t>
        </w:r>
      </w:ins>
    </w:p>
    <w:p w14:paraId="0263736E" w14:textId="77777777" w:rsidR="00760BEB" w:rsidRPr="00760BEB" w:rsidRDefault="00760BEB" w:rsidP="00760BEB">
      <w:pPr>
        <w:pStyle w:val="StylTO-normlnPrvndek042cm"/>
        <w:spacing w:before="0" w:after="0" w:line="240" w:lineRule="auto"/>
        <w:ind w:left="709"/>
        <w:contextualSpacing/>
        <w:rPr>
          <w:ins w:id="414" w:author="a38bb83a@outlook.cz" w:date="2024-02-19T15:45:00Z"/>
          <w:rFonts w:ascii="Calibri" w:hAnsi="Calibri" w:cs="Calibri"/>
          <w:sz w:val="18"/>
          <w:szCs w:val="18"/>
        </w:rPr>
        <w:pPrChange w:id="415" w:author="a38bb83a@outlook.cz" w:date="2024-02-19T15:45:00Z">
          <w:pPr>
            <w:pStyle w:val="StylTO-normlnPrvndek042cm"/>
            <w:ind w:left="709"/>
            <w:contextualSpacing/>
          </w:pPr>
        </w:pPrChange>
      </w:pPr>
      <w:ins w:id="416" w:author="a38bb83a@outlook.cz" w:date="2024-02-19T15:45:00Z">
        <w:r w:rsidRPr="00760BEB">
          <w:rPr>
            <w:rFonts w:ascii="Calibri" w:hAnsi="Calibri" w:cs="Calibri"/>
            <w:sz w:val="18"/>
            <w:szCs w:val="18"/>
          </w:rPr>
          <w:tab/>
        </w:r>
        <w:r w:rsidRPr="00760BEB">
          <w:rPr>
            <w:rFonts w:ascii="Calibri" w:hAnsi="Calibri" w:cs="Calibri"/>
            <w:sz w:val="18"/>
            <w:szCs w:val="18"/>
          </w:rPr>
          <w:tab/>
        </w:r>
        <w:proofErr w:type="spellStart"/>
        <w:r w:rsidRPr="00760BEB">
          <w:rPr>
            <w:rFonts w:ascii="Calibri" w:hAnsi="Calibri" w:cs="Calibri"/>
            <w:sz w:val="18"/>
            <w:szCs w:val="18"/>
          </w:rPr>
          <w:t>Vr</w:t>
        </w:r>
        <w:proofErr w:type="spellEnd"/>
        <w:r w:rsidRPr="00760BEB">
          <w:rPr>
            <w:rFonts w:ascii="Calibri" w:hAnsi="Calibri" w:cs="Calibri"/>
            <w:sz w:val="18"/>
            <w:szCs w:val="18"/>
          </w:rPr>
          <w:t xml:space="preserve"> = redukované (malé) spláchnutí; 2 litry.</w:t>
        </w:r>
      </w:ins>
    </w:p>
    <w:p w14:paraId="3C50068C" w14:textId="7202BD9A" w:rsidR="00760BEB" w:rsidRPr="00760BEB" w:rsidRDefault="00760BEB" w:rsidP="00760BEB">
      <w:pPr>
        <w:pStyle w:val="StylTO-normlnPrvndek042cm"/>
        <w:spacing w:before="0" w:after="0" w:line="240" w:lineRule="auto"/>
        <w:ind w:left="1418" w:firstLine="11"/>
        <w:contextualSpacing/>
        <w:rPr>
          <w:ins w:id="417" w:author="a38bb83a@outlook.cz" w:date="2024-02-19T15:45:00Z"/>
          <w:rFonts w:ascii="Calibri" w:hAnsi="Calibri" w:cs="Calibri"/>
          <w:sz w:val="18"/>
          <w:szCs w:val="18"/>
        </w:rPr>
        <w:pPrChange w:id="418" w:author="a38bb83a@outlook.cz" w:date="2024-02-19T15:46:00Z">
          <w:pPr>
            <w:pStyle w:val="StylTO-normlnPrvndek042cm"/>
            <w:ind w:left="709"/>
            <w:contextualSpacing/>
          </w:pPr>
        </w:pPrChange>
      </w:pPr>
      <w:ins w:id="419" w:author="a38bb83a@outlook.cz" w:date="2024-02-19T15:45:00Z">
        <w:r w:rsidRPr="00760BEB">
          <w:rPr>
            <w:rFonts w:ascii="Calibri" w:hAnsi="Calibri" w:cs="Calibri"/>
            <w:sz w:val="18"/>
            <w:szCs w:val="18"/>
          </w:rPr>
          <w:t>d) pisoáry spotřebují maximálně 2 litry/mísu/hodinu. Splachovací pisoáry mají maximální úplný objem splachovací vody 1 litr.</w:t>
        </w:r>
      </w:ins>
    </w:p>
    <w:p w14:paraId="6517FC8E" w14:textId="77777777" w:rsidR="00760BEB" w:rsidRPr="00760BEB" w:rsidRDefault="00760BEB" w:rsidP="00760BEB">
      <w:pPr>
        <w:pStyle w:val="StylTO-normlnPrvndek042cm"/>
        <w:spacing w:before="0" w:after="0" w:line="240" w:lineRule="auto"/>
        <w:ind w:left="709" w:firstLine="0"/>
        <w:contextualSpacing/>
        <w:rPr>
          <w:ins w:id="420" w:author="a38bb83a@outlook.cz" w:date="2024-02-19T15:45:00Z"/>
          <w:rFonts w:ascii="Calibri" w:hAnsi="Calibri" w:cs="Calibri"/>
          <w:sz w:val="18"/>
          <w:szCs w:val="18"/>
        </w:rPr>
        <w:pPrChange w:id="421" w:author="a38bb83a@outlook.cz" w:date="2024-02-19T15:46:00Z">
          <w:pPr>
            <w:pStyle w:val="StylTO-normlnPrvndek042cm"/>
            <w:ind w:left="709"/>
            <w:contextualSpacing/>
          </w:pPr>
        </w:pPrChange>
      </w:pPr>
      <w:ins w:id="422" w:author="a38bb83a@outlook.cz" w:date="2024-02-19T15:45:00Z">
        <w:r w:rsidRPr="00760BEB">
          <w:rPr>
            <w:rFonts w:ascii="Calibri" w:hAnsi="Calibri" w:cs="Calibri"/>
            <w:sz w:val="18"/>
            <w:szCs w:val="18"/>
          </w:rPr>
          <w:t xml:space="preserve">Navržené zařizovací předměty splňují certifikát </w:t>
        </w:r>
        <w:proofErr w:type="spellStart"/>
        <w:r w:rsidRPr="00760BEB">
          <w:rPr>
            <w:rFonts w:ascii="Calibri" w:hAnsi="Calibri" w:cs="Calibri"/>
            <w:sz w:val="18"/>
            <w:szCs w:val="18"/>
          </w:rPr>
          <w:t>European</w:t>
        </w:r>
        <w:proofErr w:type="spellEnd"/>
        <w:r w:rsidRPr="00760BEB">
          <w:rPr>
            <w:rFonts w:ascii="Calibri" w:hAnsi="Calibri" w:cs="Calibri"/>
            <w:sz w:val="18"/>
            <w:szCs w:val="18"/>
          </w:rPr>
          <w:t xml:space="preserve"> </w:t>
        </w:r>
        <w:proofErr w:type="spellStart"/>
        <w:r w:rsidRPr="00760BEB">
          <w:rPr>
            <w:rFonts w:ascii="Calibri" w:hAnsi="Calibri" w:cs="Calibri"/>
            <w:sz w:val="18"/>
            <w:szCs w:val="18"/>
          </w:rPr>
          <w:t>unified</w:t>
        </w:r>
        <w:proofErr w:type="spellEnd"/>
        <w:r w:rsidRPr="00760BEB">
          <w:rPr>
            <w:rFonts w:ascii="Calibri" w:hAnsi="Calibri" w:cs="Calibri"/>
            <w:sz w:val="18"/>
            <w:szCs w:val="18"/>
          </w:rPr>
          <w:t xml:space="preserve"> </w:t>
        </w:r>
        <w:proofErr w:type="spellStart"/>
        <w:r w:rsidRPr="00760BEB">
          <w:rPr>
            <w:rFonts w:ascii="Calibri" w:hAnsi="Calibri" w:cs="Calibri"/>
            <w:sz w:val="18"/>
            <w:szCs w:val="18"/>
          </w:rPr>
          <w:t>Water</w:t>
        </w:r>
        <w:proofErr w:type="spellEnd"/>
        <w:r w:rsidRPr="00760BEB">
          <w:rPr>
            <w:rFonts w:ascii="Calibri" w:hAnsi="Calibri" w:cs="Calibri"/>
            <w:sz w:val="18"/>
            <w:szCs w:val="18"/>
          </w:rPr>
          <w:t xml:space="preserve"> </w:t>
        </w:r>
        <w:proofErr w:type="gramStart"/>
        <w:r w:rsidRPr="00760BEB">
          <w:rPr>
            <w:rFonts w:ascii="Calibri" w:hAnsi="Calibri" w:cs="Calibri"/>
            <w:sz w:val="18"/>
            <w:szCs w:val="18"/>
          </w:rPr>
          <w:t xml:space="preserve">label - </w:t>
        </w:r>
        <w:proofErr w:type="spellStart"/>
        <w:r w:rsidRPr="00760BEB">
          <w:rPr>
            <w:rFonts w:ascii="Calibri" w:hAnsi="Calibri" w:cs="Calibri"/>
            <w:sz w:val="18"/>
            <w:szCs w:val="18"/>
          </w:rPr>
          <w:t>class</w:t>
        </w:r>
        <w:proofErr w:type="spellEnd"/>
        <w:proofErr w:type="gramEnd"/>
        <w:r w:rsidRPr="00760BEB">
          <w:rPr>
            <w:rFonts w:ascii="Calibri" w:hAnsi="Calibri" w:cs="Calibri"/>
            <w:sz w:val="18"/>
            <w:szCs w:val="18"/>
          </w:rPr>
          <w:t xml:space="preserve"> A. Zhotovitelem dodané zařizovací předměty musí rovněž splňovat certifikát </w:t>
        </w:r>
        <w:proofErr w:type="spellStart"/>
        <w:r w:rsidRPr="00760BEB">
          <w:rPr>
            <w:rFonts w:ascii="Calibri" w:hAnsi="Calibri" w:cs="Calibri"/>
            <w:sz w:val="18"/>
            <w:szCs w:val="18"/>
          </w:rPr>
          <w:t>European</w:t>
        </w:r>
        <w:proofErr w:type="spellEnd"/>
        <w:r w:rsidRPr="00760BEB">
          <w:rPr>
            <w:rFonts w:ascii="Calibri" w:hAnsi="Calibri" w:cs="Calibri"/>
            <w:sz w:val="18"/>
            <w:szCs w:val="18"/>
          </w:rPr>
          <w:t xml:space="preserve"> </w:t>
        </w:r>
        <w:proofErr w:type="spellStart"/>
        <w:r w:rsidRPr="00760BEB">
          <w:rPr>
            <w:rFonts w:ascii="Calibri" w:hAnsi="Calibri" w:cs="Calibri"/>
            <w:sz w:val="18"/>
            <w:szCs w:val="18"/>
          </w:rPr>
          <w:t>unified</w:t>
        </w:r>
        <w:proofErr w:type="spellEnd"/>
        <w:r w:rsidRPr="00760BEB">
          <w:rPr>
            <w:rFonts w:ascii="Calibri" w:hAnsi="Calibri" w:cs="Calibri"/>
            <w:sz w:val="18"/>
            <w:szCs w:val="18"/>
          </w:rPr>
          <w:t xml:space="preserve"> </w:t>
        </w:r>
        <w:proofErr w:type="spellStart"/>
        <w:r w:rsidRPr="00760BEB">
          <w:rPr>
            <w:rFonts w:ascii="Calibri" w:hAnsi="Calibri" w:cs="Calibri"/>
            <w:sz w:val="18"/>
            <w:szCs w:val="18"/>
          </w:rPr>
          <w:t>Water</w:t>
        </w:r>
        <w:proofErr w:type="spellEnd"/>
        <w:r w:rsidRPr="00760BEB">
          <w:rPr>
            <w:rFonts w:ascii="Calibri" w:hAnsi="Calibri" w:cs="Calibri"/>
            <w:sz w:val="18"/>
            <w:szCs w:val="18"/>
          </w:rPr>
          <w:t xml:space="preserve"> label - </w:t>
        </w:r>
        <w:proofErr w:type="spellStart"/>
        <w:r w:rsidRPr="00760BEB">
          <w:rPr>
            <w:rFonts w:ascii="Calibri" w:hAnsi="Calibri" w:cs="Calibri"/>
            <w:sz w:val="18"/>
            <w:szCs w:val="18"/>
          </w:rPr>
          <w:t>class</w:t>
        </w:r>
        <w:proofErr w:type="spellEnd"/>
        <w:r w:rsidRPr="00760BEB">
          <w:rPr>
            <w:rFonts w:ascii="Calibri" w:hAnsi="Calibri" w:cs="Calibri"/>
            <w:sz w:val="18"/>
            <w:szCs w:val="18"/>
          </w:rPr>
          <w:t xml:space="preserve"> A. </w:t>
        </w:r>
      </w:ins>
    </w:p>
    <w:p w14:paraId="231E5FAE" w14:textId="77777777" w:rsidR="00760BEB" w:rsidRPr="00760BEB" w:rsidRDefault="00760BEB" w:rsidP="00760BEB">
      <w:pPr>
        <w:pStyle w:val="StylTO-normlnPrvndek042cm"/>
        <w:spacing w:before="0" w:after="0" w:line="240" w:lineRule="auto"/>
        <w:ind w:left="0" w:firstLine="0"/>
        <w:contextualSpacing/>
        <w:rPr>
          <w:ins w:id="423" w:author="a38bb83a@outlook.cz" w:date="2024-02-19T15:45:00Z"/>
          <w:rFonts w:ascii="Calibri" w:hAnsi="Calibri" w:cs="Calibri"/>
          <w:sz w:val="18"/>
          <w:szCs w:val="18"/>
        </w:rPr>
        <w:pPrChange w:id="424" w:author="a38bb83a@outlook.cz" w:date="2024-02-19T15:46:00Z">
          <w:pPr>
            <w:pStyle w:val="StylTO-normlnPrvndek042cm"/>
            <w:ind w:left="709"/>
            <w:contextualSpacing/>
          </w:pPr>
        </w:pPrChange>
      </w:pPr>
    </w:p>
    <w:p w14:paraId="5F496CE7" w14:textId="77777777" w:rsidR="00760BEB" w:rsidRPr="00760BEB" w:rsidRDefault="00760BEB" w:rsidP="00760BEB">
      <w:pPr>
        <w:pStyle w:val="StylTO-normlnPrvndek042cm"/>
        <w:spacing w:before="0" w:after="0" w:line="240" w:lineRule="auto"/>
        <w:ind w:left="709" w:firstLine="0"/>
        <w:contextualSpacing/>
        <w:rPr>
          <w:ins w:id="425" w:author="a38bb83a@outlook.cz" w:date="2024-02-19T15:45:00Z"/>
          <w:rFonts w:ascii="Calibri" w:hAnsi="Calibri" w:cs="Calibri"/>
          <w:sz w:val="18"/>
          <w:szCs w:val="18"/>
          <w:u w:val="single"/>
          <w:rPrChange w:id="426" w:author="a38bb83a@outlook.cz" w:date="2024-02-19T15:46:00Z">
            <w:rPr>
              <w:ins w:id="427" w:author="a38bb83a@outlook.cz" w:date="2024-02-19T15:45:00Z"/>
              <w:rFonts w:ascii="Calibri" w:hAnsi="Calibri" w:cs="Calibri"/>
              <w:sz w:val="18"/>
              <w:szCs w:val="18"/>
            </w:rPr>
          </w:rPrChange>
        </w:rPr>
        <w:pPrChange w:id="428" w:author="a38bb83a@outlook.cz" w:date="2024-02-19T15:46:00Z">
          <w:pPr>
            <w:pStyle w:val="StylTO-normlnPrvndek042cm"/>
            <w:ind w:left="709"/>
            <w:contextualSpacing/>
          </w:pPr>
        </w:pPrChange>
      </w:pPr>
      <w:ins w:id="429" w:author="a38bb83a@outlook.cz" w:date="2024-02-19T15:45:00Z">
        <w:r w:rsidRPr="00760BEB">
          <w:rPr>
            <w:rFonts w:ascii="Calibri" w:hAnsi="Calibri" w:cs="Calibri"/>
            <w:sz w:val="18"/>
            <w:szCs w:val="18"/>
            <w:u w:val="single"/>
            <w:rPrChange w:id="430" w:author="a38bb83a@outlook.cz" w:date="2024-02-19T15:46:00Z">
              <w:rPr>
                <w:rFonts w:ascii="Calibri" w:hAnsi="Calibri" w:cs="Calibri"/>
                <w:sz w:val="18"/>
                <w:szCs w:val="18"/>
              </w:rPr>
            </w:rPrChange>
          </w:rPr>
          <w:t>Umyvadla a dřez:</w:t>
        </w:r>
      </w:ins>
    </w:p>
    <w:p w14:paraId="1EE3B9D4" w14:textId="77777777" w:rsidR="00760BEB" w:rsidRPr="00760BEB" w:rsidRDefault="00760BEB" w:rsidP="00760BEB">
      <w:pPr>
        <w:pStyle w:val="StylTO-normlnPrvndek042cm"/>
        <w:spacing w:before="0" w:after="0" w:line="240" w:lineRule="auto"/>
        <w:ind w:left="709" w:firstLine="0"/>
        <w:contextualSpacing/>
        <w:rPr>
          <w:ins w:id="431" w:author="a38bb83a@outlook.cz" w:date="2024-02-19T15:45:00Z"/>
          <w:rFonts w:ascii="Calibri" w:hAnsi="Calibri" w:cs="Calibri"/>
          <w:sz w:val="18"/>
          <w:szCs w:val="18"/>
        </w:rPr>
        <w:pPrChange w:id="432" w:author="a38bb83a@outlook.cz" w:date="2024-02-19T15:46:00Z">
          <w:pPr>
            <w:pStyle w:val="StylTO-normlnPrvndek042cm"/>
            <w:ind w:left="709"/>
            <w:contextualSpacing/>
          </w:pPr>
        </w:pPrChange>
      </w:pPr>
      <w:ins w:id="433" w:author="a38bb83a@outlook.cz" w:date="2024-02-19T15:45:00Z">
        <w:r w:rsidRPr="00760BEB">
          <w:rPr>
            <w:rFonts w:ascii="Calibri" w:hAnsi="Calibri" w:cs="Calibri"/>
            <w:sz w:val="18"/>
            <w:szCs w:val="18"/>
          </w:rPr>
          <w:t>Baterie umyvadel bude ve stojánkovém chromovaném provedení, napojení stojánkové baterie bude pomocí rohových ventilů, umístěných pod zařizovacím předmětem.</w:t>
        </w:r>
      </w:ins>
    </w:p>
    <w:p w14:paraId="215CC0AD" w14:textId="77777777" w:rsidR="00760BEB" w:rsidRPr="00760BEB" w:rsidRDefault="00760BEB" w:rsidP="00760BEB">
      <w:pPr>
        <w:pStyle w:val="StylTO-normlnPrvndek042cm"/>
        <w:spacing w:before="0" w:after="0" w:line="240" w:lineRule="auto"/>
        <w:ind w:left="709" w:firstLine="0"/>
        <w:contextualSpacing/>
        <w:rPr>
          <w:ins w:id="434" w:author="a38bb83a@outlook.cz" w:date="2024-02-19T15:45:00Z"/>
          <w:rFonts w:ascii="Calibri" w:hAnsi="Calibri" w:cs="Calibri"/>
          <w:sz w:val="18"/>
          <w:szCs w:val="18"/>
        </w:rPr>
        <w:pPrChange w:id="435" w:author="a38bb83a@outlook.cz" w:date="2024-02-19T15:46:00Z">
          <w:pPr>
            <w:pStyle w:val="StylTO-normlnPrvndek042cm"/>
            <w:ind w:left="709"/>
            <w:contextualSpacing/>
          </w:pPr>
        </w:pPrChange>
      </w:pPr>
      <w:ins w:id="436" w:author="a38bb83a@outlook.cz" w:date="2024-02-19T15:45:00Z">
        <w:r w:rsidRPr="00760BEB">
          <w:rPr>
            <w:rFonts w:ascii="Calibri" w:hAnsi="Calibri" w:cs="Calibri"/>
            <w:sz w:val="18"/>
            <w:szCs w:val="18"/>
          </w:rPr>
          <w:t xml:space="preserve">Umyvadlové i dřezové baterie jsou navrženy jako směšovací pákové s omezovačem průtoku s maximálním průtokem vody 6 l/min.  Viditelné zápachové uzávěry budou v chromovaném provedení, ostatní mohou být v plastovém provedení. </w:t>
        </w:r>
      </w:ins>
    </w:p>
    <w:p w14:paraId="73B81EDD" w14:textId="77777777" w:rsidR="00760BEB" w:rsidRDefault="00760BEB" w:rsidP="00760BEB">
      <w:pPr>
        <w:pStyle w:val="StylTO-normlnPrvndek042cm"/>
        <w:spacing w:before="0" w:after="0" w:line="240" w:lineRule="auto"/>
        <w:ind w:left="709" w:firstLine="0"/>
        <w:contextualSpacing/>
        <w:rPr>
          <w:ins w:id="437" w:author="a38bb83a@outlook.cz" w:date="2024-02-19T15:46:00Z"/>
          <w:rFonts w:ascii="Calibri" w:hAnsi="Calibri" w:cs="Calibri"/>
          <w:sz w:val="18"/>
          <w:szCs w:val="18"/>
        </w:rPr>
      </w:pPr>
    </w:p>
    <w:p w14:paraId="7E586B56" w14:textId="034E73AB" w:rsidR="00760BEB" w:rsidRPr="00760BEB" w:rsidRDefault="00760BEB" w:rsidP="00760BEB">
      <w:pPr>
        <w:pStyle w:val="StylTO-normlnPrvndek042cm"/>
        <w:spacing w:before="0" w:after="0" w:line="240" w:lineRule="auto"/>
        <w:ind w:left="709" w:firstLine="0"/>
        <w:contextualSpacing/>
        <w:rPr>
          <w:ins w:id="438" w:author="a38bb83a@outlook.cz" w:date="2024-02-19T15:45:00Z"/>
          <w:rFonts w:ascii="Calibri" w:hAnsi="Calibri" w:cs="Calibri"/>
          <w:sz w:val="18"/>
          <w:szCs w:val="18"/>
          <w:u w:val="single"/>
          <w:rPrChange w:id="439" w:author="a38bb83a@outlook.cz" w:date="2024-02-19T15:46:00Z">
            <w:rPr>
              <w:ins w:id="440" w:author="a38bb83a@outlook.cz" w:date="2024-02-19T15:45:00Z"/>
              <w:rFonts w:ascii="Calibri" w:hAnsi="Calibri" w:cs="Calibri"/>
              <w:sz w:val="18"/>
              <w:szCs w:val="18"/>
            </w:rPr>
          </w:rPrChange>
        </w:rPr>
        <w:pPrChange w:id="441" w:author="a38bb83a@outlook.cz" w:date="2024-02-19T15:46:00Z">
          <w:pPr>
            <w:pStyle w:val="StylTO-normlnPrvndek042cm"/>
            <w:ind w:left="709"/>
            <w:contextualSpacing/>
          </w:pPr>
        </w:pPrChange>
      </w:pPr>
      <w:ins w:id="442" w:author="a38bb83a@outlook.cz" w:date="2024-02-19T15:45:00Z">
        <w:r w:rsidRPr="00760BEB">
          <w:rPr>
            <w:rFonts w:ascii="Calibri" w:hAnsi="Calibri" w:cs="Calibri"/>
            <w:sz w:val="18"/>
            <w:szCs w:val="18"/>
            <w:u w:val="single"/>
            <w:rPrChange w:id="443" w:author="a38bb83a@outlook.cz" w:date="2024-02-19T15:46:00Z">
              <w:rPr>
                <w:rFonts w:ascii="Calibri" w:hAnsi="Calibri" w:cs="Calibri"/>
                <w:sz w:val="18"/>
                <w:szCs w:val="18"/>
              </w:rPr>
            </w:rPrChange>
          </w:rPr>
          <w:t>Sprchy:</w:t>
        </w:r>
      </w:ins>
    </w:p>
    <w:p w14:paraId="211AAED1" w14:textId="77777777" w:rsidR="00760BEB" w:rsidRPr="00760BEB" w:rsidRDefault="00760BEB" w:rsidP="00760BEB">
      <w:pPr>
        <w:pStyle w:val="StylTO-normlnPrvndek042cm"/>
        <w:spacing w:before="0" w:after="0" w:line="240" w:lineRule="auto"/>
        <w:ind w:left="709" w:firstLine="0"/>
        <w:contextualSpacing/>
        <w:rPr>
          <w:ins w:id="444" w:author="a38bb83a@outlook.cz" w:date="2024-02-19T15:45:00Z"/>
          <w:rFonts w:ascii="Calibri" w:hAnsi="Calibri" w:cs="Calibri"/>
          <w:sz w:val="18"/>
          <w:szCs w:val="18"/>
        </w:rPr>
        <w:pPrChange w:id="445" w:author="a38bb83a@outlook.cz" w:date="2024-02-19T15:46:00Z">
          <w:pPr>
            <w:pStyle w:val="StylTO-normlnPrvndek042cm"/>
            <w:ind w:left="709"/>
            <w:contextualSpacing/>
          </w:pPr>
        </w:pPrChange>
      </w:pPr>
      <w:ins w:id="446" w:author="a38bb83a@outlook.cz" w:date="2024-02-19T15:45:00Z">
        <w:r w:rsidRPr="00760BEB">
          <w:rPr>
            <w:rFonts w:ascii="Calibri" w:hAnsi="Calibri" w:cs="Calibri"/>
            <w:sz w:val="18"/>
            <w:szCs w:val="18"/>
          </w:rPr>
          <w:t>Sprchy mají maximální průtok vody 8 litrů/min.</w:t>
        </w:r>
      </w:ins>
    </w:p>
    <w:p w14:paraId="027FC3FB" w14:textId="77777777" w:rsidR="00760BEB" w:rsidRDefault="00760BEB" w:rsidP="00760BEB">
      <w:pPr>
        <w:pStyle w:val="StylTO-normlnPrvndek042cm"/>
        <w:spacing w:before="0" w:after="0" w:line="240" w:lineRule="auto"/>
        <w:ind w:left="709" w:firstLine="0"/>
        <w:contextualSpacing/>
        <w:rPr>
          <w:ins w:id="447" w:author="a38bb83a@outlook.cz" w:date="2024-02-19T15:46:00Z"/>
          <w:rFonts w:ascii="Calibri" w:hAnsi="Calibri" w:cs="Calibri"/>
          <w:sz w:val="18"/>
          <w:szCs w:val="18"/>
        </w:rPr>
      </w:pPr>
    </w:p>
    <w:p w14:paraId="17B1430C" w14:textId="026F4A3D" w:rsidR="00760BEB" w:rsidRPr="00760BEB" w:rsidRDefault="00760BEB" w:rsidP="00760BEB">
      <w:pPr>
        <w:pStyle w:val="StylTO-normlnPrvndek042cm"/>
        <w:spacing w:before="0" w:after="0" w:line="240" w:lineRule="auto"/>
        <w:ind w:left="709" w:firstLine="0"/>
        <w:contextualSpacing/>
        <w:rPr>
          <w:ins w:id="448" w:author="a38bb83a@outlook.cz" w:date="2024-02-19T15:45:00Z"/>
          <w:rFonts w:ascii="Calibri" w:hAnsi="Calibri" w:cs="Calibri"/>
          <w:sz w:val="18"/>
          <w:szCs w:val="18"/>
          <w:u w:val="single"/>
          <w:rPrChange w:id="449" w:author="a38bb83a@outlook.cz" w:date="2024-02-19T15:46:00Z">
            <w:rPr>
              <w:ins w:id="450" w:author="a38bb83a@outlook.cz" w:date="2024-02-19T15:45:00Z"/>
              <w:rFonts w:ascii="Calibri" w:hAnsi="Calibri" w:cs="Calibri"/>
              <w:sz w:val="18"/>
              <w:szCs w:val="18"/>
            </w:rPr>
          </w:rPrChange>
        </w:rPr>
        <w:pPrChange w:id="451" w:author="a38bb83a@outlook.cz" w:date="2024-02-19T15:46:00Z">
          <w:pPr>
            <w:pStyle w:val="StylTO-normlnPrvndek042cm"/>
            <w:ind w:left="709"/>
            <w:contextualSpacing/>
          </w:pPr>
        </w:pPrChange>
      </w:pPr>
      <w:ins w:id="452" w:author="a38bb83a@outlook.cz" w:date="2024-02-19T15:45:00Z">
        <w:r w:rsidRPr="00760BEB">
          <w:rPr>
            <w:rFonts w:ascii="Calibri" w:hAnsi="Calibri" w:cs="Calibri"/>
            <w:sz w:val="18"/>
            <w:szCs w:val="18"/>
            <w:u w:val="single"/>
            <w:rPrChange w:id="453" w:author="a38bb83a@outlook.cz" w:date="2024-02-19T15:46:00Z">
              <w:rPr>
                <w:rFonts w:ascii="Calibri" w:hAnsi="Calibri" w:cs="Calibri"/>
                <w:sz w:val="18"/>
                <w:szCs w:val="18"/>
              </w:rPr>
            </w:rPrChange>
          </w:rPr>
          <w:t>Klozety:</w:t>
        </w:r>
      </w:ins>
    </w:p>
    <w:p w14:paraId="0665E2E7" w14:textId="77777777" w:rsidR="00760BEB" w:rsidRPr="00760BEB" w:rsidRDefault="00760BEB" w:rsidP="00760BEB">
      <w:pPr>
        <w:pStyle w:val="StylTO-normlnPrvndek042cm"/>
        <w:spacing w:before="0" w:after="0" w:line="240" w:lineRule="auto"/>
        <w:ind w:left="709" w:firstLine="0"/>
        <w:contextualSpacing/>
        <w:rPr>
          <w:ins w:id="454" w:author="a38bb83a@outlook.cz" w:date="2024-02-19T15:45:00Z"/>
          <w:rFonts w:ascii="Calibri" w:hAnsi="Calibri" w:cs="Calibri"/>
          <w:sz w:val="18"/>
          <w:szCs w:val="18"/>
        </w:rPr>
        <w:pPrChange w:id="455" w:author="a38bb83a@outlook.cz" w:date="2024-02-19T15:46:00Z">
          <w:pPr>
            <w:pStyle w:val="StylTO-normlnPrvndek042cm"/>
            <w:ind w:left="709"/>
            <w:contextualSpacing/>
          </w:pPr>
        </w:pPrChange>
      </w:pPr>
      <w:ins w:id="456" w:author="a38bb83a@outlook.cz" w:date="2024-02-19T15:45:00Z">
        <w:r w:rsidRPr="00760BEB">
          <w:rPr>
            <w:rFonts w:ascii="Calibri" w:hAnsi="Calibri" w:cs="Calibri"/>
            <w:sz w:val="18"/>
            <w:szCs w:val="18"/>
          </w:rPr>
          <w:t>WC, zahrnující soupravy, mísy a splachovací nádrže, mají úplný objem splachovací vody maximálně 4 litrů a maximální průměrný objem splachovací vody 3,5 litru (navrženo splachovací tlačítko 2/4 l).</w:t>
        </w:r>
      </w:ins>
    </w:p>
    <w:p w14:paraId="1FCD063E" w14:textId="77777777" w:rsidR="00760BEB" w:rsidRDefault="00760BEB" w:rsidP="00760BEB">
      <w:pPr>
        <w:pStyle w:val="StylTO-normlnPrvndek042cm"/>
        <w:spacing w:before="0" w:after="0" w:line="240" w:lineRule="auto"/>
        <w:ind w:left="709" w:firstLine="0"/>
        <w:contextualSpacing/>
        <w:rPr>
          <w:ins w:id="457" w:author="a38bb83a@outlook.cz" w:date="2024-02-19T15:46:00Z"/>
          <w:rFonts w:ascii="Calibri" w:hAnsi="Calibri" w:cs="Calibri"/>
          <w:sz w:val="18"/>
          <w:szCs w:val="18"/>
        </w:rPr>
      </w:pPr>
    </w:p>
    <w:p w14:paraId="0DBE6C99" w14:textId="1D24974C" w:rsidR="00760BEB" w:rsidRPr="00760BEB" w:rsidRDefault="00760BEB" w:rsidP="00760BEB">
      <w:pPr>
        <w:pStyle w:val="StylTO-normlnPrvndek042cm"/>
        <w:spacing w:before="0" w:after="0" w:line="240" w:lineRule="auto"/>
        <w:ind w:left="709" w:firstLine="0"/>
        <w:contextualSpacing/>
        <w:rPr>
          <w:ins w:id="458" w:author="a38bb83a@outlook.cz" w:date="2024-02-19T15:45:00Z"/>
          <w:rFonts w:ascii="Calibri" w:hAnsi="Calibri" w:cs="Calibri"/>
          <w:sz w:val="18"/>
          <w:szCs w:val="18"/>
          <w:u w:val="single"/>
          <w:rPrChange w:id="459" w:author="a38bb83a@outlook.cz" w:date="2024-02-19T15:46:00Z">
            <w:rPr>
              <w:ins w:id="460" w:author="a38bb83a@outlook.cz" w:date="2024-02-19T15:45:00Z"/>
              <w:rFonts w:ascii="Calibri" w:hAnsi="Calibri" w:cs="Calibri"/>
              <w:sz w:val="18"/>
              <w:szCs w:val="18"/>
            </w:rPr>
          </w:rPrChange>
        </w:rPr>
        <w:pPrChange w:id="461" w:author="a38bb83a@outlook.cz" w:date="2024-02-19T15:46:00Z">
          <w:pPr>
            <w:pStyle w:val="StylTO-normlnPrvndek042cm"/>
            <w:ind w:left="709"/>
            <w:contextualSpacing/>
          </w:pPr>
        </w:pPrChange>
      </w:pPr>
      <w:ins w:id="462" w:author="a38bb83a@outlook.cz" w:date="2024-02-19T15:45:00Z">
        <w:r w:rsidRPr="00760BEB">
          <w:rPr>
            <w:rFonts w:ascii="Calibri" w:hAnsi="Calibri" w:cs="Calibri"/>
            <w:sz w:val="18"/>
            <w:szCs w:val="18"/>
            <w:u w:val="single"/>
            <w:rPrChange w:id="463" w:author="a38bb83a@outlook.cz" w:date="2024-02-19T15:46:00Z">
              <w:rPr>
                <w:rFonts w:ascii="Calibri" w:hAnsi="Calibri" w:cs="Calibri"/>
                <w:sz w:val="18"/>
                <w:szCs w:val="18"/>
              </w:rPr>
            </w:rPrChange>
          </w:rPr>
          <w:t>Pisoáry:</w:t>
        </w:r>
      </w:ins>
    </w:p>
    <w:p w14:paraId="5D58D14B" w14:textId="77777777" w:rsidR="00760BEB" w:rsidRPr="00760BEB" w:rsidRDefault="00760BEB" w:rsidP="00760BEB">
      <w:pPr>
        <w:pStyle w:val="StylTO-normlnPrvndek042cm"/>
        <w:spacing w:before="0" w:after="0" w:line="240" w:lineRule="auto"/>
        <w:ind w:left="709" w:firstLine="0"/>
        <w:contextualSpacing/>
        <w:rPr>
          <w:ins w:id="464" w:author="a38bb83a@outlook.cz" w:date="2024-02-19T15:45:00Z"/>
          <w:rFonts w:ascii="Calibri" w:hAnsi="Calibri" w:cs="Calibri"/>
          <w:sz w:val="18"/>
          <w:szCs w:val="18"/>
        </w:rPr>
        <w:pPrChange w:id="465" w:author="a38bb83a@outlook.cz" w:date="2024-02-19T15:46:00Z">
          <w:pPr>
            <w:pStyle w:val="StylTO-normlnPrvndek042cm"/>
            <w:ind w:left="709"/>
            <w:contextualSpacing/>
          </w:pPr>
        </w:pPrChange>
      </w:pPr>
      <w:ins w:id="466" w:author="a38bb83a@outlook.cz" w:date="2024-02-19T15:45:00Z">
        <w:r w:rsidRPr="00760BEB">
          <w:rPr>
            <w:rFonts w:ascii="Calibri" w:hAnsi="Calibri" w:cs="Calibri"/>
            <w:sz w:val="18"/>
            <w:szCs w:val="18"/>
          </w:rPr>
          <w:t>Pisoáry jsou navrženy s radarovým splachováním s nastaveným max. splachovacím objemem 1 l.</w:t>
        </w:r>
      </w:ins>
    </w:p>
    <w:p w14:paraId="0BEFFC64" w14:textId="33620E6D" w:rsidR="00760BEB" w:rsidRPr="00417665" w:rsidRDefault="00760BEB" w:rsidP="00760BEB">
      <w:pPr>
        <w:pStyle w:val="StylTO-normlnPrvndek042cm"/>
        <w:spacing w:before="0" w:after="0" w:line="240" w:lineRule="auto"/>
        <w:ind w:left="709" w:firstLine="0"/>
        <w:contextualSpacing/>
        <w:rPr>
          <w:rFonts w:ascii="Calibri" w:hAnsi="Calibri" w:cs="Calibri"/>
          <w:sz w:val="18"/>
          <w:szCs w:val="18"/>
        </w:rPr>
        <w:pPrChange w:id="467" w:author="a38bb83a@outlook.cz" w:date="2024-02-19T15:46:00Z">
          <w:pPr>
            <w:pStyle w:val="StylTO-normlnPrvndek042cm"/>
            <w:spacing w:line="240" w:lineRule="auto"/>
            <w:ind w:left="709" w:firstLine="0"/>
            <w:contextualSpacing/>
          </w:pPr>
        </w:pPrChange>
      </w:pPr>
      <w:ins w:id="468" w:author="a38bb83a@outlook.cz" w:date="2024-02-19T15:45:00Z">
        <w:r w:rsidRPr="00760BEB">
          <w:rPr>
            <w:rFonts w:ascii="Calibri" w:hAnsi="Calibri" w:cs="Calibri"/>
            <w:sz w:val="18"/>
            <w:szCs w:val="18"/>
          </w:rPr>
          <w:t>Spotřebiče a zařizovací předměty lze napojit na vnitřní vodovod jen tehdy, jestliže jsou vybaveny a upraveny tak, aby nedocházelo ke zpětnému sání vody nebo jiných kapalin a plynů. Výtokové armatury musí být opatřeny proti znečištění veřejného vodovodu zpětným průtokem dle ČSN EN 1717.</w:t>
        </w:r>
      </w:ins>
    </w:p>
    <w:p w14:paraId="774459B4" w14:textId="77777777" w:rsidR="003A2180" w:rsidRPr="00846FE7" w:rsidRDefault="003A2180" w:rsidP="003A2180">
      <w:pPr>
        <w:pStyle w:val="VJTCalibrinadpis11"/>
        <w:spacing w:before="0" w:after="0"/>
        <w:ind w:left="709" w:firstLine="0"/>
        <w:rPr>
          <w:rFonts w:cs="Calibri"/>
          <w:sz w:val="18"/>
          <w:szCs w:val="18"/>
          <w:u w:val="single"/>
        </w:rPr>
      </w:pPr>
    </w:p>
    <w:p w14:paraId="774459B5" w14:textId="77777777" w:rsidR="00225BD4" w:rsidRPr="00846FE7" w:rsidRDefault="005A5AB9" w:rsidP="003A2180">
      <w:pPr>
        <w:pStyle w:val="VJTCalibrinadpis11"/>
        <w:spacing w:before="0" w:after="0"/>
        <w:ind w:left="709" w:firstLine="0"/>
        <w:rPr>
          <w:rFonts w:cs="Calibri"/>
          <w:sz w:val="18"/>
          <w:szCs w:val="18"/>
          <w:u w:val="single"/>
        </w:rPr>
      </w:pPr>
      <w:r w:rsidRPr="00846FE7">
        <w:rPr>
          <w:rFonts w:cs="Calibri"/>
          <w:sz w:val="18"/>
          <w:szCs w:val="18"/>
          <w:u w:val="single"/>
        </w:rPr>
        <w:t xml:space="preserve">Vnitřní splašková kanalizace </w:t>
      </w:r>
    </w:p>
    <w:p w14:paraId="774459B6" w14:textId="77777777" w:rsidR="00225BD4" w:rsidRPr="00846FE7" w:rsidRDefault="003A2180" w:rsidP="003A2180">
      <w:pPr>
        <w:pStyle w:val="StylTO-normlnPrvndek042cm"/>
        <w:spacing w:line="240" w:lineRule="auto"/>
        <w:ind w:left="709" w:firstLine="0"/>
        <w:rPr>
          <w:rFonts w:ascii="Calibri" w:hAnsi="Calibri" w:cs="Calibri"/>
          <w:sz w:val="18"/>
          <w:szCs w:val="18"/>
        </w:rPr>
      </w:pPr>
      <w:r w:rsidRPr="00846FE7">
        <w:rPr>
          <w:rFonts w:ascii="Calibri" w:hAnsi="Calibri" w:cs="Calibri"/>
          <w:sz w:val="18"/>
          <w:szCs w:val="18"/>
        </w:rPr>
        <w:t xml:space="preserve">Připojovací potrubí bude vedeno za kuchyňskou linkou. Ležaté splaškové potrubí bude vedeno pod stropem. Minimální sklon připojovacích potrubí bude </w:t>
      </w:r>
      <w:proofErr w:type="gramStart"/>
      <w:r w:rsidRPr="00846FE7">
        <w:rPr>
          <w:rFonts w:ascii="Calibri" w:hAnsi="Calibri" w:cs="Calibri"/>
          <w:sz w:val="18"/>
          <w:szCs w:val="18"/>
        </w:rPr>
        <w:t>3%</w:t>
      </w:r>
      <w:proofErr w:type="gramEnd"/>
      <w:r w:rsidRPr="00846FE7">
        <w:rPr>
          <w:rFonts w:ascii="Calibri" w:hAnsi="Calibri" w:cs="Calibri"/>
          <w:sz w:val="18"/>
          <w:szCs w:val="18"/>
        </w:rPr>
        <w:t>. Ležaté splaškové potrubí zavěšené pod stropem bude vedeno v minimálním spádu 2</w:t>
      </w:r>
      <w:proofErr w:type="gramStart"/>
      <w:r w:rsidRPr="00846FE7">
        <w:rPr>
          <w:rFonts w:ascii="Calibri" w:hAnsi="Calibri" w:cs="Calibri"/>
          <w:sz w:val="18"/>
          <w:szCs w:val="18"/>
        </w:rPr>
        <w:t xml:space="preserve">%.  </w:t>
      </w:r>
      <w:r w:rsidR="00225BD4" w:rsidRPr="00846FE7">
        <w:rPr>
          <w:rFonts w:ascii="Calibri" w:hAnsi="Calibri" w:cs="Calibri"/>
          <w:sz w:val="18"/>
          <w:szCs w:val="18"/>
        </w:rPr>
        <w:t>.</w:t>
      </w:r>
      <w:proofErr w:type="gramEnd"/>
    </w:p>
    <w:p w14:paraId="774459B7" w14:textId="77777777" w:rsidR="008E4854" w:rsidRPr="00846FE7" w:rsidRDefault="008E4854" w:rsidP="003A2180">
      <w:pPr>
        <w:pStyle w:val="TMSVLnormZarVlevo"/>
        <w:ind w:left="709"/>
        <w:jc w:val="both"/>
        <w:rPr>
          <w:rFonts w:ascii="Calibri" w:hAnsi="Calibri" w:cs="Calibri"/>
          <w:sz w:val="18"/>
          <w:szCs w:val="18"/>
        </w:rPr>
      </w:pPr>
    </w:p>
    <w:p w14:paraId="774459B8" w14:textId="77777777" w:rsidR="002C5713" w:rsidRPr="00846FE7" w:rsidRDefault="00026348" w:rsidP="003A2180">
      <w:pPr>
        <w:pStyle w:val="VJTCalibrinadpis11odr"/>
        <w:numPr>
          <w:ilvl w:val="0"/>
          <w:numId w:val="0"/>
        </w:numPr>
        <w:spacing w:before="0"/>
        <w:ind w:left="709"/>
        <w:jc w:val="both"/>
        <w:rPr>
          <w:rFonts w:cs="Calibri"/>
          <w:sz w:val="18"/>
          <w:szCs w:val="18"/>
        </w:rPr>
      </w:pPr>
      <w:r w:rsidRPr="00846FE7">
        <w:rPr>
          <w:rFonts w:cs="Calibri"/>
          <w:sz w:val="18"/>
          <w:szCs w:val="18"/>
        </w:rPr>
        <w:lastRenderedPageBreak/>
        <w:t>Kanalizace dešťová</w:t>
      </w:r>
    </w:p>
    <w:p w14:paraId="774459B9" w14:textId="77777777" w:rsidR="003A2180" w:rsidRPr="00846FE7" w:rsidRDefault="003A2180" w:rsidP="003A2180">
      <w:pPr>
        <w:ind w:left="709"/>
        <w:rPr>
          <w:rFonts w:ascii="Calibri" w:hAnsi="Calibri" w:cs="Calibri"/>
          <w:sz w:val="18"/>
          <w:szCs w:val="18"/>
        </w:rPr>
      </w:pPr>
      <w:r w:rsidRPr="00846FE7">
        <w:rPr>
          <w:rFonts w:ascii="Calibri" w:hAnsi="Calibri" w:cs="Calibri"/>
          <w:sz w:val="18"/>
          <w:szCs w:val="18"/>
        </w:rPr>
        <w:t xml:space="preserve">Dešťové vody ze střechy a terasy budou svedeny dešťovým svodem a vpusti do svodného potrubí kanalizace a zaústěny do stávajícího dešťové kanalizace. </w:t>
      </w:r>
    </w:p>
    <w:p w14:paraId="774459BA" w14:textId="77777777" w:rsidR="003A2180" w:rsidRPr="00846FE7" w:rsidRDefault="003A2180" w:rsidP="003A2180">
      <w:pPr>
        <w:pStyle w:val="StylTO-normlnPrvndek042cm"/>
        <w:spacing w:line="240" w:lineRule="auto"/>
        <w:ind w:left="709" w:firstLine="0"/>
        <w:rPr>
          <w:rFonts w:ascii="Calibri" w:hAnsi="Calibri" w:cs="Calibri"/>
          <w:sz w:val="18"/>
          <w:szCs w:val="18"/>
        </w:rPr>
      </w:pPr>
      <w:r w:rsidRPr="00846FE7">
        <w:rPr>
          <w:rFonts w:ascii="Calibri" w:hAnsi="Calibri" w:cs="Calibri"/>
          <w:sz w:val="18"/>
          <w:szCs w:val="18"/>
        </w:rPr>
        <w:t xml:space="preserve">Svodné dešťové potrubí bude vedeno pod stropem v minimálním spádu </w:t>
      </w:r>
      <w:proofErr w:type="gramStart"/>
      <w:r w:rsidRPr="00846FE7">
        <w:rPr>
          <w:rFonts w:ascii="Calibri" w:hAnsi="Calibri" w:cs="Calibri"/>
          <w:sz w:val="18"/>
          <w:szCs w:val="18"/>
        </w:rPr>
        <w:t>1,0%</w:t>
      </w:r>
      <w:proofErr w:type="gramEnd"/>
      <w:r w:rsidRPr="00846FE7">
        <w:rPr>
          <w:rFonts w:ascii="Calibri" w:hAnsi="Calibri" w:cs="Calibri"/>
          <w:sz w:val="18"/>
          <w:szCs w:val="18"/>
        </w:rPr>
        <w:t xml:space="preserve">. </w:t>
      </w:r>
    </w:p>
    <w:p w14:paraId="774459BB" w14:textId="77777777" w:rsidR="00225BD4" w:rsidRDefault="00225BD4" w:rsidP="00503379">
      <w:pPr>
        <w:pStyle w:val="Prosttext"/>
        <w:ind w:left="360" w:hanging="360"/>
        <w:jc w:val="both"/>
        <w:rPr>
          <w:rFonts w:ascii="Calibri" w:eastAsia="Times New Roman" w:hAnsi="Calibri"/>
          <w:b/>
          <w:color w:val="FF0000"/>
          <w:sz w:val="18"/>
          <w:szCs w:val="27"/>
          <w:lang w:val="cs-CZ" w:eastAsia="cs-CZ"/>
        </w:rPr>
      </w:pPr>
    </w:p>
    <w:p w14:paraId="774459BC" w14:textId="77777777" w:rsidR="001035FD" w:rsidRPr="001035FD" w:rsidRDefault="001035FD" w:rsidP="00503379">
      <w:pPr>
        <w:pStyle w:val="Prosttext"/>
        <w:ind w:left="360" w:hanging="360"/>
        <w:jc w:val="both"/>
        <w:rPr>
          <w:rFonts w:ascii="Calibri" w:eastAsia="Times New Roman" w:hAnsi="Calibri"/>
          <w:b/>
          <w:sz w:val="18"/>
          <w:szCs w:val="27"/>
          <w:lang w:val="cs-CZ" w:eastAsia="cs-CZ"/>
        </w:rPr>
      </w:pPr>
      <w:r>
        <w:rPr>
          <w:rFonts w:ascii="Calibri" w:eastAsia="Times New Roman" w:hAnsi="Calibri"/>
          <w:b/>
          <w:color w:val="FF0000"/>
          <w:sz w:val="18"/>
          <w:szCs w:val="27"/>
          <w:lang w:val="cs-CZ" w:eastAsia="cs-CZ"/>
        </w:rPr>
        <w:tab/>
      </w:r>
      <w:r>
        <w:rPr>
          <w:rFonts w:ascii="Calibri" w:eastAsia="Times New Roman" w:hAnsi="Calibri"/>
          <w:b/>
          <w:color w:val="FF0000"/>
          <w:sz w:val="18"/>
          <w:szCs w:val="27"/>
          <w:lang w:val="cs-CZ" w:eastAsia="cs-CZ"/>
        </w:rPr>
        <w:tab/>
      </w:r>
      <w:r w:rsidRPr="001035FD">
        <w:rPr>
          <w:rFonts w:ascii="Calibri" w:eastAsia="Times New Roman" w:hAnsi="Calibri"/>
          <w:b/>
          <w:sz w:val="18"/>
          <w:szCs w:val="27"/>
          <w:lang w:val="cs-CZ" w:eastAsia="cs-CZ"/>
        </w:rPr>
        <w:t>Vytápění, VZT, chlazení</w:t>
      </w:r>
    </w:p>
    <w:p w14:paraId="774459BD" w14:textId="77777777" w:rsidR="001035FD" w:rsidRDefault="001035FD" w:rsidP="001035FD">
      <w:pPr>
        <w:pStyle w:val="VJTCalibrinadpis11"/>
        <w:spacing w:before="0" w:after="0"/>
        <w:ind w:left="709" w:firstLine="0"/>
        <w:rPr>
          <w:rFonts w:cs="Calibri"/>
          <w:b w:val="0"/>
          <w:iCs/>
          <w:color w:val="333333"/>
          <w:sz w:val="18"/>
          <w:szCs w:val="18"/>
        </w:rPr>
      </w:pPr>
      <w:r w:rsidRPr="00252AB4">
        <w:rPr>
          <w:rFonts w:cs="Calibri"/>
          <w:b w:val="0"/>
          <w:iCs/>
          <w:color w:val="333333"/>
          <w:sz w:val="18"/>
          <w:szCs w:val="18"/>
        </w:rPr>
        <w:t xml:space="preserve">Místnost </w:t>
      </w:r>
      <w:proofErr w:type="gramStart"/>
      <w:r w:rsidRPr="00252AB4">
        <w:rPr>
          <w:rFonts w:cs="Calibri"/>
          <w:b w:val="0"/>
          <w:iCs/>
          <w:color w:val="333333"/>
          <w:sz w:val="18"/>
          <w:szCs w:val="18"/>
        </w:rPr>
        <w:t>224a</w:t>
      </w:r>
      <w:proofErr w:type="gramEnd"/>
      <w:r w:rsidRPr="00252AB4">
        <w:rPr>
          <w:rFonts w:cs="Calibri"/>
          <w:b w:val="0"/>
          <w:iCs/>
          <w:color w:val="333333"/>
          <w:sz w:val="18"/>
          <w:szCs w:val="18"/>
        </w:rPr>
        <w:t xml:space="preserve"> bude vytápěna otopnými tělesy, které budou přemístěny ze stávající chodby (m.č.224). Pro případné chlazení a možnosti </w:t>
      </w:r>
      <w:proofErr w:type="spellStart"/>
      <w:r w:rsidRPr="00252AB4">
        <w:rPr>
          <w:rFonts w:cs="Calibri"/>
          <w:b w:val="0"/>
          <w:iCs/>
          <w:color w:val="333333"/>
          <w:sz w:val="18"/>
          <w:szCs w:val="18"/>
        </w:rPr>
        <w:t>dovytápění</w:t>
      </w:r>
      <w:proofErr w:type="spellEnd"/>
      <w:r w:rsidRPr="00252AB4">
        <w:rPr>
          <w:rFonts w:cs="Calibri"/>
          <w:b w:val="0"/>
          <w:iCs/>
          <w:color w:val="333333"/>
          <w:sz w:val="18"/>
          <w:szCs w:val="18"/>
        </w:rPr>
        <w:t xml:space="preserve"> budou instalovány dvě kazetová klimatizační jednotky pod stropem místnosti. Venkovní část klimatizační jednotky bude umístěna v garáži 1.PP na fasádě objektu.</w:t>
      </w:r>
    </w:p>
    <w:p w14:paraId="774459BE" w14:textId="77777777" w:rsidR="001035FD" w:rsidRPr="00252AB4" w:rsidRDefault="001035FD" w:rsidP="001035FD">
      <w:pPr>
        <w:pStyle w:val="VJTCalibrinadpis11"/>
        <w:spacing w:before="0" w:after="0"/>
        <w:ind w:left="709" w:firstLine="0"/>
        <w:rPr>
          <w:rFonts w:cs="Calibri"/>
          <w:b w:val="0"/>
          <w:color w:val="333333"/>
          <w:sz w:val="18"/>
          <w:szCs w:val="18"/>
        </w:rPr>
      </w:pPr>
      <w:r w:rsidRPr="00252AB4">
        <w:rPr>
          <w:rFonts w:cs="Calibri"/>
          <w:b w:val="0"/>
          <w:iCs/>
          <w:color w:val="333333"/>
          <w:sz w:val="18"/>
          <w:szCs w:val="18"/>
        </w:rPr>
        <w:t>Pro větrání místnosti bude použita nova VZT jednotka s rekuperací tepla umístěna pod stropem v 1.PP. Rozvody budou přiznány a vedeny kruhovým potrubím SPIRO pod stropem v místnosti. Distribuce vzduchu bude pomocí vyústek.</w:t>
      </w:r>
    </w:p>
    <w:p w14:paraId="774459BF" w14:textId="77777777" w:rsidR="00006FDC" w:rsidRPr="001035FD" w:rsidRDefault="001035FD" w:rsidP="001035FD">
      <w:pPr>
        <w:shd w:val="clear" w:color="auto" w:fill="FFFFFF"/>
        <w:tabs>
          <w:tab w:val="clear" w:pos="2268"/>
        </w:tabs>
        <w:spacing w:before="100" w:beforeAutospacing="1" w:after="100" w:afterAutospacing="1"/>
        <w:ind w:left="709"/>
        <w:jc w:val="left"/>
        <w:rPr>
          <w:rFonts w:ascii="Calibri" w:hAnsi="Calibri" w:cs="Calibri"/>
          <w:color w:val="333333"/>
          <w:sz w:val="18"/>
          <w:szCs w:val="18"/>
        </w:rPr>
      </w:pPr>
      <w:r w:rsidRPr="00252AB4">
        <w:rPr>
          <w:rFonts w:ascii="Calibri" w:hAnsi="Calibri" w:cs="Calibri"/>
          <w:iCs/>
          <w:color w:val="333333"/>
          <w:sz w:val="18"/>
          <w:szCs w:val="18"/>
        </w:rPr>
        <w:t xml:space="preserve"> Potřeba tepla </w:t>
      </w:r>
      <w:proofErr w:type="spellStart"/>
      <w:r w:rsidRPr="00252AB4">
        <w:rPr>
          <w:rFonts w:ascii="Calibri" w:hAnsi="Calibri" w:cs="Calibri"/>
          <w:iCs/>
          <w:color w:val="333333"/>
          <w:sz w:val="18"/>
          <w:szCs w:val="18"/>
        </w:rPr>
        <w:t>vč.VZT</w:t>
      </w:r>
      <w:proofErr w:type="spellEnd"/>
      <w:r w:rsidRPr="00252AB4">
        <w:rPr>
          <w:rFonts w:ascii="Calibri" w:hAnsi="Calibri" w:cs="Calibri"/>
          <w:iCs/>
          <w:color w:val="333333"/>
          <w:sz w:val="18"/>
          <w:szCs w:val="18"/>
        </w:rPr>
        <w:t>                     12 kW</w:t>
      </w:r>
      <w:r>
        <w:rPr>
          <w:rFonts w:ascii="Calibri" w:hAnsi="Calibri" w:cs="Calibri"/>
          <w:iCs/>
          <w:color w:val="333333"/>
          <w:sz w:val="18"/>
          <w:szCs w:val="18"/>
        </w:rPr>
        <w:br/>
      </w:r>
      <w:r w:rsidRPr="00252AB4">
        <w:rPr>
          <w:rFonts w:ascii="Calibri" w:hAnsi="Calibri" w:cs="Calibri"/>
          <w:iCs/>
          <w:color w:val="333333"/>
          <w:sz w:val="18"/>
          <w:szCs w:val="18"/>
        </w:rPr>
        <w:t>Potřeba chladu                                12 kW</w:t>
      </w:r>
      <w:r>
        <w:rPr>
          <w:rFonts w:ascii="Calibri" w:hAnsi="Calibri" w:cs="Calibri"/>
          <w:iCs/>
          <w:color w:val="333333"/>
          <w:sz w:val="18"/>
          <w:szCs w:val="18"/>
        </w:rPr>
        <w:br/>
      </w:r>
      <w:proofErr w:type="spellStart"/>
      <w:r w:rsidRPr="00252AB4">
        <w:rPr>
          <w:rFonts w:ascii="Calibri" w:hAnsi="Calibri" w:cs="Calibri"/>
          <w:iCs/>
          <w:color w:val="333333"/>
          <w:sz w:val="18"/>
          <w:szCs w:val="18"/>
        </w:rPr>
        <w:t>El.příkon</w:t>
      </w:r>
      <w:proofErr w:type="spellEnd"/>
      <w:r w:rsidRPr="00252AB4">
        <w:rPr>
          <w:rFonts w:ascii="Calibri" w:hAnsi="Calibri" w:cs="Calibri"/>
          <w:iCs/>
          <w:color w:val="333333"/>
          <w:sz w:val="18"/>
          <w:szCs w:val="18"/>
        </w:rPr>
        <w:t>                                             8 kW</w:t>
      </w:r>
      <w:r w:rsidR="00006FDC">
        <w:rPr>
          <w:rFonts w:ascii="Calibri" w:hAnsi="Calibri" w:cs="Calibri"/>
          <w:iCs/>
          <w:color w:val="333333"/>
          <w:sz w:val="18"/>
          <w:szCs w:val="18"/>
        </w:rPr>
        <w:br/>
        <w:t>Spotřeba tepla</w:t>
      </w:r>
      <w:r w:rsidR="00006FDC">
        <w:rPr>
          <w:rFonts w:ascii="Calibri" w:hAnsi="Calibri" w:cs="Calibri"/>
          <w:iCs/>
          <w:color w:val="333333"/>
          <w:sz w:val="18"/>
          <w:szCs w:val="18"/>
        </w:rPr>
        <w:tab/>
      </w:r>
      <w:r w:rsidR="00006FDC">
        <w:rPr>
          <w:rFonts w:ascii="Calibri" w:hAnsi="Calibri" w:cs="Calibri"/>
          <w:iCs/>
          <w:color w:val="333333"/>
          <w:sz w:val="18"/>
          <w:szCs w:val="18"/>
        </w:rPr>
        <w:tab/>
      </w:r>
      <w:r w:rsidR="008D418B">
        <w:rPr>
          <w:rFonts w:ascii="Calibri" w:hAnsi="Calibri" w:cs="Calibri"/>
          <w:iCs/>
          <w:color w:val="333333"/>
          <w:sz w:val="18"/>
          <w:szCs w:val="18"/>
        </w:rPr>
        <w:t>60 GJ/rok</w:t>
      </w:r>
    </w:p>
    <w:p w14:paraId="774459C0" w14:textId="77777777" w:rsidR="00A711CC" w:rsidRPr="001035FD" w:rsidRDefault="00A711CC" w:rsidP="00D802FD">
      <w:pPr>
        <w:pStyle w:val="VJTCalibrinadpis11odr"/>
        <w:numPr>
          <w:ilvl w:val="0"/>
          <w:numId w:val="0"/>
        </w:numPr>
        <w:spacing w:before="0"/>
        <w:ind w:left="709"/>
        <w:jc w:val="both"/>
        <w:rPr>
          <w:sz w:val="18"/>
        </w:rPr>
      </w:pPr>
      <w:r w:rsidRPr="001035FD">
        <w:rPr>
          <w:sz w:val="18"/>
        </w:rPr>
        <w:t>Větrání</w:t>
      </w:r>
    </w:p>
    <w:p w14:paraId="774459C1" w14:textId="77777777" w:rsidR="008D418B" w:rsidRPr="00846FE7" w:rsidRDefault="008D418B" w:rsidP="000E1A4F">
      <w:pPr>
        <w:ind w:left="709"/>
        <w:rPr>
          <w:rFonts w:ascii="Calibri" w:hAnsi="Calibri" w:cs="Calibri"/>
          <w:color w:val="000000"/>
          <w:sz w:val="18"/>
          <w:szCs w:val="18"/>
        </w:rPr>
      </w:pPr>
      <w:r w:rsidRPr="00846FE7">
        <w:rPr>
          <w:rFonts w:ascii="Calibri" w:hAnsi="Calibri" w:cs="Calibri"/>
          <w:bCs/>
          <w:sz w:val="18"/>
          <w:szCs w:val="18"/>
        </w:rPr>
        <w:t xml:space="preserve">K řízenému větrání ATRIA ve 2. NP je navržena kompaktní vzduchotechnická jednotka umístěná v 1.NP objektu pod stropem. </w:t>
      </w:r>
      <w:r w:rsidRPr="00846FE7">
        <w:rPr>
          <w:rFonts w:ascii="Calibri" w:hAnsi="Calibri" w:cs="Calibri"/>
          <w:color w:val="000000"/>
          <w:sz w:val="18"/>
          <w:szCs w:val="18"/>
        </w:rPr>
        <w:t xml:space="preserve">Navržená vzduchotechnická jednotka splňuje ve všech parametrech požadavky NAŘÍZENÍ KOMISE (EU) Č. 1253/2014, ze dne 7. července 2014, kterým se provádí směrnice Evropského parlamentu a Rady 2009/125/ES, pokud jde o požadavky na EKODESIGN větracích jednotek. Jedná se o kompaktní zařízení se zabudovaným deskovým rekuperátorem (včetně bypassu) s účinností rekuperace až </w:t>
      </w:r>
      <w:proofErr w:type="gramStart"/>
      <w:r w:rsidRPr="00846FE7">
        <w:rPr>
          <w:rFonts w:ascii="Calibri" w:hAnsi="Calibri" w:cs="Calibri"/>
          <w:color w:val="000000"/>
          <w:sz w:val="18"/>
          <w:szCs w:val="18"/>
        </w:rPr>
        <w:t>76%</w:t>
      </w:r>
      <w:proofErr w:type="gramEnd"/>
      <w:r w:rsidRPr="00846FE7">
        <w:rPr>
          <w:rFonts w:ascii="Calibri" w:hAnsi="Calibri" w:cs="Calibri"/>
          <w:color w:val="000000"/>
          <w:sz w:val="18"/>
          <w:szCs w:val="18"/>
        </w:rPr>
        <w:t xml:space="preserve">. </w:t>
      </w:r>
    </w:p>
    <w:p w14:paraId="774459C2" w14:textId="77777777" w:rsidR="008D418B" w:rsidRPr="00846FE7" w:rsidRDefault="008D418B" w:rsidP="000E1A4F">
      <w:pPr>
        <w:pStyle w:val="Normlnweb"/>
        <w:spacing w:after="0" w:afterAutospacing="0"/>
        <w:ind w:left="709"/>
        <w:rPr>
          <w:rFonts w:ascii="Calibri" w:hAnsi="Calibri" w:cs="Calibri"/>
          <w:sz w:val="18"/>
          <w:szCs w:val="18"/>
        </w:rPr>
      </w:pPr>
      <w:r w:rsidRPr="00846FE7">
        <w:rPr>
          <w:rFonts w:ascii="Calibri" w:hAnsi="Calibri" w:cs="Calibri"/>
          <w:color w:val="000000"/>
          <w:sz w:val="18"/>
          <w:szCs w:val="18"/>
        </w:rPr>
        <w:t xml:space="preserve">Součástí jednotky jsou dále filtry F7 na přívodní sekci a M5 na odvodní sekci, ventilátorové komory, uzavírací klapky, elektrický ohřívač přívodního vzduchu, pružné vložky pro připojení na VZT potrubí a montážní sada. </w:t>
      </w:r>
      <w:r w:rsidRPr="00846FE7">
        <w:rPr>
          <w:rFonts w:ascii="Calibri" w:hAnsi="Calibri" w:cs="Calibri"/>
          <w:color w:val="000000"/>
          <w:sz w:val="18"/>
          <w:szCs w:val="18"/>
        </w:rPr>
        <w:br/>
      </w:r>
      <w:proofErr w:type="gramStart"/>
      <w:r w:rsidRPr="00846FE7">
        <w:rPr>
          <w:rFonts w:ascii="Calibri" w:hAnsi="Calibri" w:cs="Calibri"/>
          <w:color w:val="000000"/>
          <w:sz w:val="18"/>
          <w:szCs w:val="18"/>
        </w:rPr>
        <w:t>Přívod  a</w:t>
      </w:r>
      <w:proofErr w:type="gramEnd"/>
      <w:r w:rsidRPr="00846FE7">
        <w:rPr>
          <w:rFonts w:ascii="Calibri" w:hAnsi="Calibri" w:cs="Calibri"/>
          <w:color w:val="000000"/>
          <w:sz w:val="18"/>
          <w:szCs w:val="18"/>
        </w:rPr>
        <w:t xml:space="preserve"> odtah vzduchu je řešen pomocí distribučních elementů – talířových ventilů. Přesné umístění koncových prvků VZT nutno upřesnit při montáži – dle projektu interiéru, rozmístění osvětlovacích těles, realizačního projektu profese VZT apod. Veškeré koncové prvky přívodu vzduchu budou napojeny kruhovým potrubím v úpravě tlumící a izolující hluk.</w:t>
      </w:r>
      <w:r w:rsidRPr="00846FE7">
        <w:rPr>
          <w:rFonts w:ascii="Calibri" w:hAnsi="Calibri" w:cs="Calibri"/>
          <w:color w:val="000000"/>
          <w:sz w:val="18"/>
          <w:szCs w:val="18"/>
        </w:rPr>
        <w:br/>
        <w:t xml:space="preserve">Nasávání čerstvého vzduchu je navrženo přes nasávací tvarovku se sítem nad terénem ve výšce 1m. </w:t>
      </w:r>
      <w:r w:rsidRPr="00846FE7">
        <w:rPr>
          <w:rFonts w:ascii="Calibri" w:hAnsi="Calibri" w:cs="Calibri"/>
          <w:color w:val="000000"/>
          <w:sz w:val="18"/>
          <w:szCs w:val="18"/>
        </w:rPr>
        <w:br/>
        <w:t xml:space="preserve">Odfuk znehodnoceného vzduchu je pak veden opět přes výfukovou tvarovku na střeše objektu s odfukem volně do atmosféry na terén 1m. </w:t>
      </w:r>
      <w:r w:rsidRPr="00846FE7">
        <w:rPr>
          <w:rFonts w:ascii="Calibri" w:hAnsi="Calibri" w:cs="Calibri"/>
          <w:color w:val="000000"/>
          <w:sz w:val="18"/>
          <w:szCs w:val="18"/>
        </w:rPr>
        <w:br/>
        <w:t xml:space="preserve">K eliminaci šíření hluku budou potrubní rozvody vybaveny tlumícími prvky – buňkovými, nebo kulisovými tlumiči hluku. Vzduchotechnické potrubí přívodu / odvodu vzduchu do exteriéru bude celoplošně opatřeno </w:t>
      </w:r>
      <w:proofErr w:type="spellStart"/>
      <w:r w:rsidRPr="00846FE7">
        <w:rPr>
          <w:rFonts w:ascii="Calibri" w:hAnsi="Calibri" w:cs="Calibri"/>
          <w:color w:val="000000"/>
          <w:sz w:val="18"/>
          <w:szCs w:val="18"/>
        </w:rPr>
        <w:t>termoakustickou</w:t>
      </w:r>
      <w:proofErr w:type="spellEnd"/>
      <w:r w:rsidRPr="00846FE7">
        <w:rPr>
          <w:rFonts w:ascii="Calibri" w:hAnsi="Calibri" w:cs="Calibri"/>
          <w:color w:val="000000"/>
          <w:sz w:val="18"/>
          <w:szCs w:val="18"/>
        </w:rPr>
        <w:t xml:space="preserve"> izolací. </w:t>
      </w:r>
      <w:r w:rsidRPr="00846FE7">
        <w:rPr>
          <w:rFonts w:ascii="Calibri" w:hAnsi="Calibri" w:cs="Calibri"/>
          <w:color w:val="000000"/>
          <w:sz w:val="18"/>
          <w:szCs w:val="18"/>
        </w:rPr>
        <w:br/>
      </w:r>
      <w:proofErr w:type="spellStart"/>
      <w:r w:rsidRPr="00846FE7">
        <w:rPr>
          <w:rFonts w:ascii="Calibri" w:hAnsi="Calibri" w:cs="Calibri"/>
          <w:color w:val="000000"/>
          <w:sz w:val="18"/>
          <w:szCs w:val="18"/>
        </w:rPr>
        <w:t>Termoakustické</w:t>
      </w:r>
      <w:proofErr w:type="spellEnd"/>
      <w:r w:rsidRPr="00846FE7">
        <w:rPr>
          <w:rFonts w:ascii="Calibri" w:hAnsi="Calibri" w:cs="Calibri"/>
          <w:color w:val="000000"/>
          <w:sz w:val="18"/>
          <w:szCs w:val="18"/>
        </w:rPr>
        <w:t xml:space="preserve"> izolace splňují požadavky na úsporu tepla, brání případné kondenzaci a slouží k útlumu hluku vznikajícího provozem vzduchotechnických zařízení. Podrobný popis jednotlivých izolací viz. </w:t>
      </w:r>
      <w:proofErr w:type="gramStart"/>
      <w:r w:rsidRPr="00846FE7">
        <w:rPr>
          <w:rFonts w:ascii="Calibri" w:hAnsi="Calibri" w:cs="Calibri"/>
          <w:color w:val="000000"/>
          <w:sz w:val="18"/>
          <w:szCs w:val="18"/>
        </w:rPr>
        <w:t>níže - odstavec</w:t>
      </w:r>
      <w:proofErr w:type="gramEnd"/>
      <w:r w:rsidRPr="00846FE7">
        <w:rPr>
          <w:rFonts w:ascii="Calibri" w:hAnsi="Calibri" w:cs="Calibri"/>
          <w:color w:val="000000"/>
          <w:sz w:val="18"/>
          <w:szCs w:val="18"/>
        </w:rPr>
        <w:t xml:space="preserve"> č .4 – „Izolace, nátěry“. Zařízení je řízeno vlastním systémem mikroprocesorové regulace a bude pracovat v automatickém režimu – plynulý průtok vzduchu, regulace ohřevu vzduchu, týdenní program apod. Součástí regulace bude standard časového nastavení a bezpečností prvky proti poškození zařízení. Silové napájení a jištění vzduchotechnické jednotky je řešením samostatné profese EI. Regulace jednotky bude mít možnost budoucího napojení na nadřazený systém.</w:t>
      </w:r>
    </w:p>
    <w:p w14:paraId="774459C3" w14:textId="77777777" w:rsidR="008D418B" w:rsidRPr="00846FE7" w:rsidRDefault="008D418B" w:rsidP="000E1A4F">
      <w:pPr>
        <w:pStyle w:val="Normlnweb"/>
        <w:spacing w:after="0" w:afterAutospacing="0"/>
        <w:ind w:left="709"/>
        <w:rPr>
          <w:rFonts w:ascii="Calibri" w:hAnsi="Calibri" w:cs="Calibri"/>
          <w:i/>
          <w:iCs/>
          <w:sz w:val="18"/>
          <w:szCs w:val="18"/>
        </w:rPr>
      </w:pPr>
      <w:r w:rsidRPr="00846FE7">
        <w:rPr>
          <w:rFonts w:ascii="Calibri" w:hAnsi="Calibri" w:cs="Calibri"/>
          <w:b/>
          <w:bCs/>
          <w:i/>
          <w:iCs/>
          <w:sz w:val="18"/>
          <w:szCs w:val="18"/>
        </w:rPr>
        <w:t>Hlavní technické parametry a údaje:</w:t>
      </w:r>
    </w:p>
    <w:p w14:paraId="774459C4" w14:textId="77777777" w:rsidR="008D418B" w:rsidRPr="00846FE7" w:rsidRDefault="008D418B" w:rsidP="008153B0">
      <w:pPr>
        <w:pStyle w:val="Normlnweb"/>
        <w:numPr>
          <w:ilvl w:val="0"/>
          <w:numId w:val="71"/>
        </w:numPr>
        <w:spacing w:beforeAutospacing="0" w:after="0" w:afterAutospacing="0"/>
        <w:ind w:left="709" w:firstLine="0"/>
        <w:rPr>
          <w:rFonts w:ascii="Calibri" w:hAnsi="Calibri" w:cs="Calibri"/>
          <w:i/>
          <w:iCs/>
          <w:sz w:val="18"/>
          <w:szCs w:val="18"/>
        </w:rPr>
      </w:pPr>
      <w:r w:rsidRPr="00846FE7">
        <w:rPr>
          <w:rFonts w:ascii="Calibri" w:hAnsi="Calibri" w:cs="Calibri"/>
          <w:i/>
          <w:iCs/>
          <w:sz w:val="18"/>
          <w:szCs w:val="18"/>
        </w:rPr>
        <w:t>Celkový vzduchový výkon – přívod/odvod vzduchu: 2100/2100 m</w:t>
      </w:r>
      <w:r w:rsidRPr="00846FE7">
        <w:rPr>
          <w:rFonts w:ascii="Calibri" w:hAnsi="Calibri" w:cs="Calibri"/>
          <w:i/>
          <w:iCs/>
          <w:sz w:val="18"/>
          <w:szCs w:val="18"/>
          <w:vertAlign w:val="superscript"/>
        </w:rPr>
        <w:t>3</w:t>
      </w:r>
      <w:r w:rsidRPr="00846FE7">
        <w:rPr>
          <w:rFonts w:ascii="Calibri" w:hAnsi="Calibri" w:cs="Calibri"/>
          <w:i/>
          <w:iCs/>
          <w:sz w:val="18"/>
          <w:szCs w:val="18"/>
        </w:rPr>
        <w:t>/h</w:t>
      </w:r>
    </w:p>
    <w:p w14:paraId="774459C5" w14:textId="77777777" w:rsidR="008D418B" w:rsidRPr="00846FE7" w:rsidRDefault="008D418B" w:rsidP="008153B0">
      <w:pPr>
        <w:pStyle w:val="Normlnweb"/>
        <w:numPr>
          <w:ilvl w:val="0"/>
          <w:numId w:val="71"/>
        </w:numPr>
        <w:spacing w:beforeAutospacing="0" w:after="0" w:afterAutospacing="0"/>
        <w:ind w:left="709" w:firstLine="0"/>
        <w:rPr>
          <w:rFonts w:ascii="Calibri" w:hAnsi="Calibri" w:cs="Calibri"/>
          <w:i/>
          <w:iCs/>
          <w:sz w:val="18"/>
          <w:szCs w:val="18"/>
        </w:rPr>
      </w:pPr>
      <w:r w:rsidRPr="00846FE7">
        <w:rPr>
          <w:rFonts w:ascii="Calibri" w:hAnsi="Calibri" w:cs="Calibri"/>
          <w:i/>
          <w:iCs/>
          <w:sz w:val="18"/>
          <w:szCs w:val="18"/>
        </w:rPr>
        <w:t>Elektrický příkon VZT jednotky (ventilátory): 2x 0.75 kW/2x 3.3 A / 230 V</w:t>
      </w:r>
    </w:p>
    <w:p w14:paraId="774459C6" w14:textId="77777777" w:rsidR="008D418B" w:rsidRPr="00846FE7" w:rsidRDefault="008D418B" w:rsidP="008153B0">
      <w:pPr>
        <w:pStyle w:val="Normlnweb"/>
        <w:numPr>
          <w:ilvl w:val="0"/>
          <w:numId w:val="71"/>
        </w:numPr>
        <w:spacing w:beforeAutospacing="0" w:after="0" w:afterAutospacing="0"/>
        <w:ind w:left="709" w:firstLine="0"/>
        <w:rPr>
          <w:rFonts w:ascii="Calibri" w:hAnsi="Calibri" w:cs="Calibri"/>
          <w:i/>
          <w:iCs/>
          <w:sz w:val="18"/>
          <w:szCs w:val="18"/>
        </w:rPr>
      </w:pPr>
      <w:r w:rsidRPr="00846FE7">
        <w:rPr>
          <w:rFonts w:ascii="Calibri" w:hAnsi="Calibri" w:cs="Calibri"/>
          <w:i/>
          <w:iCs/>
          <w:sz w:val="18"/>
          <w:szCs w:val="18"/>
        </w:rPr>
        <w:t xml:space="preserve">Topný výkon </w:t>
      </w:r>
      <w:proofErr w:type="spellStart"/>
      <w:r w:rsidRPr="00846FE7">
        <w:rPr>
          <w:rFonts w:ascii="Calibri" w:hAnsi="Calibri" w:cs="Calibri"/>
          <w:i/>
          <w:iCs/>
          <w:sz w:val="18"/>
          <w:szCs w:val="18"/>
        </w:rPr>
        <w:t>elektroohřívače</w:t>
      </w:r>
      <w:proofErr w:type="spellEnd"/>
      <w:r w:rsidRPr="00846FE7">
        <w:rPr>
          <w:rFonts w:ascii="Calibri" w:hAnsi="Calibri" w:cs="Calibri"/>
          <w:i/>
          <w:iCs/>
          <w:sz w:val="18"/>
          <w:szCs w:val="18"/>
        </w:rPr>
        <w:t>: 8 kW / 3x400 V</w:t>
      </w:r>
    </w:p>
    <w:p w14:paraId="774459C7" w14:textId="77777777" w:rsidR="008D418B" w:rsidRPr="00846FE7" w:rsidRDefault="009F61A9" w:rsidP="000E1A4F">
      <w:pPr>
        <w:ind w:left="709"/>
        <w:rPr>
          <w:rFonts w:ascii="Calibri" w:hAnsi="Calibri" w:cs="Calibri"/>
          <w:b/>
          <w:bCs/>
          <w:sz w:val="18"/>
          <w:szCs w:val="18"/>
        </w:rPr>
      </w:pPr>
      <w:r w:rsidRPr="00846FE7">
        <w:rPr>
          <w:rFonts w:ascii="Calibri" w:hAnsi="Calibri" w:cs="Calibri"/>
          <w:b/>
          <w:bCs/>
          <w:sz w:val="18"/>
          <w:szCs w:val="18"/>
        </w:rPr>
        <w:br/>
      </w:r>
      <w:r w:rsidR="00E330EC">
        <w:rPr>
          <w:rFonts w:ascii="Calibri" w:hAnsi="Calibri" w:cs="Calibri"/>
          <w:b/>
          <w:bCs/>
          <w:sz w:val="18"/>
          <w:szCs w:val="18"/>
        </w:rPr>
        <w:t>Chlazení atria</w:t>
      </w:r>
    </w:p>
    <w:p w14:paraId="774459C8"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 xml:space="preserve">Rozsah ochlazování je navržen v souladu s požadavky na „určené místnosti. Tepelné zátěže byly stanoveny výpočtovou metodou dle ČSN730548 na základě požadavků technického vybavení jednotlivých místností, obsazenosti apod. </w:t>
      </w:r>
    </w:p>
    <w:p w14:paraId="774459C9"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Jako systém ochlazování je navržen systém přímého chlazení s invertorovou technologií (</w:t>
      </w:r>
      <w:proofErr w:type="spellStart"/>
      <w:r w:rsidRPr="00846FE7">
        <w:rPr>
          <w:rFonts w:ascii="Calibri" w:hAnsi="Calibri" w:cs="Calibri"/>
          <w:sz w:val="18"/>
          <w:szCs w:val="18"/>
        </w:rPr>
        <w:t>MULTIsplit</w:t>
      </w:r>
      <w:proofErr w:type="spellEnd"/>
      <w:r w:rsidRPr="00846FE7">
        <w:rPr>
          <w:rFonts w:ascii="Calibri" w:hAnsi="Calibri" w:cs="Calibri"/>
          <w:sz w:val="18"/>
          <w:szCs w:val="18"/>
        </w:rPr>
        <w:t xml:space="preserve">). </w:t>
      </w:r>
    </w:p>
    <w:p w14:paraId="774459CA"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Vnitřní výparníkové jednotky v nástěnném provedení budou propojeny s venkovní kondenzační jednotkou potrubím chladiva a kabeláží. Vnitřní jednotky budou zavěšeny na stěnách řešených prostor, venkovní kondenzační jednotky pak budou umístěny na podpůrné konstrukci na střeše objektu.</w:t>
      </w:r>
    </w:p>
    <w:p w14:paraId="774459CB"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 xml:space="preserve">Kondenzační jednotka bude z důvodu zabránění přenosu chvění do stavební konstrukce podložena izolátory chvění. </w:t>
      </w:r>
    </w:p>
    <w:p w14:paraId="774459CC"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 xml:space="preserve">Po instalaci </w:t>
      </w:r>
      <w:proofErr w:type="spellStart"/>
      <w:r w:rsidRPr="00846FE7">
        <w:rPr>
          <w:rFonts w:ascii="Calibri" w:hAnsi="Calibri" w:cs="Calibri"/>
          <w:sz w:val="18"/>
          <w:szCs w:val="18"/>
        </w:rPr>
        <w:t>Cu</w:t>
      </w:r>
      <w:proofErr w:type="spellEnd"/>
      <w:r w:rsidRPr="00846FE7">
        <w:rPr>
          <w:rFonts w:ascii="Calibri" w:hAnsi="Calibri" w:cs="Calibri"/>
          <w:sz w:val="18"/>
          <w:szCs w:val="18"/>
        </w:rPr>
        <w:t xml:space="preserve"> potrubí a kabeláže prostupem je vždy nutno prostup zatěsnit. </w:t>
      </w:r>
    </w:p>
    <w:p w14:paraId="774459CD"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 xml:space="preserve">Vnitřní jednotky budou samostatně regulovatelné pomocí infračerveného dálkového. </w:t>
      </w:r>
    </w:p>
    <w:p w14:paraId="774459CE" w14:textId="77777777" w:rsidR="008D418B" w:rsidRPr="00846FE7" w:rsidRDefault="008D418B" w:rsidP="000E1A4F">
      <w:pPr>
        <w:pStyle w:val="Default"/>
        <w:ind w:left="709"/>
        <w:jc w:val="both"/>
        <w:rPr>
          <w:rFonts w:ascii="Calibri" w:hAnsi="Calibri" w:cs="Calibri"/>
          <w:sz w:val="18"/>
          <w:szCs w:val="18"/>
        </w:rPr>
      </w:pPr>
      <w:r w:rsidRPr="00846FE7">
        <w:rPr>
          <w:rFonts w:ascii="Calibri" w:hAnsi="Calibri" w:cs="Calibri"/>
          <w:sz w:val="18"/>
          <w:szCs w:val="18"/>
        </w:rPr>
        <w:t>Odvod kondenzátu od vnitřních výparníkových jednotek řeší profese ZTI.</w:t>
      </w:r>
    </w:p>
    <w:p w14:paraId="774459CF" w14:textId="77777777" w:rsidR="008D418B" w:rsidRPr="00846FE7" w:rsidRDefault="008D418B" w:rsidP="000E1A4F">
      <w:pPr>
        <w:ind w:left="709"/>
        <w:rPr>
          <w:rFonts w:ascii="Calibri" w:hAnsi="Calibri" w:cs="Calibri"/>
          <w:color w:val="000000"/>
          <w:sz w:val="18"/>
          <w:szCs w:val="18"/>
        </w:rPr>
      </w:pPr>
    </w:p>
    <w:p w14:paraId="774459D0" w14:textId="77777777" w:rsidR="008D418B" w:rsidRPr="00846FE7" w:rsidRDefault="008D418B" w:rsidP="000E1A4F">
      <w:pPr>
        <w:pStyle w:val="Default"/>
        <w:ind w:left="709" w:hanging="20"/>
        <w:jc w:val="both"/>
        <w:rPr>
          <w:rFonts w:ascii="Calibri" w:hAnsi="Calibri" w:cs="Calibri"/>
          <w:i/>
          <w:iCs/>
          <w:sz w:val="18"/>
          <w:szCs w:val="18"/>
          <w:u w:val="single"/>
        </w:rPr>
      </w:pPr>
      <w:r w:rsidRPr="00846FE7">
        <w:rPr>
          <w:rFonts w:ascii="Calibri" w:hAnsi="Calibri" w:cs="Calibri"/>
          <w:i/>
          <w:iCs/>
          <w:sz w:val="18"/>
          <w:szCs w:val="18"/>
          <w:u w:val="single"/>
        </w:rPr>
        <w:t>Hlavní parametry zařízení:</w:t>
      </w:r>
    </w:p>
    <w:p w14:paraId="774459D1" w14:textId="77777777" w:rsidR="008D418B" w:rsidRPr="00846FE7" w:rsidRDefault="008D418B" w:rsidP="000E1A4F">
      <w:pPr>
        <w:pStyle w:val="Default"/>
        <w:ind w:left="709" w:hanging="20"/>
        <w:jc w:val="both"/>
        <w:rPr>
          <w:rFonts w:ascii="Calibri" w:hAnsi="Calibri" w:cs="Calibri"/>
          <w:sz w:val="18"/>
          <w:szCs w:val="18"/>
        </w:rPr>
      </w:pPr>
      <w:proofErr w:type="gramStart"/>
      <w:r w:rsidRPr="00846FE7">
        <w:rPr>
          <w:rFonts w:ascii="Calibri" w:hAnsi="Calibri" w:cs="Calibri"/>
          <w:i/>
          <w:iCs/>
          <w:sz w:val="18"/>
          <w:szCs w:val="18"/>
          <w:u w:val="single"/>
        </w:rPr>
        <w:t>1.1,Chlazení</w:t>
      </w:r>
      <w:proofErr w:type="gramEnd"/>
      <w:r w:rsidRPr="00846FE7">
        <w:rPr>
          <w:rFonts w:ascii="Calibri" w:hAnsi="Calibri" w:cs="Calibri"/>
          <w:i/>
          <w:iCs/>
          <w:sz w:val="18"/>
          <w:szCs w:val="18"/>
          <w:u w:val="single"/>
        </w:rPr>
        <w:t>(jednotka umožňuje chlazení až do venkovní teploty -15</w:t>
      </w:r>
      <w:r w:rsidRPr="00846FE7">
        <w:rPr>
          <w:rFonts w:ascii="Calibri" w:hAnsi="Calibri" w:cs="Calibri"/>
          <w:i/>
          <w:iCs/>
          <w:sz w:val="18"/>
          <w:szCs w:val="18"/>
          <w:u w:val="single"/>
          <w:vertAlign w:val="superscript"/>
        </w:rPr>
        <w:t>o</w:t>
      </w:r>
      <w:r w:rsidRPr="00846FE7">
        <w:rPr>
          <w:rFonts w:ascii="Calibri" w:hAnsi="Calibri" w:cs="Calibri"/>
          <w:i/>
          <w:iCs/>
          <w:sz w:val="18"/>
          <w:szCs w:val="18"/>
          <w:u w:val="single"/>
        </w:rPr>
        <w:t>C )</w:t>
      </w:r>
    </w:p>
    <w:p w14:paraId="774459D2" w14:textId="77777777" w:rsidR="008D418B" w:rsidRPr="00846FE7" w:rsidRDefault="008D418B" w:rsidP="000E1A4F">
      <w:pPr>
        <w:pStyle w:val="Default"/>
        <w:numPr>
          <w:ilvl w:val="0"/>
          <w:numId w:val="73"/>
        </w:numPr>
        <w:tabs>
          <w:tab w:val="clear" w:pos="928"/>
          <w:tab w:val="left" w:pos="480"/>
          <w:tab w:val="num" w:pos="720"/>
        </w:tabs>
        <w:suppressAutoHyphens/>
        <w:autoSpaceDN/>
        <w:adjustRightInd/>
        <w:ind w:left="709" w:firstLine="0"/>
        <w:rPr>
          <w:rFonts w:ascii="Calibri" w:hAnsi="Calibri" w:cs="Calibri"/>
          <w:sz w:val="18"/>
          <w:szCs w:val="18"/>
        </w:rPr>
      </w:pPr>
      <w:r w:rsidRPr="00846FE7">
        <w:rPr>
          <w:rFonts w:ascii="Calibri" w:hAnsi="Calibri" w:cs="Calibri"/>
          <w:sz w:val="18"/>
          <w:szCs w:val="18"/>
        </w:rPr>
        <w:t xml:space="preserve">Celkový chladící / topný výkon zařízení: </w:t>
      </w:r>
      <w:r w:rsidRPr="00846FE7">
        <w:rPr>
          <w:rFonts w:ascii="Calibri" w:hAnsi="Calibri" w:cs="Calibri"/>
          <w:sz w:val="18"/>
          <w:szCs w:val="18"/>
        </w:rPr>
        <w:tab/>
      </w:r>
      <w:r w:rsidRPr="00846FE7">
        <w:rPr>
          <w:rFonts w:ascii="Calibri" w:hAnsi="Calibri" w:cs="Calibri"/>
          <w:sz w:val="18"/>
          <w:szCs w:val="18"/>
        </w:rPr>
        <w:tab/>
      </w:r>
      <w:r w:rsidRPr="00846FE7">
        <w:rPr>
          <w:rFonts w:ascii="Calibri" w:hAnsi="Calibri" w:cs="Calibri"/>
          <w:sz w:val="18"/>
          <w:szCs w:val="18"/>
        </w:rPr>
        <w:tab/>
      </w:r>
      <w:r w:rsidRPr="00846FE7">
        <w:rPr>
          <w:rFonts w:ascii="Calibri" w:hAnsi="Calibri" w:cs="Calibri"/>
          <w:sz w:val="18"/>
          <w:szCs w:val="18"/>
        </w:rPr>
        <w:tab/>
        <w:t>3.7/5.0kW-R410A</w:t>
      </w:r>
    </w:p>
    <w:p w14:paraId="774459D3" w14:textId="77777777" w:rsidR="008D418B" w:rsidRPr="00846FE7" w:rsidRDefault="008D418B" w:rsidP="000E1A4F">
      <w:pPr>
        <w:pStyle w:val="Default"/>
        <w:numPr>
          <w:ilvl w:val="0"/>
          <w:numId w:val="73"/>
        </w:numPr>
        <w:tabs>
          <w:tab w:val="clear" w:pos="928"/>
          <w:tab w:val="left" w:pos="480"/>
          <w:tab w:val="num" w:pos="720"/>
        </w:tabs>
        <w:suppressAutoHyphens/>
        <w:autoSpaceDN/>
        <w:adjustRightInd/>
        <w:ind w:left="709" w:firstLine="0"/>
        <w:rPr>
          <w:rFonts w:ascii="Calibri" w:hAnsi="Calibri" w:cs="Calibri"/>
          <w:b/>
          <w:bCs/>
          <w:i/>
          <w:iCs/>
          <w:sz w:val="18"/>
          <w:szCs w:val="18"/>
        </w:rPr>
      </w:pPr>
      <w:r w:rsidRPr="00846FE7">
        <w:rPr>
          <w:rFonts w:ascii="Calibri" w:hAnsi="Calibri" w:cs="Calibri"/>
          <w:sz w:val="18"/>
          <w:szCs w:val="18"/>
        </w:rPr>
        <w:lastRenderedPageBreak/>
        <w:t>Elektrický příkon zařízení – venkovní jednotka:</w:t>
      </w:r>
      <w:r w:rsidRPr="00846FE7">
        <w:rPr>
          <w:rFonts w:ascii="Calibri" w:hAnsi="Calibri" w:cs="Calibri"/>
          <w:sz w:val="18"/>
          <w:szCs w:val="18"/>
        </w:rPr>
        <w:tab/>
      </w:r>
      <w:r w:rsidRPr="00846FE7">
        <w:rPr>
          <w:rFonts w:ascii="Calibri" w:hAnsi="Calibri" w:cs="Calibri"/>
          <w:sz w:val="18"/>
          <w:szCs w:val="18"/>
        </w:rPr>
        <w:tab/>
      </w:r>
      <w:r w:rsidRPr="00846FE7">
        <w:rPr>
          <w:rFonts w:ascii="Calibri" w:hAnsi="Calibri" w:cs="Calibri"/>
          <w:sz w:val="18"/>
          <w:szCs w:val="18"/>
        </w:rPr>
        <w:tab/>
      </w:r>
      <w:r w:rsidR="009F61A9" w:rsidRPr="00846FE7">
        <w:rPr>
          <w:rFonts w:ascii="Calibri" w:hAnsi="Calibri" w:cs="Calibri"/>
          <w:sz w:val="18"/>
          <w:szCs w:val="18"/>
        </w:rPr>
        <w:tab/>
      </w:r>
      <w:r w:rsidRPr="00846FE7">
        <w:rPr>
          <w:rFonts w:ascii="Calibri" w:hAnsi="Calibri" w:cs="Calibri"/>
          <w:sz w:val="18"/>
          <w:szCs w:val="18"/>
        </w:rPr>
        <w:t>0.71kW, 7 A, 230 V</w:t>
      </w:r>
    </w:p>
    <w:p w14:paraId="774459D4" w14:textId="77777777" w:rsidR="00D802FD" w:rsidRPr="001035FD" w:rsidRDefault="00D802FD" w:rsidP="00D802FD">
      <w:pPr>
        <w:pStyle w:val="TPOOdstavec"/>
        <w:ind w:left="709"/>
        <w:rPr>
          <w:rFonts w:ascii="Calibri" w:hAnsi="Calibri" w:cs="Calibri"/>
          <w:sz w:val="18"/>
          <w:szCs w:val="22"/>
        </w:rPr>
      </w:pPr>
    </w:p>
    <w:p w14:paraId="774459D5" w14:textId="77777777" w:rsidR="00DB0778" w:rsidRPr="001035FD" w:rsidRDefault="002C5713" w:rsidP="00D802FD">
      <w:pPr>
        <w:pStyle w:val="VJTCalibrinadpis11odr"/>
        <w:numPr>
          <w:ilvl w:val="0"/>
          <w:numId w:val="0"/>
        </w:numPr>
        <w:spacing w:before="0"/>
        <w:ind w:left="709"/>
        <w:jc w:val="both"/>
        <w:rPr>
          <w:sz w:val="18"/>
        </w:rPr>
      </w:pPr>
      <w:r w:rsidRPr="001035FD">
        <w:rPr>
          <w:sz w:val="18"/>
        </w:rPr>
        <w:t>Technické zařízení</w:t>
      </w:r>
    </w:p>
    <w:p w14:paraId="774459D6" w14:textId="77777777" w:rsidR="00EC586E" w:rsidRPr="001035FD" w:rsidRDefault="00743B6F" w:rsidP="00D802FD">
      <w:pPr>
        <w:pStyle w:val="VJTCalibri11norzarvlevo"/>
        <w:ind w:left="709" w:firstLine="0"/>
        <w:rPr>
          <w:sz w:val="18"/>
        </w:rPr>
      </w:pPr>
      <w:r w:rsidRPr="001035FD">
        <w:rPr>
          <w:sz w:val="18"/>
        </w:rPr>
        <w:t>I</w:t>
      </w:r>
      <w:r w:rsidR="00DB0778" w:rsidRPr="001035FD">
        <w:rPr>
          <w:sz w:val="18"/>
        </w:rPr>
        <w:t>nstalace vytápění</w:t>
      </w:r>
      <w:r w:rsidR="00791B0A" w:rsidRPr="001035FD">
        <w:rPr>
          <w:sz w:val="18"/>
        </w:rPr>
        <w:t xml:space="preserve"> </w:t>
      </w:r>
      <w:r w:rsidR="00704A24" w:rsidRPr="001035FD">
        <w:rPr>
          <w:sz w:val="18"/>
        </w:rPr>
        <w:t>a</w:t>
      </w:r>
      <w:r w:rsidR="00DB0778" w:rsidRPr="001035FD">
        <w:rPr>
          <w:sz w:val="18"/>
        </w:rPr>
        <w:t xml:space="preserve"> rozvody vody a</w:t>
      </w:r>
      <w:r w:rsidR="00791B0A" w:rsidRPr="001035FD">
        <w:rPr>
          <w:sz w:val="18"/>
        </w:rPr>
        <w:t> </w:t>
      </w:r>
      <w:r w:rsidR="000D1CBC" w:rsidRPr="001035FD">
        <w:rPr>
          <w:sz w:val="18"/>
        </w:rPr>
        <w:t>kanalizace</w:t>
      </w:r>
      <w:r w:rsidR="00DB0778" w:rsidRPr="001035FD">
        <w:rPr>
          <w:sz w:val="18"/>
        </w:rPr>
        <w:t>, elektrorozvody, hromosvo</w:t>
      </w:r>
      <w:r w:rsidR="00704A24" w:rsidRPr="001035FD">
        <w:rPr>
          <w:sz w:val="18"/>
        </w:rPr>
        <w:t xml:space="preserve">dy, </w:t>
      </w:r>
      <w:r w:rsidR="000D1CBC" w:rsidRPr="001035FD">
        <w:rPr>
          <w:sz w:val="18"/>
        </w:rPr>
        <w:t>slaboproud, vzduchotechnika</w:t>
      </w:r>
      <w:r w:rsidR="00DB0778" w:rsidRPr="001035FD">
        <w:rPr>
          <w:sz w:val="18"/>
        </w:rPr>
        <w:t xml:space="preserve">. </w:t>
      </w:r>
      <w:r w:rsidRPr="001035FD">
        <w:rPr>
          <w:sz w:val="18"/>
        </w:rPr>
        <w:t>D</w:t>
      </w:r>
      <w:r w:rsidR="00DB0778" w:rsidRPr="001035FD">
        <w:rPr>
          <w:sz w:val="18"/>
        </w:rPr>
        <w:t xml:space="preserve">alší technická zařízení v </w:t>
      </w:r>
      <w:proofErr w:type="gramStart"/>
      <w:r w:rsidR="00DB0778" w:rsidRPr="001035FD">
        <w:rPr>
          <w:sz w:val="18"/>
        </w:rPr>
        <w:t xml:space="preserve">budovách </w:t>
      </w:r>
      <w:r w:rsidR="004E04DA" w:rsidRPr="001035FD">
        <w:rPr>
          <w:sz w:val="18"/>
        </w:rPr>
        <w:t xml:space="preserve">- </w:t>
      </w:r>
      <w:r w:rsidR="00DB0778" w:rsidRPr="001035FD">
        <w:rPr>
          <w:sz w:val="18"/>
        </w:rPr>
        <w:t>osvětlení</w:t>
      </w:r>
      <w:proofErr w:type="gramEnd"/>
      <w:r w:rsidRPr="001035FD">
        <w:rPr>
          <w:sz w:val="18"/>
        </w:rPr>
        <w:t>.</w:t>
      </w:r>
    </w:p>
    <w:p w14:paraId="774459D7" w14:textId="77777777" w:rsidR="00D802FD" w:rsidRPr="00223784" w:rsidRDefault="00D802FD" w:rsidP="00503379">
      <w:pPr>
        <w:pStyle w:val="VJTCalibri11norzarvlevo"/>
        <w:rPr>
          <w:color w:val="FF0000"/>
          <w:sz w:val="18"/>
        </w:rPr>
      </w:pPr>
    </w:p>
    <w:p w14:paraId="774459D8" w14:textId="77777777" w:rsidR="00EC586E" w:rsidRPr="003A2180" w:rsidRDefault="0042779E" w:rsidP="003A2180">
      <w:pPr>
        <w:pStyle w:val="VJTCalibrinadpis12Tun"/>
        <w:tabs>
          <w:tab w:val="clear" w:pos="1134"/>
        </w:tabs>
        <w:spacing w:before="0" w:line="240" w:lineRule="auto"/>
        <w:ind w:left="0" w:firstLine="0"/>
        <w:jc w:val="both"/>
        <w:rPr>
          <w:sz w:val="18"/>
        </w:rPr>
      </w:pPr>
      <w:r>
        <w:rPr>
          <w:sz w:val="18"/>
        </w:rPr>
        <w:t>Zásady p</w:t>
      </w:r>
      <w:r w:rsidR="00817A40" w:rsidRPr="003A2180">
        <w:rPr>
          <w:sz w:val="18"/>
        </w:rPr>
        <w:t>ožárně bezpečnostní</w:t>
      </w:r>
      <w:r>
        <w:rPr>
          <w:sz w:val="18"/>
        </w:rPr>
        <w:t>ho</w:t>
      </w:r>
      <w:r w:rsidR="00817A40" w:rsidRPr="003A2180">
        <w:rPr>
          <w:sz w:val="18"/>
        </w:rPr>
        <w:t xml:space="preserve"> řešení</w:t>
      </w:r>
    </w:p>
    <w:p w14:paraId="774459D9" w14:textId="77777777" w:rsidR="0042779E" w:rsidRPr="0030541B" w:rsidRDefault="0042779E" w:rsidP="00970176">
      <w:pPr>
        <w:pStyle w:val="499textodrazeny"/>
        <w:jc w:val="both"/>
        <w:rPr>
          <w:rFonts w:ascii="Calibri" w:hAnsi="Calibri" w:cs="Calibri"/>
          <w:color w:val="auto"/>
        </w:rPr>
      </w:pPr>
      <w:r w:rsidRPr="0030541B">
        <w:rPr>
          <w:rFonts w:ascii="Calibri" w:hAnsi="Calibri" w:cs="Calibri"/>
          <w:color w:val="auto"/>
        </w:rPr>
        <w:t xml:space="preserve">Stávající atrium bude zastřešeno ocelovou nosnou konstrukcí, svislé opláštění vstupní stěny bude provedeno ze sendvičových panelů s požadovanou požární odolností. Vstup do nově zastřešeného atria bude zajištěn vybouráním oken a parapetního zdiva ze stávající chodby </w:t>
      </w:r>
      <w:proofErr w:type="gramStart"/>
      <w:r w:rsidRPr="0030541B">
        <w:rPr>
          <w:rFonts w:ascii="Calibri" w:hAnsi="Calibri" w:cs="Calibri"/>
          <w:color w:val="auto"/>
        </w:rPr>
        <w:t>objektu - chodba</w:t>
      </w:r>
      <w:proofErr w:type="gramEnd"/>
      <w:r w:rsidRPr="0030541B">
        <w:rPr>
          <w:rFonts w:ascii="Calibri" w:hAnsi="Calibri" w:cs="Calibri"/>
          <w:color w:val="auto"/>
        </w:rPr>
        <w:t xml:space="preserve"> bude tímto otevřená do zastřešené části atria. Zastřešení objektu bude tvořeno sendvičovým panelem s izolačním souvrstvím a hydroizolačními asfaltovými pásy. K prosvětlení bude ve střešním plášti osazeny skleněné pásy při styku s obvodovým zdivem stávajícího objektu.</w:t>
      </w:r>
    </w:p>
    <w:p w14:paraId="774459DA" w14:textId="77777777" w:rsidR="0042779E" w:rsidRPr="0030541B" w:rsidRDefault="0042779E" w:rsidP="00970176">
      <w:pPr>
        <w:pStyle w:val="499textodrazeny"/>
        <w:jc w:val="both"/>
        <w:rPr>
          <w:rFonts w:ascii="Calibri" w:hAnsi="Calibri" w:cs="Calibri"/>
          <w:color w:val="auto"/>
        </w:rPr>
      </w:pPr>
      <w:r w:rsidRPr="0030541B">
        <w:rPr>
          <w:rFonts w:ascii="Calibri" w:hAnsi="Calibri" w:cs="Calibri"/>
          <w:color w:val="auto"/>
        </w:rPr>
        <w:t xml:space="preserve">Objekt bude větrán přirozeně a dále též instalovaným vzduchotechnickým zařízením situovaným ve stávajícím garážovém prostoru pod řešenou částí stavby. Vytápění řešené části stavby bude zajištěno </w:t>
      </w:r>
      <w:proofErr w:type="gramStart"/>
      <w:r w:rsidRPr="0030541B">
        <w:rPr>
          <w:rFonts w:ascii="Calibri" w:hAnsi="Calibri" w:cs="Calibri"/>
          <w:color w:val="auto"/>
        </w:rPr>
        <w:t>teplovodně - úprava</w:t>
      </w:r>
      <w:proofErr w:type="gramEnd"/>
      <w:r w:rsidRPr="0030541B">
        <w:rPr>
          <w:rFonts w:ascii="Calibri" w:hAnsi="Calibri" w:cs="Calibri"/>
          <w:color w:val="auto"/>
        </w:rPr>
        <w:t xml:space="preserve"> stávajícího topného okruhu stavby, bez instalace nového zdroje vytápění. Elektroinstalace bude v řešené části zastřešeného atria bude řešeno napojením na stávající rozvod objektu, nové rozvody budou vedeny pod omítkou a též v systémových lištách a žlabech.</w:t>
      </w:r>
    </w:p>
    <w:p w14:paraId="774459DB" w14:textId="77777777" w:rsidR="0042779E" w:rsidRPr="0030541B" w:rsidRDefault="0042779E" w:rsidP="00970176">
      <w:pPr>
        <w:pStyle w:val="Nadpis20"/>
        <w:ind w:left="709"/>
        <w:rPr>
          <w:rFonts w:ascii="Calibri" w:hAnsi="Calibri" w:cs="Calibri"/>
          <w:i w:val="0"/>
          <w:sz w:val="18"/>
          <w:szCs w:val="18"/>
        </w:rPr>
      </w:pPr>
      <w:bookmarkStart w:id="469" w:name="_Toc408180"/>
      <w:r w:rsidRPr="0030541B">
        <w:rPr>
          <w:rFonts w:ascii="Calibri" w:hAnsi="Calibri" w:cs="Calibri"/>
          <w:i w:val="0"/>
          <w:sz w:val="18"/>
          <w:szCs w:val="18"/>
        </w:rPr>
        <w:br/>
        <w:t>Koncepce požárně bezpečnostního řešení</w:t>
      </w:r>
      <w:bookmarkEnd w:id="469"/>
    </w:p>
    <w:p w14:paraId="774459DC" w14:textId="77777777" w:rsidR="0042779E" w:rsidRPr="0030541B" w:rsidRDefault="0042779E" w:rsidP="00970176">
      <w:pPr>
        <w:spacing w:before="120"/>
        <w:ind w:left="709"/>
        <w:rPr>
          <w:rFonts w:ascii="Calibri" w:hAnsi="Calibri" w:cs="Calibri"/>
          <w:sz w:val="18"/>
          <w:szCs w:val="18"/>
        </w:rPr>
      </w:pPr>
      <w:r w:rsidRPr="0030541B">
        <w:rPr>
          <w:rFonts w:ascii="Calibri" w:hAnsi="Calibri" w:cs="Calibri"/>
          <w:sz w:val="18"/>
          <w:szCs w:val="18"/>
        </w:rPr>
        <w:t xml:space="preserve">Navrhovaná zastřešení rozšiřuje stávající prostor 2NP jihozápadního křídla objektu univerzity, v kontextu [P2] se jedná o rozšíření stávajícího požárního úseku N2.03-III.  Rozšířený požární úsek bude posouzen v rozsahu ČSN 73 0802 Požární bezpečnost </w:t>
      </w:r>
      <w:proofErr w:type="gramStart"/>
      <w:r w:rsidRPr="0030541B">
        <w:rPr>
          <w:rFonts w:ascii="Calibri" w:hAnsi="Calibri" w:cs="Calibri"/>
          <w:sz w:val="18"/>
          <w:szCs w:val="18"/>
        </w:rPr>
        <w:t>staveb - Nevýrobní</w:t>
      </w:r>
      <w:proofErr w:type="gramEnd"/>
      <w:r w:rsidRPr="0030541B">
        <w:rPr>
          <w:rFonts w:ascii="Calibri" w:hAnsi="Calibri" w:cs="Calibri"/>
          <w:sz w:val="18"/>
          <w:szCs w:val="18"/>
        </w:rPr>
        <w:t xml:space="preserve"> objekty. Okenní otvory sousedního požárního úseku N2.06-III. budou doplněny o požárně odolnou roletu, která bude aktivována v případě požáru signálem EPS. Sousední požární úseky jsou celé kryty systémem EPS, který bude rozšířen též do nově navrhovaného zastřešení atria.   </w:t>
      </w:r>
    </w:p>
    <w:p w14:paraId="774459DD" w14:textId="77777777" w:rsidR="0042779E" w:rsidRPr="0030541B" w:rsidRDefault="0042779E" w:rsidP="00970176">
      <w:pPr>
        <w:pStyle w:val="Nadpis20"/>
        <w:ind w:left="709"/>
        <w:rPr>
          <w:rFonts w:ascii="Calibri" w:hAnsi="Calibri" w:cs="Calibri"/>
          <w:sz w:val="18"/>
          <w:szCs w:val="18"/>
        </w:rPr>
      </w:pPr>
      <w:bookmarkStart w:id="470" w:name="_Toc408181"/>
      <w:r w:rsidRPr="0030541B">
        <w:rPr>
          <w:rFonts w:ascii="Calibri" w:hAnsi="Calibri" w:cs="Calibri"/>
          <w:sz w:val="18"/>
          <w:szCs w:val="18"/>
        </w:rPr>
        <w:t>Rozdělení stavby do požárních úseků</w:t>
      </w:r>
      <w:bookmarkEnd w:id="470"/>
    </w:p>
    <w:p w14:paraId="774459DE" w14:textId="77777777" w:rsidR="0042779E" w:rsidRPr="0030541B" w:rsidRDefault="0042779E" w:rsidP="00970176">
      <w:pPr>
        <w:pStyle w:val="Textnormln"/>
        <w:spacing w:before="120"/>
        <w:ind w:left="709"/>
        <w:rPr>
          <w:rFonts w:ascii="Calibri" w:hAnsi="Calibri" w:cs="Calibri"/>
          <w:sz w:val="18"/>
          <w:szCs w:val="18"/>
        </w:rPr>
      </w:pPr>
      <w:r w:rsidRPr="0030541B">
        <w:rPr>
          <w:rFonts w:ascii="Calibri" w:hAnsi="Calibri" w:cs="Calibri"/>
          <w:sz w:val="18"/>
          <w:szCs w:val="18"/>
        </w:rPr>
        <w:t>Stávající požární úsek jihozápadního křídla N2.03-III. Učeny, bude rozšířen o zastřešené atrium.</w:t>
      </w:r>
    </w:p>
    <w:p w14:paraId="774459DF" w14:textId="77777777" w:rsidR="0042779E" w:rsidRPr="00D712E2" w:rsidRDefault="0042779E" w:rsidP="00970176">
      <w:pPr>
        <w:pStyle w:val="Nadpis20"/>
        <w:tabs>
          <w:tab w:val="num" w:pos="567"/>
        </w:tabs>
        <w:ind w:left="709"/>
        <w:rPr>
          <w:rFonts w:ascii="Calibri" w:hAnsi="Calibri" w:cs="Calibri"/>
          <w:sz w:val="18"/>
          <w:szCs w:val="18"/>
        </w:rPr>
      </w:pPr>
      <w:bookmarkStart w:id="471" w:name="_Toc408183"/>
      <w:r w:rsidRPr="00D712E2">
        <w:rPr>
          <w:rFonts w:ascii="Calibri" w:hAnsi="Calibri" w:cs="Calibri"/>
          <w:sz w:val="18"/>
          <w:szCs w:val="18"/>
        </w:rPr>
        <w:t>Požární riziko</w:t>
      </w:r>
      <w:bookmarkEnd w:id="471"/>
    </w:p>
    <w:p w14:paraId="774459E0" w14:textId="77777777" w:rsidR="0042779E" w:rsidRPr="00D712E2" w:rsidRDefault="0042779E" w:rsidP="00970176">
      <w:pPr>
        <w:tabs>
          <w:tab w:val="left" w:pos="5812"/>
          <w:tab w:val="left" w:pos="8080"/>
        </w:tabs>
        <w:spacing w:before="120"/>
        <w:ind w:left="709"/>
        <w:rPr>
          <w:rFonts w:ascii="Calibri" w:hAnsi="Calibri" w:cs="Calibri"/>
          <w:b/>
          <w:sz w:val="18"/>
          <w:szCs w:val="18"/>
        </w:rPr>
      </w:pPr>
      <w:r w:rsidRPr="00D712E2">
        <w:rPr>
          <w:rFonts w:ascii="Calibri" w:hAnsi="Calibri" w:cs="Calibri"/>
          <w:sz w:val="18"/>
          <w:szCs w:val="18"/>
        </w:rPr>
        <w:t xml:space="preserve">- zastřešení </w:t>
      </w:r>
      <w:proofErr w:type="spellStart"/>
      <w:r w:rsidRPr="00D712E2">
        <w:rPr>
          <w:rFonts w:ascii="Calibri" w:hAnsi="Calibri" w:cs="Calibri"/>
          <w:sz w:val="18"/>
          <w:szCs w:val="18"/>
        </w:rPr>
        <w:t>átria</w:t>
      </w:r>
      <w:proofErr w:type="spellEnd"/>
      <w:r w:rsidRPr="00D712E2">
        <w:rPr>
          <w:rFonts w:ascii="Calibri" w:hAnsi="Calibri" w:cs="Calibri"/>
          <w:sz w:val="18"/>
          <w:szCs w:val="18"/>
        </w:rPr>
        <w:t xml:space="preserve"> </w:t>
      </w:r>
      <w:proofErr w:type="spellStart"/>
      <w:r w:rsidRPr="00D712E2">
        <w:rPr>
          <w:rFonts w:ascii="Calibri" w:hAnsi="Calibri" w:cs="Calibri"/>
          <w:sz w:val="18"/>
          <w:szCs w:val="18"/>
        </w:rPr>
        <w:t>p</w:t>
      </w:r>
      <w:r w:rsidRPr="00D712E2">
        <w:rPr>
          <w:rFonts w:ascii="Calibri" w:hAnsi="Calibri" w:cs="Calibri"/>
          <w:sz w:val="18"/>
          <w:szCs w:val="18"/>
          <w:vertAlign w:val="subscript"/>
        </w:rPr>
        <w:t>v</w:t>
      </w:r>
      <w:proofErr w:type="spellEnd"/>
      <w:r w:rsidRPr="00D712E2">
        <w:rPr>
          <w:rFonts w:ascii="Calibri" w:hAnsi="Calibri" w:cs="Calibri"/>
          <w:b/>
          <w:sz w:val="18"/>
          <w:szCs w:val="18"/>
          <w:vertAlign w:val="subscript"/>
        </w:rPr>
        <w:t xml:space="preserve"> </w:t>
      </w:r>
      <w:r w:rsidRPr="00D712E2">
        <w:rPr>
          <w:rFonts w:ascii="Calibri" w:hAnsi="Calibri" w:cs="Calibri"/>
          <w:b/>
          <w:sz w:val="18"/>
          <w:szCs w:val="18"/>
        </w:rPr>
        <w:t>= 36.93 kg/m</w:t>
      </w:r>
      <w:r w:rsidRPr="00D712E2">
        <w:rPr>
          <w:rFonts w:ascii="Calibri" w:hAnsi="Calibri" w:cs="Calibri"/>
          <w:b/>
          <w:sz w:val="18"/>
          <w:szCs w:val="18"/>
          <w:vertAlign w:val="superscript"/>
        </w:rPr>
        <w:t>2</w:t>
      </w:r>
      <w:r w:rsidRPr="00D712E2">
        <w:rPr>
          <w:rFonts w:ascii="Calibri" w:hAnsi="Calibri" w:cs="Calibri"/>
          <w:b/>
          <w:sz w:val="18"/>
          <w:szCs w:val="18"/>
        </w:rPr>
        <w:t xml:space="preserve"> </w:t>
      </w:r>
      <w:r w:rsidRPr="00D712E2">
        <w:rPr>
          <w:rFonts w:ascii="Calibri" w:hAnsi="Calibri" w:cs="Calibri"/>
          <w:sz w:val="18"/>
          <w:szCs w:val="18"/>
        </w:rPr>
        <w:t xml:space="preserve">(stávající PÚ bez zastřešeného atria </w:t>
      </w:r>
      <w:proofErr w:type="gramStart"/>
      <w:r w:rsidRPr="00D712E2">
        <w:rPr>
          <w:rFonts w:ascii="Calibri" w:hAnsi="Calibri" w:cs="Calibri"/>
          <w:sz w:val="18"/>
          <w:szCs w:val="18"/>
        </w:rPr>
        <w:t>27.02  -</w:t>
      </w:r>
      <w:proofErr w:type="gramEnd"/>
      <w:r w:rsidRPr="00D712E2">
        <w:rPr>
          <w:rFonts w:ascii="Calibri" w:hAnsi="Calibri" w:cs="Calibri"/>
          <w:sz w:val="18"/>
          <w:szCs w:val="18"/>
        </w:rPr>
        <w:t xml:space="preserve"> viz příloha č. 1)</w:t>
      </w:r>
      <w:r w:rsidRPr="00D712E2">
        <w:rPr>
          <w:rFonts w:ascii="Calibri" w:hAnsi="Calibri" w:cs="Calibri"/>
          <w:b/>
          <w:sz w:val="18"/>
          <w:szCs w:val="18"/>
        </w:rPr>
        <w:t>.</w:t>
      </w:r>
    </w:p>
    <w:p w14:paraId="774459E1" w14:textId="77777777" w:rsidR="0042779E" w:rsidRPr="00D712E2" w:rsidRDefault="0042779E" w:rsidP="00970176">
      <w:pPr>
        <w:pStyle w:val="Nadpis20"/>
        <w:tabs>
          <w:tab w:val="num" w:pos="284"/>
        </w:tabs>
        <w:ind w:left="709"/>
        <w:rPr>
          <w:rFonts w:ascii="Calibri" w:hAnsi="Calibri" w:cs="Calibri"/>
          <w:sz w:val="18"/>
          <w:szCs w:val="18"/>
        </w:rPr>
      </w:pPr>
      <w:bookmarkStart w:id="472" w:name="_Toc376696923"/>
      <w:bookmarkStart w:id="473" w:name="_Toc389455970"/>
      <w:bookmarkStart w:id="474" w:name="_Toc408184"/>
      <w:r w:rsidRPr="00D712E2">
        <w:rPr>
          <w:rFonts w:ascii="Calibri" w:hAnsi="Calibri" w:cs="Calibri"/>
          <w:sz w:val="18"/>
          <w:szCs w:val="18"/>
        </w:rPr>
        <w:t>Stanovení stupně požární bezpečnosti</w:t>
      </w:r>
      <w:bookmarkEnd w:id="472"/>
      <w:bookmarkEnd w:id="473"/>
      <w:bookmarkEnd w:id="474"/>
      <w:r w:rsidRPr="00D712E2">
        <w:rPr>
          <w:rFonts w:ascii="Calibri" w:hAnsi="Calibri" w:cs="Calibri"/>
          <w:sz w:val="18"/>
          <w:szCs w:val="18"/>
        </w:rPr>
        <w:t xml:space="preserve">  </w:t>
      </w:r>
    </w:p>
    <w:p w14:paraId="774459E2" w14:textId="77777777" w:rsidR="0042779E" w:rsidRPr="00D712E2" w:rsidRDefault="0042779E" w:rsidP="00970176">
      <w:pPr>
        <w:tabs>
          <w:tab w:val="left" w:pos="5812"/>
          <w:tab w:val="left" w:pos="8080"/>
        </w:tabs>
        <w:spacing w:before="120"/>
        <w:ind w:left="709"/>
        <w:rPr>
          <w:rFonts w:ascii="Calibri" w:hAnsi="Calibri" w:cs="Calibri"/>
          <w:sz w:val="18"/>
          <w:szCs w:val="18"/>
        </w:rPr>
      </w:pPr>
      <w:r w:rsidRPr="00D712E2">
        <w:rPr>
          <w:rFonts w:ascii="Calibri" w:hAnsi="Calibri" w:cs="Calibri"/>
          <w:sz w:val="18"/>
          <w:szCs w:val="18"/>
        </w:rPr>
        <w:t>Rozšířený požární úsek je nadále zařazen do III.SPB (stávající PÚ bez rozšíření rovněž III. SPB)</w:t>
      </w:r>
      <w:r w:rsidRPr="00D712E2">
        <w:rPr>
          <w:rFonts w:ascii="Calibri" w:hAnsi="Calibri" w:cs="Calibri"/>
          <w:b/>
          <w:sz w:val="18"/>
          <w:szCs w:val="18"/>
        </w:rPr>
        <w:t>.</w:t>
      </w:r>
    </w:p>
    <w:p w14:paraId="774459E3" w14:textId="77777777" w:rsidR="0042779E" w:rsidRPr="00D712E2" w:rsidRDefault="0042779E" w:rsidP="00970176">
      <w:pPr>
        <w:pStyle w:val="Nadpis1"/>
        <w:ind w:left="709"/>
        <w:rPr>
          <w:rFonts w:ascii="Calibri" w:hAnsi="Calibri" w:cs="Calibri"/>
          <w:sz w:val="18"/>
          <w:szCs w:val="18"/>
        </w:rPr>
      </w:pPr>
      <w:bookmarkStart w:id="475" w:name="_Toc401298352"/>
      <w:bookmarkStart w:id="476" w:name="_Toc408186"/>
      <w:r w:rsidRPr="00D712E2">
        <w:rPr>
          <w:rFonts w:ascii="Calibri" w:hAnsi="Calibri" w:cs="Calibri"/>
          <w:sz w:val="18"/>
          <w:szCs w:val="18"/>
        </w:rPr>
        <w:t>Zhodnocení navržených stavebních konstrukcí a požárních uzávěrů z hlediska jejich požární odolnosti</w:t>
      </w:r>
      <w:bookmarkEnd w:id="475"/>
      <w:bookmarkEnd w:id="476"/>
    </w:p>
    <w:p w14:paraId="774459E4" w14:textId="77777777" w:rsidR="0042779E" w:rsidRPr="00D712E2" w:rsidRDefault="0042779E" w:rsidP="00970176">
      <w:pPr>
        <w:autoSpaceDE w:val="0"/>
        <w:autoSpaceDN w:val="0"/>
        <w:adjustRightInd w:val="0"/>
        <w:spacing w:before="240"/>
        <w:ind w:left="709"/>
        <w:rPr>
          <w:rFonts w:ascii="Calibri" w:hAnsi="Calibri" w:cs="Calibri"/>
          <w:bCs/>
          <w:sz w:val="18"/>
          <w:szCs w:val="18"/>
        </w:rPr>
      </w:pPr>
      <w:r w:rsidRPr="00D712E2">
        <w:rPr>
          <w:rFonts w:ascii="Calibri" w:hAnsi="Calibri" w:cs="Calibri"/>
          <w:bCs/>
          <w:sz w:val="18"/>
          <w:szCs w:val="18"/>
        </w:rPr>
        <w:t>Vyhodnoceny jsou pouze nově instalované stavební konstrukce, stávající konstrukce jsou hodnoceny jako vyhovující s ohledem na nezvyšující se požární zatížení a SPB.</w:t>
      </w:r>
      <w:r w:rsidRPr="00D712E2">
        <w:rPr>
          <w:rFonts w:ascii="Calibri" w:hAnsi="Calibri" w:cs="Calibri"/>
          <w:b/>
          <w:bCs/>
          <w:sz w:val="18"/>
          <w:szCs w:val="18"/>
        </w:rPr>
        <w:t xml:space="preserve"> </w:t>
      </w:r>
      <w:r w:rsidRPr="00D712E2">
        <w:rPr>
          <w:rFonts w:ascii="Calibri" w:hAnsi="Calibri" w:cs="Calibri"/>
          <w:bCs/>
          <w:sz w:val="18"/>
          <w:szCs w:val="18"/>
        </w:rPr>
        <w:t xml:space="preserve">Požadovaná požární odolnost stavebních konstrukcí je stanovena dle tab. 12, ČSN 73 0802. </w:t>
      </w:r>
    </w:p>
    <w:tbl>
      <w:tblPr>
        <w:tblW w:w="9102" w:type="dxa"/>
        <w:tblInd w:w="739" w:type="dxa"/>
        <w:tblLayout w:type="fixed"/>
        <w:tblCellMar>
          <w:top w:w="30" w:type="dxa"/>
          <w:left w:w="30" w:type="dxa"/>
          <w:bottom w:w="30" w:type="dxa"/>
          <w:right w:w="30" w:type="dxa"/>
        </w:tblCellMar>
        <w:tblLook w:val="0000" w:firstRow="0" w:lastRow="0" w:firstColumn="0" w:lastColumn="0" w:noHBand="0" w:noVBand="0"/>
      </w:tblPr>
      <w:tblGrid>
        <w:gridCol w:w="427"/>
        <w:gridCol w:w="4337"/>
        <w:gridCol w:w="690"/>
        <w:gridCol w:w="3648"/>
      </w:tblGrid>
      <w:tr w:rsidR="0042779E" w:rsidRPr="00D712E2" w14:paraId="774459E9"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4459E5"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Pol.</w:t>
            </w:r>
          </w:p>
        </w:tc>
        <w:tc>
          <w:tcPr>
            <w:tcW w:w="433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4459E6"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b/>
                <w:bCs/>
                <w:sz w:val="16"/>
                <w:szCs w:val="16"/>
              </w:rPr>
            </w:pPr>
            <w:r w:rsidRPr="00D712E2">
              <w:rPr>
                <w:rFonts w:ascii="ISOCPEUR" w:hAnsi="ISOCPEUR" w:cs="Arial"/>
                <w:b/>
                <w:bCs/>
                <w:sz w:val="16"/>
                <w:szCs w:val="16"/>
              </w:rPr>
              <w:t>Stavební konstrukce</w:t>
            </w:r>
          </w:p>
        </w:tc>
        <w:tc>
          <w:tcPr>
            <w:tcW w:w="69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74459E7"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III.</w:t>
            </w:r>
          </w:p>
        </w:tc>
        <w:tc>
          <w:tcPr>
            <w:tcW w:w="3648" w:type="dxa"/>
            <w:tcBorders>
              <w:top w:val="single" w:sz="6" w:space="0" w:color="808080"/>
              <w:left w:val="single" w:sz="6" w:space="0" w:color="808080"/>
              <w:bottom w:val="single" w:sz="6" w:space="0" w:color="808080"/>
              <w:right w:val="single" w:sz="6" w:space="0" w:color="808080"/>
            </w:tcBorders>
            <w:shd w:val="clear" w:color="auto" w:fill="C0C0C0"/>
          </w:tcPr>
          <w:p w14:paraId="774459E8"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NAVRHOVANÁ KONSTRUKCE A JEJÍ POŽÁRNÍ ODOLNOST</w:t>
            </w:r>
          </w:p>
        </w:tc>
      </w:tr>
      <w:tr w:rsidR="0042779E" w:rsidRPr="00D712E2" w14:paraId="774459EE"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EA"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1.</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EB"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Požární stěny a požární stropy, viz 8.2 a 8.3,</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EC"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9ED" w14:textId="77777777" w:rsidR="0042779E" w:rsidRPr="00D712E2" w:rsidRDefault="0042779E" w:rsidP="0030541B">
            <w:pPr>
              <w:widowControl w:val="0"/>
              <w:autoSpaceDE w:val="0"/>
              <w:autoSpaceDN w:val="0"/>
              <w:adjustRightInd w:val="0"/>
              <w:rPr>
                <w:rFonts w:ascii="ISOCPEUR" w:hAnsi="ISOCPEUR" w:cs="Arial"/>
                <w:sz w:val="16"/>
                <w:szCs w:val="16"/>
              </w:rPr>
            </w:pPr>
          </w:p>
        </w:tc>
      </w:tr>
      <w:tr w:rsidR="0042779E" w:rsidRPr="00D712E2" w14:paraId="774459F3"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EF"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0"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a) v podzemních podlažích a ve všech podlažích mezi objekty</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1"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60DP1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9F2" w14:textId="77777777" w:rsidR="0042779E" w:rsidRPr="00D712E2" w:rsidRDefault="0042779E" w:rsidP="0030541B">
            <w:pPr>
              <w:widowControl w:val="0"/>
              <w:autoSpaceDE w:val="0"/>
              <w:autoSpaceDN w:val="0"/>
              <w:adjustRightInd w:val="0"/>
              <w:rPr>
                <w:rFonts w:ascii="ISOCPEUR" w:hAnsi="ISOCPEUR" w:cs="Arial"/>
                <w:sz w:val="16"/>
                <w:szCs w:val="16"/>
              </w:rPr>
            </w:pPr>
            <w:r w:rsidRPr="00D712E2">
              <w:rPr>
                <w:rFonts w:ascii="ISOCPEUR" w:hAnsi="ISOCPEUR" w:cs="Arial"/>
                <w:sz w:val="16"/>
                <w:szCs w:val="16"/>
              </w:rPr>
              <w:t>Konstrukce není zastoupena.</w:t>
            </w:r>
          </w:p>
        </w:tc>
      </w:tr>
      <w:tr w:rsidR="0042779E" w:rsidRPr="00D712E2" w14:paraId="774459F8"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4"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5"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v nadzemních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6"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45+</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9F7"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 xml:space="preserve">Prostor zastřešeného atria je požárně oddělen od sousedního požárního úseku požárně dělící stěnovou konstrukcí tvořenou keramickým zdivem min. </w:t>
            </w:r>
            <w:proofErr w:type="spellStart"/>
            <w:r w:rsidRPr="00D712E2">
              <w:rPr>
                <w:rFonts w:ascii="ISOCPEUR" w:hAnsi="ISOCPEUR" w:cs="Arial"/>
                <w:b/>
                <w:sz w:val="16"/>
                <w:szCs w:val="16"/>
              </w:rPr>
              <w:t>tl</w:t>
            </w:r>
            <w:proofErr w:type="spellEnd"/>
            <w:r w:rsidRPr="00D712E2">
              <w:rPr>
                <w:rFonts w:ascii="ISOCPEUR" w:hAnsi="ISOCPEUR" w:cs="Arial"/>
                <w:b/>
                <w:sz w:val="16"/>
                <w:szCs w:val="16"/>
              </w:rPr>
              <w:t xml:space="preserve">. </w:t>
            </w:r>
            <w:proofErr w:type="gramStart"/>
            <w:r w:rsidRPr="00D712E2">
              <w:rPr>
                <w:rFonts w:ascii="ISOCPEUR" w:hAnsi="ISOCPEUR" w:cs="Arial"/>
                <w:b/>
                <w:sz w:val="16"/>
                <w:szCs w:val="16"/>
              </w:rPr>
              <w:t>300mm</w:t>
            </w:r>
            <w:proofErr w:type="gramEnd"/>
            <w:r w:rsidRPr="00D712E2">
              <w:rPr>
                <w:rFonts w:ascii="ISOCPEUR" w:hAnsi="ISOCPEUR" w:cs="Arial"/>
                <w:b/>
                <w:sz w:val="16"/>
                <w:szCs w:val="16"/>
              </w:rPr>
              <w:t xml:space="preserve"> s požární odolností REI 180 DP1 =&gt; VYHOVUJE.</w:t>
            </w:r>
          </w:p>
        </w:tc>
      </w:tr>
      <w:tr w:rsidR="0042779E" w:rsidRPr="00D712E2" w14:paraId="774459FD"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9"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A"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c) v posledním nadzemním podlaží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B"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9FC"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02"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E"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9FF"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d) mezi objekty</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0"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60DP1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01"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07"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3"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2.</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4"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Požární uzávěry otvorů v požárních stěnách a požárních stropech, viz 8.5.1,</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5"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06"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0C"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8"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9"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a) v podzemních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A"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0B"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13"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D"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E"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v nadzemních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0F"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30DP3</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10"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 xml:space="preserve">Stávající okenní otvor do sousedního požárního úseku </w:t>
            </w:r>
          </w:p>
          <w:p w14:paraId="77445A11"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N2.6-III. bude doplněn o požární uzávěr požárně odolné rolety EI 30 ovládanou signálem EPS =&gt; VYHOVUJE.</w:t>
            </w:r>
          </w:p>
          <w:p w14:paraId="77445A12"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Sestava prosklení a vstupních dveří do zastřešeného atria (z nezastřešené části) bude realizována s požární odolností EI 30, vstupní dveře budou opatřené samozavíračem.</w:t>
            </w:r>
          </w:p>
        </w:tc>
      </w:tr>
      <w:tr w:rsidR="0042779E" w:rsidRPr="00D712E2" w14:paraId="77445A18"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4"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5"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c) v posledním nadzemním podlaží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6"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15DP3</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17"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1D"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9"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3.</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A"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Obvodové stěny, viz 8.4.1 a 8.4.10,</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B"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1C"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22"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E"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1F"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a) zajišťující stabilitu objektu nebo jeho části</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0"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21"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27"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3"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4"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1) v podzemních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5"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60DP1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26"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2C"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8"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9"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2) v nadzemních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A"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45+</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2B"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31"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D"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E"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3) v posledním nadzemním podlaží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2F"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30"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36"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2"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3"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nezajišťující stabilitu objektu nebo jeho části (bez ohledu na podlaží)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4"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35"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Svislý obvodový plášť průčelí bude osazen sendvičovým panelem specifikace EI 30 DP1 (z obou stran) =&gt; VYHOVUJE.</w:t>
            </w:r>
          </w:p>
        </w:tc>
      </w:tr>
      <w:tr w:rsidR="0042779E" w:rsidRPr="00D712E2" w14:paraId="77445A3B"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7"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4.</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8"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Nosné konstrukce střech, viz 8.7.2 </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9"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3A"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Nosný ocelový skelet zastřešen je navržen na požární odolnost R 30 - ocelová konstrukce bude opatřena nátěrem zvyšujícím požární odolnost jednotlivých prvků. Opatření ocelové konstrukce požárním nátěrem je závazné a musí být splněno; doklad o požární odolnosti bude stavebníkem a realizační společností předložen před zahájením užívání stavby =&gt; VYHOVUJE.</w:t>
            </w:r>
          </w:p>
        </w:tc>
      </w:tr>
      <w:tr w:rsidR="0042779E" w:rsidRPr="00D712E2" w14:paraId="77445A40"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C"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5.</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D"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Nosné konstrukce uvnitř požárního úseku, které zajišťují stabilitu objektu, viz 8.7.1 a 8.7.2</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3E"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3F"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45"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1"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2"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a) v podzemních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3"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60DP1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44"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4A"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6"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7"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v nadzemních podlažích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8"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45</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49"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Ocelová nosná konstrukce v stávající části garáže pod úrovni řešeného zastřešení atria bude opatřena obklady a nátěry zajišťujícím požární odolnost R 30.</w:t>
            </w:r>
          </w:p>
        </w:tc>
      </w:tr>
      <w:tr w:rsidR="0042779E" w:rsidRPr="00D712E2" w14:paraId="77445A4F"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B"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C"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c) v posledním nadzemním podlaží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4D"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4E"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Nosný ocelový skelet zastřešení je navržen na požární odolnost R 30 - ocelová konstrukce bude opatřena nátěrem zvyšujícím požární odolnost jednotlivých prvků. Opatření ocelové konstrukce požárním nátěrem je závazné a musí být splněno; doklad o požární odolnosti bude stavebníkem a realizační společností předložen před zahájením užívání stavby =&gt; VYHOVUJE.</w:t>
            </w:r>
          </w:p>
        </w:tc>
      </w:tr>
      <w:tr w:rsidR="0042779E" w:rsidRPr="00D712E2" w14:paraId="77445A54"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0"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6.</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1"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Nosné konstrukce vně objektu, které zajišťují stabilitu objektu (bez ohledu na podlaží), viz 8.7.3</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2"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15</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53"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59"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5"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7.</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6"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Nosné konstrukce uvnitř požárního úseku, které nezajišťují stabilitu objektu, viz 8.7.5</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7"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58"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5E"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A"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8.</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B"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Nenosné konstrukce uvnitř požárního úseku, viz 8.8.1</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C"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5D"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63"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5F"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9.</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0"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Konstrukce schodišť uvnitř požárního úseku, které nejsou součástí chráněných únikových cest, viz 8.9</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1"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15DP3</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62"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68"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4"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10.</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5"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Výtahové a instalační šachty, viz 8.10 až 8.13</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6"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67"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sz w:val="16"/>
                <w:szCs w:val="16"/>
              </w:rPr>
              <w:t>Konstrukce není zastoupena.</w:t>
            </w:r>
          </w:p>
        </w:tc>
      </w:tr>
      <w:tr w:rsidR="0042779E" w:rsidRPr="00D712E2" w14:paraId="77445A6D"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9"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A"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a) šachty evakuačních a </w:t>
            </w:r>
            <w:proofErr w:type="gramStart"/>
            <w:r w:rsidRPr="00D712E2">
              <w:rPr>
                <w:rFonts w:ascii="ISOCPEUR" w:hAnsi="ISOCPEUR" w:cs="Arial"/>
                <w:sz w:val="16"/>
                <w:szCs w:val="16"/>
              </w:rPr>
              <w:t>požárních  výtahů</w:t>
            </w:r>
            <w:proofErr w:type="gramEnd"/>
            <w:r w:rsidRPr="00D712E2">
              <w:rPr>
                <w:rFonts w:ascii="ISOCPEUR" w:hAnsi="ISOCPEUR" w:cs="Arial"/>
                <w:sz w:val="16"/>
                <w:szCs w:val="16"/>
              </w:rPr>
              <w:t xml:space="preserve"> a šachty ostatní (např. instalační), jejichž výška přesahuje 45 m</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B"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6C"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72"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E"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6F"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1) požárně dělící konstrukce</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0" w14:textId="77777777" w:rsidR="0042779E" w:rsidRPr="00D712E2" w:rsidRDefault="0042779E" w:rsidP="0030541B">
            <w:pPr>
              <w:widowControl w:val="0"/>
              <w:autoSpaceDE w:val="0"/>
              <w:autoSpaceDN w:val="0"/>
              <w:adjustRightInd w:val="0"/>
              <w:jc w:val="center"/>
              <w:rPr>
                <w:rFonts w:ascii="ISOCPEUR" w:hAnsi="ISOCPEUR" w:cs="Arial"/>
                <w:b/>
                <w:sz w:val="16"/>
                <w:szCs w:val="16"/>
              </w:rPr>
            </w:pPr>
            <w:r w:rsidRPr="00D712E2">
              <w:rPr>
                <w:rFonts w:ascii="ISOCPEUR" w:hAnsi="ISOCPEUR" w:cs="Arial"/>
                <w:b/>
                <w:sz w:val="16"/>
                <w:szCs w:val="16"/>
              </w:rPr>
              <w:t>podle položky 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71"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77"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3"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4"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2) požární uzávěry otvorů v požárně dělících konstrukcích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5" w14:textId="77777777" w:rsidR="0042779E" w:rsidRPr="00D712E2" w:rsidRDefault="0042779E" w:rsidP="0030541B">
            <w:pPr>
              <w:widowControl w:val="0"/>
              <w:autoSpaceDE w:val="0"/>
              <w:autoSpaceDN w:val="0"/>
              <w:adjustRightInd w:val="0"/>
              <w:jc w:val="center"/>
              <w:rPr>
                <w:rFonts w:ascii="ISOCPEUR" w:hAnsi="ISOCPEUR" w:cs="Arial"/>
                <w:b/>
                <w:sz w:val="16"/>
                <w:szCs w:val="16"/>
              </w:rPr>
            </w:pPr>
            <w:r w:rsidRPr="00D712E2">
              <w:rPr>
                <w:rFonts w:ascii="ISOCPEUR" w:hAnsi="ISOCPEUR" w:cs="Arial"/>
                <w:b/>
                <w:sz w:val="16"/>
                <w:szCs w:val="16"/>
              </w:rPr>
              <w:t>podle položky 2</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76"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7C"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8"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9"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šachty ostatní (</w:t>
            </w:r>
            <w:proofErr w:type="spellStart"/>
            <w:proofErr w:type="gramStart"/>
            <w:r w:rsidRPr="00D712E2">
              <w:rPr>
                <w:rFonts w:ascii="ISOCPEUR" w:hAnsi="ISOCPEUR" w:cs="Arial"/>
                <w:sz w:val="16"/>
                <w:szCs w:val="16"/>
              </w:rPr>
              <w:t>výtahové,instalační</w:t>
            </w:r>
            <w:proofErr w:type="spellEnd"/>
            <w:proofErr w:type="gramEnd"/>
            <w:r w:rsidRPr="00D712E2">
              <w:rPr>
                <w:rFonts w:ascii="ISOCPEUR" w:hAnsi="ISOCPEUR" w:cs="Arial"/>
                <w:sz w:val="16"/>
                <w:szCs w:val="16"/>
              </w:rPr>
              <w:t xml:space="preserve"> apod.), jejichž výška je 45 m a menší</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A"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7B"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81"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D"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E"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1) požárně dělící konstrukce</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7F"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80"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86"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2"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3"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 xml:space="preserve">  2) požární uzávěry otvorů v požárně dělicích konstrukcích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4"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15DP1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85"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8C"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7"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11.</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8"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Střešní pláště, viz 8.15</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9"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15</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8A"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 xml:space="preserve">Střešní plášť bude osazen sendvičovým panelem specifikace EI 30 DP1 (z interiéru zastřešení), střešní plášť bude se shora splňovat specifikaci </w:t>
            </w:r>
            <w:proofErr w:type="spellStart"/>
            <w:r w:rsidRPr="00D712E2">
              <w:rPr>
                <w:rFonts w:ascii="ISOCPEUR" w:hAnsi="ISOCPEUR" w:cs="Arial"/>
                <w:b/>
                <w:sz w:val="16"/>
                <w:szCs w:val="16"/>
              </w:rPr>
              <w:t>B</w:t>
            </w:r>
            <w:r w:rsidRPr="00D712E2">
              <w:rPr>
                <w:rFonts w:ascii="ISOCPEUR" w:hAnsi="ISOCPEUR" w:cs="Arial"/>
                <w:b/>
                <w:sz w:val="16"/>
                <w:szCs w:val="16"/>
                <w:vertAlign w:val="subscript"/>
              </w:rPr>
              <w:t>roof</w:t>
            </w:r>
            <w:proofErr w:type="spellEnd"/>
            <w:r w:rsidRPr="00D712E2">
              <w:rPr>
                <w:rFonts w:ascii="ISOCPEUR" w:hAnsi="ISOCPEUR" w:cs="Arial"/>
                <w:b/>
                <w:sz w:val="16"/>
                <w:szCs w:val="16"/>
                <w:vertAlign w:val="subscript"/>
              </w:rPr>
              <w:t xml:space="preserve"> </w:t>
            </w:r>
            <w:r w:rsidRPr="00D712E2">
              <w:rPr>
                <w:rFonts w:ascii="ISOCPEUR" w:hAnsi="ISOCPEUR" w:cs="Arial"/>
                <w:b/>
                <w:sz w:val="16"/>
                <w:szCs w:val="16"/>
              </w:rPr>
              <w:t>t3 =&gt; VYHOVUJE.</w:t>
            </w:r>
          </w:p>
          <w:p w14:paraId="77445A8B"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 xml:space="preserve">Prosvětlení (prosklení) střešního pláště je situováno v požárně nebezpečném prostoru okenních otvorů ve vyšším </w:t>
            </w:r>
            <w:proofErr w:type="gramStart"/>
            <w:r w:rsidRPr="00D712E2">
              <w:rPr>
                <w:rFonts w:ascii="ISOCPEUR" w:hAnsi="ISOCPEUR" w:cs="Arial"/>
                <w:b/>
                <w:sz w:val="16"/>
                <w:szCs w:val="16"/>
              </w:rPr>
              <w:t>podlaží - prosklení</w:t>
            </w:r>
            <w:proofErr w:type="gramEnd"/>
            <w:r w:rsidRPr="00D712E2">
              <w:rPr>
                <w:rFonts w:ascii="ISOCPEUR" w:hAnsi="ISOCPEUR" w:cs="Arial"/>
                <w:b/>
                <w:sz w:val="16"/>
                <w:szCs w:val="16"/>
              </w:rPr>
              <w:t xml:space="preserve"> musí splňovat požadavek požární odolnosti EI 15 DP1 =&gt; VYHOVUJE.</w:t>
            </w:r>
          </w:p>
        </w:tc>
      </w:tr>
      <w:tr w:rsidR="0042779E" w:rsidRPr="00D712E2" w14:paraId="77445A91"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D" w14:textId="77777777" w:rsidR="0042779E" w:rsidRPr="00D712E2" w:rsidRDefault="0042779E" w:rsidP="0030541B">
            <w:pPr>
              <w:widowControl w:val="0"/>
              <w:autoSpaceDE w:val="0"/>
              <w:autoSpaceDN w:val="0"/>
              <w:adjustRightInd w:val="0"/>
              <w:jc w:val="center"/>
              <w:rPr>
                <w:rFonts w:ascii="ISOCPEUR" w:hAnsi="ISOCPEUR" w:cs="Arial"/>
                <w:sz w:val="16"/>
                <w:szCs w:val="16"/>
              </w:rPr>
            </w:pPr>
            <w:r w:rsidRPr="00D712E2">
              <w:rPr>
                <w:rFonts w:ascii="ISOCPEUR" w:hAnsi="ISOCPEUR" w:cs="Arial"/>
                <w:sz w:val="16"/>
                <w:szCs w:val="16"/>
              </w:rPr>
              <w:t>12.</w:t>
            </w: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E"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Jednopodlažní objekty, viz 8.1.1 (staticky nezávislé)</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8F" w14:textId="77777777" w:rsidR="0042779E" w:rsidRPr="00D712E2" w:rsidRDefault="0042779E" w:rsidP="0030541B">
            <w:pPr>
              <w:widowControl w:val="0"/>
              <w:autoSpaceDE w:val="0"/>
              <w:autoSpaceDN w:val="0"/>
              <w:adjustRightInd w:val="0"/>
              <w:rPr>
                <w:rFonts w:ascii="ISOCPEUR" w:hAnsi="ISOCPEUR" w:cs="Arial"/>
                <w:b/>
                <w:sz w:val="16"/>
                <w:szCs w:val="16"/>
              </w:rPr>
            </w:pP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90" w14:textId="77777777" w:rsidR="0042779E" w:rsidRPr="00D712E2" w:rsidRDefault="0042779E" w:rsidP="0030541B">
            <w:pPr>
              <w:widowControl w:val="0"/>
              <w:autoSpaceDE w:val="0"/>
              <w:autoSpaceDN w:val="0"/>
              <w:adjustRightInd w:val="0"/>
              <w:rPr>
                <w:rFonts w:ascii="ISOCPEUR" w:hAnsi="ISOCPEUR" w:cs="Arial"/>
                <w:b/>
                <w:sz w:val="16"/>
                <w:szCs w:val="16"/>
              </w:rPr>
            </w:pPr>
            <w:r w:rsidRPr="00D712E2">
              <w:rPr>
                <w:rFonts w:ascii="ISOCPEUR" w:hAnsi="ISOCPEUR" w:cs="Arial"/>
                <w:b/>
                <w:sz w:val="16"/>
                <w:szCs w:val="16"/>
              </w:rPr>
              <w:t>Hodnoceno dle položek 1-11.</w:t>
            </w:r>
          </w:p>
        </w:tc>
      </w:tr>
      <w:tr w:rsidR="0042779E" w:rsidRPr="00D712E2" w14:paraId="77445A96"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2"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3"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a) požární stěny</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4"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60DP1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95"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9B"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7"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8"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b) požární uzávěry otvorů v požárních stěnách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9"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9A" w14:textId="77777777" w:rsidR="0042779E" w:rsidRPr="00D712E2" w:rsidRDefault="0042779E" w:rsidP="0030541B">
            <w:pPr>
              <w:widowControl w:val="0"/>
              <w:autoSpaceDE w:val="0"/>
              <w:autoSpaceDN w:val="0"/>
              <w:adjustRightInd w:val="0"/>
              <w:rPr>
                <w:rFonts w:ascii="ISOCPEUR" w:hAnsi="ISOCPEUR" w:cs="Arial"/>
                <w:b/>
                <w:sz w:val="16"/>
                <w:szCs w:val="16"/>
              </w:rPr>
            </w:pPr>
          </w:p>
        </w:tc>
      </w:tr>
      <w:tr w:rsidR="0042779E" w:rsidRPr="00D712E2" w14:paraId="77445AA0" w14:textId="77777777" w:rsidTr="0042779E">
        <w:tc>
          <w:tcPr>
            <w:tcW w:w="42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C" w14:textId="77777777" w:rsidR="0042779E" w:rsidRPr="00D712E2" w:rsidRDefault="0042779E" w:rsidP="0030541B">
            <w:pPr>
              <w:widowControl w:val="0"/>
              <w:autoSpaceDE w:val="0"/>
              <w:autoSpaceDN w:val="0"/>
              <w:adjustRightInd w:val="0"/>
              <w:rPr>
                <w:rFonts w:ascii="ISOCPEUR" w:hAnsi="ISOCPEUR" w:cs="Arial"/>
                <w:sz w:val="16"/>
                <w:szCs w:val="16"/>
              </w:rPr>
            </w:pPr>
          </w:p>
        </w:tc>
        <w:tc>
          <w:tcPr>
            <w:tcW w:w="433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D" w14:textId="77777777" w:rsidR="0042779E" w:rsidRPr="00D712E2" w:rsidRDefault="0042779E" w:rsidP="0030541B">
            <w:pPr>
              <w:widowControl w:val="0"/>
              <w:tabs>
                <w:tab w:val="right" w:leader="dot" w:pos="7500"/>
                <w:tab w:val="left" w:pos="7575"/>
              </w:tabs>
              <w:autoSpaceDE w:val="0"/>
              <w:autoSpaceDN w:val="0"/>
              <w:adjustRightInd w:val="0"/>
              <w:rPr>
                <w:rFonts w:ascii="ISOCPEUR" w:hAnsi="ISOCPEUR" w:cs="Arial"/>
                <w:sz w:val="16"/>
                <w:szCs w:val="16"/>
              </w:rPr>
            </w:pPr>
            <w:r w:rsidRPr="00D712E2">
              <w:rPr>
                <w:rFonts w:ascii="ISOCPEUR" w:hAnsi="ISOCPEUR" w:cs="Arial"/>
                <w:sz w:val="16"/>
                <w:szCs w:val="16"/>
              </w:rPr>
              <w:t>c) svislé požární pásy v obvodových stěnách mezi objekty a obvodové stěny, pokud mají být bez požárně otevřených ploch</w:t>
            </w:r>
          </w:p>
        </w:tc>
        <w:tc>
          <w:tcPr>
            <w:tcW w:w="69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7445A9E" w14:textId="77777777" w:rsidR="0042779E" w:rsidRPr="00D712E2" w:rsidRDefault="0042779E" w:rsidP="0030541B">
            <w:pPr>
              <w:widowControl w:val="0"/>
              <w:autoSpaceDE w:val="0"/>
              <w:autoSpaceDN w:val="0"/>
              <w:adjustRightInd w:val="0"/>
              <w:jc w:val="center"/>
              <w:rPr>
                <w:rFonts w:ascii="ISOCPEUR" w:hAnsi="ISOCPEUR" w:cs="Arial"/>
                <w:b/>
                <w:bCs/>
                <w:sz w:val="16"/>
                <w:szCs w:val="16"/>
              </w:rPr>
            </w:pPr>
            <w:r w:rsidRPr="00D712E2">
              <w:rPr>
                <w:rFonts w:ascii="ISOCPEUR" w:hAnsi="ISOCPEUR" w:cs="Arial"/>
                <w:b/>
                <w:bCs/>
                <w:sz w:val="16"/>
                <w:szCs w:val="16"/>
              </w:rPr>
              <w:t>30DP1</w:t>
            </w:r>
          </w:p>
        </w:tc>
        <w:tc>
          <w:tcPr>
            <w:tcW w:w="3648" w:type="dxa"/>
            <w:tcBorders>
              <w:top w:val="single" w:sz="6" w:space="0" w:color="808080"/>
              <w:left w:val="single" w:sz="6" w:space="0" w:color="808080"/>
              <w:bottom w:val="single" w:sz="6" w:space="0" w:color="808080"/>
              <w:right w:val="single" w:sz="6" w:space="0" w:color="808080"/>
            </w:tcBorders>
            <w:shd w:val="clear" w:color="auto" w:fill="FFFFFF"/>
          </w:tcPr>
          <w:p w14:paraId="77445A9F" w14:textId="77777777" w:rsidR="0042779E" w:rsidRPr="00D712E2" w:rsidRDefault="0042779E" w:rsidP="0030541B">
            <w:pPr>
              <w:widowControl w:val="0"/>
              <w:autoSpaceDE w:val="0"/>
              <w:autoSpaceDN w:val="0"/>
              <w:adjustRightInd w:val="0"/>
              <w:rPr>
                <w:rFonts w:ascii="ISOCPEUR" w:hAnsi="ISOCPEUR" w:cs="Arial"/>
                <w:b/>
                <w:sz w:val="16"/>
                <w:szCs w:val="16"/>
              </w:rPr>
            </w:pPr>
          </w:p>
        </w:tc>
      </w:tr>
    </w:tbl>
    <w:p w14:paraId="77445AA1" w14:textId="77777777" w:rsidR="0042779E" w:rsidRPr="00D712E2" w:rsidRDefault="0042779E" w:rsidP="0042779E">
      <w:pPr>
        <w:tabs>
          <w:tab w:val="left" w:pos="6663"/>
        </w:tabs>
        <w:spacing w:before="120" w:line="276" w:lineRule="auto"/>
        <w:rPr>
          <w:rFonts w:ascii="ISOCPEUR" w:hAnsi="ISOCPEUR" w:cs="Calibri"/>
          <w:b/>
          <w:iCs/>
          <w:highlight w:val="yellow"/>
        </w:rPr>
      </w:pPr>
    </w:p>
    <w:p w14:paraId="77445AA2" w14:textId="77777777" w:rsidR="0042779E" w:rsidRPr="00D712E2" w:rsidRDefault="0042779E" w:rsidP="00970176">
      <w:pPr>
        <w:pStyle w:val="Nadpis1"/>
        <w:ind w:left="709"/>
        <w:rPr>
          <w:rFonts w:ascii="Calibri" w:hAnsi="Calibri" w:cs="Calibri"/>
          <w:b/>
          <w:sz w:val="18"/>
          <w:szCs w:val="18"/>
        </w:rPr>
      </w:pPr>
      <w:bookmarkStart w:id="477" w:name="_Toc408187"/>
      <w:r w:rsidRPr="00D712E2">
        <w:rPr>
          <w:rFonts w:ascii="Calibri" w:hAnsi="Calibri" w:cs="Calibri"/>
          <w:b/>
          <w:sz w:val="18"/>
          <w:szCs w:val="18"/>
        </w:rPr>
        <w:t xml:space="preserve">Zhodnocení </w:t>
      </w:r>
      <w:r w:rsidR="000C3224" w:rsidRPr="00D712E2">
        <w:rPr>
          <w:rFonts w:ascii="Calibri" w:hAnsi="Calibri" w:cs="Calibri"/>
          <w:b/>
          <w:sz w:val="18"/>
          <w:szCs w:val="18"/>
        </w:rPr>
        <w:t>navržených</w:t>
      </w:r>
      <w:r w:rsidRPr="00D712E2">
        <w:rPr>
          <w:rFonts w:ascii="Calibri" w:hAnsi="Calibri" w:cs="Calibri"/>
          <w:b/>
          <w:sz w:val="18"/>
          <w:szCs w:val="18"/>
        </w:rPr>
        <w:t xml:space="preserve"> stavebních hmot (stupeň hořlavosti, odkapávaní v podmínkách požáru, rychlost šíření po povrchu, toxicita zplodin hoření apod.)</w:t>
      </w:r>
      <w:bookmarkEnd w:id="477"/>
    </w:p>
    <w:p w14:paraId="77445AA3" w14:textId="77777777" w:rsidR="0042779E" w:rsidRPr="00D712E2" w:rsidRDefault="0042779E" w:rsidP="00970176">
      <w:pPr>
        <w:autoSpaceDE w:val="0"/>
        <w:autoSpaceDN w:val="0"/>
        <w:adjustRightInd w:val="0"/>
        <w:ind w:left="709"/>
        <w:rPr>
          <w:rFonts w:ascii="Calibri" w:hAnsi="Calibri" w:cs="Calibri"/>
          <w:sz w:val="18"/>
          <w:szCs w:val="18"/>
        </w:rPr>
      </w:pPr>
      <w:r w:rsidRPr="00D712E2">
        <w:rPr>
          <w:rFonts w:ascii="Calibri" w:hAnsi="Calibri" w:cs="Calibri"/>
          <w:sz w:val="18"/>
          <w:szCs w:val="18"/>
        </w:rPr>
        <w:t xml:space="preserve">Na povrchové úpravy stavebních konstrukcí není navrženo hmot, které by nesplňovaly požadavky na šíření plamene po povrchu. Nátěry do 2 mm tloušťky není nutné posuzovat. </w:t>
      </w:r>
    </w:p>
    <w:p w14:paraId="77445AA4" w14:textId="77777777" w:rsidR="0042779E" w:rsidRPr="00D712E2" w:rsidRDefault="0042779E" w:rsidP="00970176">
      <w:pPr>
        <w:pStyle w:val="Nadpis1"/>
        <w:ind w:left="709"/>
        <w:rPr>
          <w:rFonts w:ascii="Calibri" w:hAnsi="Calibri" w:cs="Calibri"/>
          <w:sz w:val="18"/>
          <w:szCs w:val="18"/>
        </w:rPr>
      </w:pPr>
      <w:bookmarkStart w:id="478" w:name="_Toc389455980"/>
      <w:bookmarkStart w:id="479" w:name="_Toc408188"/>
      <w:r w:rsidRPr="00D712E2">
        <w:rPr>
          <w:rFonts w:ascii="Calibri" w:hAnsi="Calibri" w:cs="Calibri"/>
          <w:sz w:val="18"/>
          <w:szCs w:val="18"/>
        </w:rPr>
        <w:lastRenderedPageBreak/>
        <w:t>Únikové cesty</w:t>
      </w:r>
      <w:bookmarkEnd w:id="478"/>
      <w:bookmarkEnd w:id="479"/>
      <w:r w:rsidRPr="00D712E2">
        <w:rPr>
          <w:rFonts w:ascii="Calibri" w:hAnsi="Calibri" w:cs="Calibri"/>
          <w:sz w:val="18"/>
          <w:szCs w:val="18"/>
        </w:rPr>
        <w:t xml:space="preserve"> </w:t>
      </w:r>
    </w:p>
    <w:p w14:paraId="77445AA5" w14:textId="77777777" w:rsidR="0042779E" w:rsidRPr="00D712E2" w:rsidRDefault="0042779E" w:rsidP="00970176">
      <w:pPr>
        <w:tabs>
          <w:tab w:val="left" w:pos="426"/>
        </w:tabs>
        <w:spacing w:before="120"/>
        <w:ind w:left="709"/>
        <w:rPr>
          <w:rFonts w:ascii="Calibri" w:hAnsi="Calibri" w:cs="Calibri"/>
          <w:sz w:val="18"/>
          <w:szCs w:val="18"/>
        </w:rPr>
      </w:pPr>
      <w:r w:rsidRPr="00D712E2">
        <w:rPr>
          <w:rFonts w:ascii="Calibri" w:hAnsi="Calibri" w:cs="Calibri"/>
          <w:sz w:val="18"/>
          <w:szCs w:val="18"/>
        </w:rPr>
        <w:t xml:space="preserve">Z důvodu realizace navrhovaného zastřešení atria nejsou omezené stávající únikové cesty ze stávajícího PÚ. Z důvodu realizace zastřešení není navýšeno stávající obsazení objektu </w:t>
      </w:r>
      <w:proofErr w:type="gramStart"/>
      <w:r w:rsidRPr="00D712E2">
        <w:rPr>
          <w:rFonts w:ascii="Calibri" w:hAnsi="Calibri" w:cs="Calibri"/>
          <w:sz w:val="18"/>
          <w:szCs w:val="18"/>
        </w:rPr>
        <w:t>osobami - relaxační</w:t>
      </w:r>
      <w:proofErr w:type="gramEnd"/>
      <w:r w:rsidRPr="00D712E2">
        <w:rPr>
          <w:rFonts w:ascii="Calibri" w:hAnsi="Calibri" w:cs="Calibri"/>
          <w:sz w:val="18"/>
          <w:szCs w:val="18"/>
        </w:rPr>
        <w:t xml:space="preserve"> část bude sloužit pouze stávajícím uživatelům objektu.</w:t>
      </w:r>
    </w:p>
    <w:p w14:paraId="77445AA6" w14:textId="77777777" w:rsidR="0042779E" w:rsidRPr="00D712E2" w:rsidRDefault="0042779E" w:rsidP="00970176">
      <w:pPr>
        <w:tabs>
          <w:tab w:val="left" w:pos="426"/>
        </w:tabs>
        <w:spacing w:before="120"/>
        <w:ind w:left="709"/>
        <w:rPr>
          <w:rFonts w:ascii="Calibri" w:hAnsi="Calibri" w:cs="Calibri"/>
          <w:sz w:val="18"/>
          <w:szCs w:val="18"/>
        </w:rPr>
      </w:pPr>
      <w:r w:rsidRPr="00D712E2">
        <w:rPr>
          <w:rFonts w:ascii="Calibri" w:hAnsi="Calibri" w:cs="Calibri"/>
          <w:sz w:val="18"/>
          <w:szCs w:val="18"/>
        </w:rPr>
        <w:t xml:space="preserve">Z nově zastřešeného atria jsou zachovány rovněž stávající únikové cesty + lze využít únik stávajícím </w:t>
      </w:r>
      <w:proofErr w:type="gramStart"/>
      <w:r w:rsidRPr="00D712E2">
        <w:rPr>
          <w:rFonts w:ascii="Calibri" w:hAnsi="Calibri" w:cs="Calibri"/>
          <w:sz w:val="18"/>
          <w:szCs w:val="18"/>
        </w:rPr>
        <w:t>objektem - toto</w:t>
      </w:r>
      <w:proofErr w:type="gramEnd"/>
      <w:r w:rsidRPr="00D712E2">
        <w:rPr>
          <w:rFonts w:ascii="Calibri" w:hAnsi="Calibri" w:cs="Calibri"/>
          <w:sz w:val="18"/>
          <w:szCs w:val="18"/>
        </w:rPr>
        <w:t xml:space="preserve"> dosud nebylo možné, umožněno vybouráním oken a parapetního zdiva. </w:t>
      </w:r>
    </w:p>
    <w:p w14:paraId="77445AA7" w14:textId="77777777" w:rsidR="0042779E" w:rsidRPr="00D712E2" w:rsidRDefault="0042779E" w:rsidP="00970176">
      <w:pPr>
        <w:tabs>
          <w:tab w:val="left" w:pos="426"/>
        </w:tabs>
        <w:spacing w:before="120"/>
        <w:ind w:left="709"/>
        <w:rPr>
          <w:rFonts w:ascii="Calibri" w:hAnsi="Calibri" w:cs="Calibri"/>
          <w:sz w:val="18"/>
          <w:szCs w:val="18"/>
        </w:rPr>
      </w:pPr>
      <w:r w:rsidRPr="00D712E2">
        <w:rPr>
          <w:rFonts w:ascii="Calibri" w:hAnsi="Calibri" w:cs="Calibri"/>
          <w:sz w:val="18"/>
          <w:szCs w:val="18"/>
        </w:rPr>
        <w:t xml:space="preserve">Ze zastřešeného prostoru atria bude únik zajištěn vstupem na nezastřešenou část atria a odtud po vnějším schodišti do dvora. Délka úniku na otevřený prostor atria je do </w:t>
      </w:r>
      <w:proofErr w:type="gramStart"/>
      <w:r w:rsidRPr="00D712E2">
        <w:rPr>
          <w:rFonts w:ascii="Calibri" w:hAnsi="Calibri" w:cs="Calibri"/>
          <w:sz w:val="18"/>
          <w:szCs w:val="18"/>
        </w:rPr>
        <w:t>15m</w:t>
      </w:r>
      <w:proofErr w:type="gramEnd"/>
      <w:r w:rsidRPr="00D712E2">
        <w:rPr>
          <w:rFonts w:ascii="Calibri" w:hAnsi="Calibri" w:cs="Calibri"/>
          <w:sz w:val="18"/>
          <w:szCs w:val="18"/>
        </w:rPr>
        <w:t>, šířka nechráněné únikové cesty je min. 0.8m, výskyt osob do 20.</w:t>
      </w:r>
    </w:p>
    <w:p w14:paraId="77445AA8" w14:textId="77777777" w:rsidR="0042779E" w:rsidRPr="00D712E2" w:rsidRDefault="0042779E" w:rsidP="00970176">
      <w:pPr>
        <w:autoSpaceDE w:val="0"/>
        <w:autoSpaceDN w:val="0"/>
        <w:adjustRightInd w:val="0"/>
        <w:spacing w:before="180"/>
        <w:ind w:left="709"/>
        <w:rPr>
          <w:rFonts w:ascii="Calibri" w:hAnsi="Calibri" w:cs="Calibri"/>
          <w:b/>
          <w:sz w:val="18"/>
          <w:szCs w:val="18"/>
        </w:rPr>
      </w:pPr>
      <w:r w:rsidRPr="00D712E2">
        <w:rPr>
          <w:rFonts w:ascii="Calibri" w:hAnsi="Calibri" w:cs="Calibri"/>
          <w:sz w:val="18"/>
          <w:szCs w:val="18"/>
        </w:rPr>
        <w:t xml:space="preserve">Únikové cesty budou označeny luminiscenčním značením v souladu s ISO 3864 všude tam, kde není přímo viditelný východ na volné prostranství. Únikové východy budou označeny nápisem únikový východ. Veškeré únikové cesty z jednotlivých částí objektu, musí být trvale volné, zřetelně označeny a </w:t>
      </w:r>
      <w:proofErr w:type="spellStart"/>
      <w:r w:rsidRPr="00D712E2">
        <w:rPr>
          <w:rFonts w:ascii="Calibri" w:hAnsi="Calibri" w:cs="Calibri"/>
          <w:sz w:val="18"/>
          <w:szCs w:val="18"/>
        </w:rPr>
        <w:t>vysměrovány</w:t>
      </w:r>
      <w:proofErr w:type="spellEnd"/>
      <w:r w:rsidRPr="00D712E2">
        <w:rPr>
          <w:rFonts w:ascii="Calibri" w:hAnsi="Calibri" w:cs="Calibri"/>
          <w:sz w:val="18"/>
          <w:szCs w:val="18"/>
        </w:rPr>
        <w:t xml:space="preserve"> dle ČSN ISO 3864-1 (ČSN 01 8013).</w:t>
      </w:r>
      <w:r w:rsidRPr="00D712E2">
        <w:rPr>
          <w:rFonts w:ascii="Calibri" w:hAnsi="Calibri" w:cs="Calibri"/>
          <w:b/>
          <w:sz w:val="18"/>
          <w:szCs w:val="18"/>
        </w:rPr>
        <w:t xml:space="preserve"> Vstupní dveře na nekrytou část atria budou opatřeny panikovým kováním. </w:t>
      </w:r>
    </w:p>
    <w:p w14:paraId="77445AA9" w14:textId="77777777" w:rsidR="0042779E" w:rsidRPr="00D712E2" w:rsidRDefault="0042779E" w:rsidP="00970176">
      <w:pPr>
        <w:spacing w:before="120"/>
        <w:ind w:left="709"/>
        <w:rPr>
          <w:rFonts w:ascii="Calibri" w:hAnsi="Calibri" w:cs="Calibri"/>
          <w:b/>
          <w:sz w:val="18"/>
          <w:szCs w:val="18"/>
        </w:rPr>
      </w:pPr>
      <w:r w:rsidRPr="00D712E2">
        <w:rPr>
          <w:rFonts w:ascii="Calibri" w:hAnsi="Calibri" w:cs="Calibri"/>
          <w:b/>
          <w:sz w:val="18"/>
          <w:szCs w:val="18"/>
        </w:rPr>
        <w:t xml:space="preserve">Posuzované únikové možnosti objektu vyhovují požadavkům ČSN 73 0802. </w:t>
      </w:r>
    </w:p>
    <w:p w14:paraId="77445AAA" w14:textId="77777777" w:rsidR="0042779E" w:rsidRPr="00D712E2" w:rsidRDefault="0042779E" w:rsidP="00970176">
      <w:pPr>
        <w:spacing w:before="120"/>
        <w:ind w:left="709"/>
        <w:rPr>
          <w:rFonts w:ascii="Calibri" w:hAnsi="Calibri" w:cs="Calibri"/>
          <w:b/>
          <w:sz w:val="18"/>
          <w:szCs w:val="18"/>
        </w:rPr>
      </w:pPr>
    </w:p>
    <w:p w14:paraId="77445AAB" w14:textId="77777777" w:rsidR="0042779E" w:rsidRPr="0030541B" w:rsidRDefault="0042779E" w:rsidP="00970176">
      <w:pPr>
        <w:pStyle w:val="Nadpis1"/>
        <w:ind w:left="709"/>
        <w:rPr>
          <w:rFonts w:ascii="Calibri" w:hAnsi="Calibri" w:cs="Calibri"/>
          <w:b/>
          <w:sz w:val="18"/>
          <w:szCs w:val="18"/>
        </w:rPr>
      </w:pPr>
      <w:bookmarkStart w:id="480" w:name="_Toc408190"/>
      <w:r w:rsidRPr="0030541B">
        <w:rPr>
          <w:rFonts w:ascii="Calibri" w:hAnsi="Calibri" w:cs="Calibri"/>
          <w:b/>
          <w:sz w:val="18"/>
          <w:szCs w:val="18"/>
        </w:rPr>
        <w:t>Stanovení odstupových, popř. bezpečnostních vzdáleností a vymezení požárně nebezpečného prostoru, zhodnocení odstupových vzdáleností ve vztahu k okolní zástavbě, sousedním pozemkům a volným skladům</w:t>
      </w:r>
      <w:bookmarkEnd w:id="480"/>
    </w:p>
    <w:p w14:paraId="77445AAC" w14:textId="77777777" w:rsidR="0042779E" w:rsidRPr="0030541B" w:rsidRDefault="0042779E" w:rsidP="00970176">
      <w:pPr>
        <w:autoSpaceDE w:val="0"/>
        <w:autoSpaceDN w:val="0"/>
        <w:adjustRightInd w:val="0"/>
        <w:spacing w:before="120"/>
        <w:ind w:left="709"/>
        <w:rPr>
          <w:rFonts w:ascii="Calibri" w:hAnsi="Calibri" w:cs="Calibri"/>
          <w:sz w:val="18"/>
          <w:szCs w:val="18"/>
        </w:rPr>
      </w:pPr>
      <w:r w:rsidRPr="0030541B">
        <w:rPr>
          <w:rFonts w:ascii="Calibri" w:hAnsi="Calibri" w:cs="Calibri"/>
          <w:sz w:val="18"/>
          <w:szCs w:val="18"/>
        </w:rPr>
        <w:t xml:space="preserve">Rozšířená část zastřešeného atria je bez požárně otevřených </w:t>
      </w:r>
      <w:proofErr w:type="gramStart"/>
      <w:r w:rsidRPr="0030541B">
        <w:rPr>
          <w:rFonts w:ascii="Calibri" w:hAnsi="Calibri" w:cs="Calibri"/>
          <w:sz w:val="18"/>
          <w:szCs w:val="18"/>
        </w:rPr>
        <w:t>ploch - bez</w:t>
      </w:r>
      <w:proofErr w:type="gramEnd"/>
      <w:r w:rsidRPr="0030541B">
        <w:rPr>
          <w:rFonts w:ascii="Calibri" w:hAnsi="Calibri" w:cs="Calibri"/>
          <w:sz w:val="18"/>
          <w:szCs w:val="18"/>
        </w:rPr>
        <w:t xml:space="preserve"> nutnosti řešit odstupové vzdálenosti.</w:t>
      </w:r>
    </w:p>
    <w:p w14:paraId="77445AAD" w14:textId="77777777" w:rsidR="0042779E" w:rsidRPr="0030541B" w:rsidRDefault="0042779E" w:rsidP="00970176">
      <w:pPr>
        <w:ind w:left="709"/>
        <w:rPr>
          <w:rFonts w:ascii="Calibri" w:hAnsi="Calibri" w:cs="Calibri"/>
          <w:sz w:val="18"/>
          <w:szCs w:val="18"/>
          <w:lang w:val="x-none"/>
        </w:rPr>
      </w:pPr>
    </w:p>
    <w:p w14:paraId="77445AAE" w14:textId="77777777" w:rsidR="0042779E" w:rsidRPr="0030541B" w:rsidRDefault="0042779E" w:rsidP="00970176">
      <w:pPr>
        <w:pStyle w:val="Nadpis1"/>
        <w:ind w:left="709"/>
        <w:rPr>
          <w:rFonts w:ascii="Calibri" w:hAnsi="Calibri" w:cs="Calibri"/>
          <w:sz w:val="18"/>
          <w:szCs w:val="18"/>
        </w:rPr>
      </w:pPr>
      <w:bookmarkStart w:id="481" w:name="_Toc408191"/>
      <w:r w:rsidRPr="0030541B">
        <w:rPr>
          <w:rFonts w:ascii="Calibri" w:hAnsi="Calibri" w:cs="Calibri"/>
          <w:sz w:val="18"/>
          <w:szCs w:val="18"/>
        </w:rPr>
        <w:t>určení způsobu zabezpečení stavby požární vodou včetně rozmístění vnitřních a vnějších odběrných míst, popřípadě způsobu zabezpečení jiných hasebních prostředků u staveb, kde nelze použít vodu jako hasební látku</w:t>
      </w:r>
      <w:bookmarkEnd w:id="481"/>
    </w:p>
    <w:p w14:paraId="77445AAF" w14:textId="77777777" w:rsidR="0042779E" w:rsidRPr="0030541B" w:rsidRDefault="0042779E" w:rsidP="00970176">
      <w:pPr>
        <w:pStyle w:val="Nadpis20"/>
        <w:numPr>
          <w:ilvl w:val="1"/>
          <w:numId w:val="0"/>
        </w:numPr>
        <w:tabs>
          <w:tab w:val="num" w:pos="1711"/>
        </w:tabs>
        <w:spacing w:after="60"/>
        <w:ind w:left="709"/>
        <w:rPr>
          <w:rFonts w:ascii="Calibri" w:hAnsi="Calibri" w:cs="Calibri"/>
          <w:b w:val="0"/>
          <w:sz w:val="18"/>
          <w:szCs w:val="18"/>
        </w:rPr>
      </w:pPr>
      <w:bookmarkStart w:id="482" w:name="_Toc408192"/>
      <w:r w:rsidRPr="0030541B">
        <w:rPr>
          <w:rFonts w:ascii="Calibri" w:hAnsi="Calibri" w:cs="Calibri"/>
          <w:b w:val="0"/>
          <w:sz w:val="18"/>
          <w:szCs w:val="18"/>
        </w:rPr>
        <w:t>Vnější odběrní místa</w:t>
      </w:r>
      <w:bookmarkEnd w:id="482"/>
    </w:p>
    <w:p w14:paraId="77445AB0" w14:textId="77777777" w:rsidR="0042779E" w:rsidRPr="0030541B" w:rsidRDefault="0042779E" w:rsidP="00970176">
      <w:pPr>
        <w:pStyle w:val="StylZkladntextTimesNewRoman12bVpravo01cmdk"/>
        <w:numPr>
          <w:ilvl w:val="0"/>
          <w:numId w:val="0"/>
        </w:numPr>
        <w:ind w:left="709"/>
        <w:jc w:val="both"/>
        <w:rPr>
          <w:rFonts w:ascii="Calibri" w:hAnsi="Calibri" w:cs="Calibri"/>
          <w:sz w:val="18"/>
          <w:szCs w:val="18"/>
        </w:rPr>
      </w:pPr>
      <w:r w:rsidRPr="0030541B">
        <w:rPr>
          <w:rFonts w:ascii="Calibri" w:hAnsi="Calibri" w:cs="Calibri"/>
          <w:sz w:val="18"/>
          <w:szCs w:val="18"/>
        </w:rPr>
        <w:t xml:space="preserve">Navrhovaná přístavba nezvyšuje požadavek na stávající způsob zajištění vnější požární vody pro areál </w:t>
      </w:r>
      <w:proofErr w:type="gramStart"/>
      <w:r w:rsidRPr="0030541B">
        <w:rPr>
          <w:rFonts w:ascii="Calibri" w:hAnsi="Calibri" w:cs="Calibri"/>
          <w:sz w:val="18"/>
          <w:szCs w:val="18"/>
        </w:rPr>
        <w:t>univerzity - toto</w:t>
      </w:r>
      <w:proofErr w:type="gramEnd"/>
      <w:r w:rsidRPr="0030541B">
        <w:rPr>
          <w:rFonts w:ascii="Calibri" w:hAnsi="Calibri" w:cs="Calibri"/>
          <w:sz w:val="18"/>
          <w:szCs w:val="18"/>
        </w:rPr>
        <w:t xml:space="preserve"> je zajištěno stávajícím hydrantovým systémem městské části - podzemní požární hydrant na DN 100 na ul. Riegrova, ul. Mírová, Bezručovo nám. a ul. Na Rybníčku.</w:t>
      </w:r>
    </w:p>
    <w:p w14:paraId="77445AB1" w14:textId="77777777" w:rsidR="0042779E" w:rsidRPr="0030541B" w:rsidRDefault="0042779E" w:rsidP="00970176">
      <w:pPr>
        <w:pStyle w:val="Nadpis20"/>
        <w:ind w:left="709"/>
        <w:rPr>
          <w:rFonts w:ascii="Calibri" w:hAnsi="Calibri" w:cs="Calibri"/>
          <w:b w:val="0"/>
          <w:sz w:val="18"/>
          <w:szCs w:val="18"/>
        </w:rPr>
      </w:pPr>
      <w:bookmarkStart w:id="483" w:name="_Toc389455986"/>
      <w:bookmarkStart w:id="484" w:name="_Toc408193"/>
      <w:r w:rsidRPr="0030541B">
        <w:rPr>
          <w:rFonts w:ascii="Calibri" w:hAnsi="Calibri" w:cs="Calibri"/>
          <w:b w:val="0"/>
          <w:sz w:val="18"/>
          <w:szCs w:val="18"/>
        </w:rPr>
        <w:t>Vnitřní odběrní místa</w:t>
      </w:r>
      <w:bookmarkEnd w:id="483"/>
      <w:bookmarkEnd w:id="484"/>
    </w:p>
    <w:p w14:paraId="77445AB2" w14:textId="77777777" w:rsidR="0042779E" w:rsidRPr="0030541B" w:rsidRDefault="0042779E" w:rsidP="00970176">
      <w:pPr>
        <w:ind w:left="709"/>
        <w:rPr>
          <w:rFonts w:ascii="Calibri" w:hAnsi="Calibri" w:cs="Calibri"/>
          <w:b/>
          <w:sz w:val="18"/>
          <w:szCs w:val="18"/>
        </w:rPr>
      </w:pPr>
      <w:r w:rsidRPr="0030541B">
        <w:rPr>
          <w:rFonts w:ascii="Calibri" w:hAnsi="Calibri" w:cs="Calibri"/>
          <w:sz w:val="18"/>
          <w:szCs w:val="18"/>
        </w:rPr>
        <w:t>Stávající požární úsek je vybaven systémem vnitřního požárního hydrantu, který svou účinností pokrývá též zastřešené atrium</w:t>
      </w:r>
      <w:r w:rsidRPr="0030541B">
        <w:rPr>
          <w:rFonts w:ascii="Calibri" w:hAnsi="Calibri" w:cs="Calibri"/>
          <w:b/>
          <w:sz w:val="18"/>
          <w:szCs w:val="18"/>
        </w:rPr>
        <w:t xml:space="preserve">. </w:t>
      </w:r>
    </w:p>
    <w:p w14:paraId="77445AB3" w14:textId="77777777" w:rsidR="0042779E" w:rsidRPr="0030541B" w:rsidRDefault="0042779E" w:rsidP="00970176">
      <w:pPr>
        <w:pStyle w:val="Nadpis1"/>
        <w:ind w:left="709"/>
        <w:rPr>
          <w:rFonts w:ascii="Calibri" w:hAnsi="Calibri" w:cs="Calibri"/>
          <w:sz w:val="18"/>
          <w:szCs w:val="18"/>
        </w:rPr>
      </w:pPr>
      <w:bookmarkStart w:id="485" w:name="_Toc408198"/>
      <w:r w:rsidRPr="0030541B">
        <w:rPr>
          <w:rFonts w:ascii="Calibri" w:hAnsi="Calibri" w:cs="Calibri"/>
          <w:sz w:val="18"/>
          <w:szCs w:val="18"/>
        </w:rPr>
        <w:t>Stanovení počtu, druhů a způsobu rozmístění hasicích přístrojů, popřípadě dalších věcných prostředků požární ochrany nebo požární techniky</w:t>
      </w:r>
      <w:bookmarkEnd w:id="485"/>
      <w:r w:rsidRPr="0030541B">
        <w:rPr>
          <w:rFonts w:ascii="Calibri" w:hAnsi="Calibri" w:cs="Calibri"/>
          <w:caps/>
          <w:sz w:val="18"/>
          <w:szCs w:val="18"/>
        </w:rPr>
        <w:t xml:space="preserve"> </w:t>
      </w:r>
    </w:p>
    <w:p w14:paraId="77445AB4" w14:textId="77777777" w:rsidR="0042779E" w:rsidRPr="0030541B" w:rsidRDefault="0042779E" w:rsidP="00970176">
      <w:pPr>
        <w:spacing w:before="120"/>
        <w:ind w:left="709"/>
        <w:rPr>
          <w:rFonts w:ascii="Calibri" w:hAnsi="Calibri" w:cs="Calibri"/>
          <w:b/>
          <w:sz w:val="18"/>
          <w:szCs w:val="18"/>
        </w:rPr>
      </w:pPr>
      <w:r w:rsidRPr="0030541B">
        <w:rPr>
          <w:rFonts w:ascii="Calibri" w:hAnsi="Calibri" w:cs="Calibri"/>
          <w:b/>
          <w:sz w:val="18"/>
          <w:szCs w:val="18"/>
        </w:rPr>
        <w:t xml:space="preserve">Celý nově rozšířený požární úsek bude vybavena min. 4ks přenosného hasícího přístroje s 6kg hasiva a hasební schopností min. </w:t>
      </w:r>
      <w:proofErr w:type="gramStart"/>
      <w:r w:rsidRPr="0030541B">
        <w:rPr>
          <w:rFonts w:ascii="Calibri" w:hAnsi="Calibri" w:cs="Calibri"/>
          <w:b/>
          <w:sz w:val="18"/>
          <w:szCs w:val="18"/>
        </w:rPr>
        <w:t>21A</w:t>
      </w:r>
      <w:proofErr w:type="gramEnd"/>
      <w:r w:rsidRPr="0030541B">
        <w:rPr>
          <w:rFonts w:ascii="Calibri" w:hAnsi="Calibri" w:cs="Calibri"/>
          <w:b/>
          <w:sz w:val="18"/>
          <w:szCs w:val="18"/>
        </w:rPr>
        <w:t xml:space="preserve">. </w:t>
      </w:r>
    </w:p>
    <w:p w14:paraId="77445AB5" w14:textId="77777777" w:rsidR="0042779E" w:rsidRPr="0030541B" w:rsidRDefault="0042779E" w:rsidP="00970176">
      <w:pPr>
        <w:autoSpaceDE w:val="0"/>
        <w:autoSpaceDN w:val="0"/>
        <w:adjustRightInd w:val="0"/>
        <w:ind w:left="709"/>
        <w:rPr>
          <w:rFonts w:ascii="Calibri" w:hAnsi="Calibri" w:cs="Calibri"/>
          <w:sz w:val="18"/>
          <w:szCs w:val="18"/>
        </w:rPr>
      </w:pPr>
      <w:r w:rsidRPr="0030541B">
        <w:rPr>
          <w:rFonts w:ascii="Calibri" w:hAnsi="Calibri" w:cs="Calibri"/>
          <w:sz w:val="18"/>
          <w:szCs w:val="18"/>
        </w:rPr>
        <w:t>Přenosné hasicí přístroje musí být instalovány na dobře přístupném místě tak, aby se rukojeť přístroje nacházela max. 1,5 m nad podlahou. Hasicí přístroje musí být zajištěny proti pádu.</w:t>
      </w:r>
    </w:p>
    <w:p w14:paraId="77445AB6" w14:textId="77777777" w:rsidR="00970176" w:rsidRPr="0030541B" w:rsidRDefault="00970176" w:rsidP="00970176">
      <w:pPr>
        <w:autoSpaceDE w:val="0"/>
        <w:autoSpaceDN w:val="0"/>
        <w:adjustRightInd w:val="0"/>
        <w:spacing w:line="276" w:lineRule="auto"/>
        <w:ind w:left="709"/>
        <w:rPr>
          <w:rFonts w:ascii="Calibri" w:hAnsi="Calibri" w:cs="Calibri"/>
          <w:sz w:val="18"/>
          <w:szCs w:val="18"/>
        </w:rPr>
      </w:pPr>
    </w:p>
    <w:p w14:paraId="77445AB7" w14:textId="77777777" w:rsidR="00970176" w:rsidRPr="0030541B" w:rsidRDefault="00970176" w:rsidP="00970176">
      <w:pPr>
        <w:autoSpaceDE w:val="0"/>
        <w:autoSpaceDN w:val="0"/>
        <w:adjustRightInd w:val="0"/>
        <w:spacing w:line="276" w:lineRule="auto"/>
        <w:ind w:left="709"/>
        <w:rPr>
          <w:rFonts w:ascii="Calibri" w:hAnsi="Calibri" w:cs="Calibri"/>
          <w:iCs/>
          <w:sz w:val="18"/>
          <w:szCs w:val="18"/>
        </w:rPr>
      </w:pPr>
      <w:r w:rsidRPr="0030541B">
        <w:rPr>
          <w:rFonts w:ascii="Calibri" w:hAnsi="Calibri" w:cs="Calibri"/>
          <w:b/>
          <w:sz w:val="18"/>
          <w:szCs w:val="18"/>
        </w:rPr>
        <w:t>Závěr</w:t>
      </w:r>
      <w:r w:rsidRPr="0030541B">
        <w:rPr>
          <w:rFonts w:ascii="Calibri" w:hAnsi="Calibri" w:cs="Calibri"/>
          <w:b/>
          <w:sz w:val="18"/>
          <w:szCs w:val="18"/>
        </w:rPr>
        <w:br/>
      </w:r>
      <w:r w:rsidRPr="0030541B">
        <w:rPr>
          <w:rFonts w:ascii="Calibri" w:hAnsi="Calibri" w:cs="Calibri"/>
          <w:iCs/>
          <w:sz w:val="18"/>
          <w:szCs w:val="18"/>
          <w:u w:val="single"/>
        </w:rPr>
        <w:t>P</w:t>
      </w:r>
      <w:r w:rsidRPr="0030541B">
        <w:rPr>
          <w:rFonts w:ascii="Calibri" w:eastAsia="Arial,Italic" w:hAnsi="Calibri" w:cs="Calibri"/>
          <w:iCs/>
          <w:sz w:val="18"/>
          <w:szCs w:val="18"/>
          <w:u w:val="single"/>
        </w:rPr>
        <w:t>ř</w:t>
      </w:r>
      <w:r w:rsidRPr="0030541B">
        <w:rPr>
          <w:rFonts w:ascii="Calibri" w:hAnsi="Calibri" w:cs="Calibri"/>
          <w:iCs/>
          <w:sz w:val="18"/>
          <w:szCs w:val="18"/>
          <w:u w:val="single"/>
        </w:rPr>
        <w:t xml:space="preserve">ed uvedením stavby do užívání </w:t>
      </w:r>
      <w:r w:rsidRPr="0030541B">
        <w:rPr>
          <w:rFonts w:ascii="Calibri" w:hAnsi="Calibri" w:cs="Calibri"/>
          <w:sz w:val="18"/>
          <w:szCs w:val="18"/>
          <w:u w:val="single"/>
        </w:rPr>
        <w:t xml:space="preserve">musí být předloženy doklady v souladu s </w:t>
      </w:r>
      <w:r w:rsidRPr="0030541B">
        <w:rPr>
          <w:rFonts w:ascii="Calibri" w:hAnsi="Calibri" w:cs="Calibri"/>
          <w:bCs/>
          <w:sz w:val="18"/>
          <w:szCs w:val="18"/>
          <w:u w:val="single"/>
        </w:rPr>
        <w:t xml:space="preserve">Vyhl.MV </w:t>
      </w:r>
      <w:r w:rsidRPr="0030541B">
        <w:rPr>
          <w:rFonts w:ascii="Calibri" w:hAnsi="Calibri" w:cs="Calibri"/>
          <w:sz w:val="18"/>
          <w:szCs w:val="18"/>
          <w:u w:val="single"/>
        </w:rPr>
        <w:t>č.246/2001 Sb., o stanovení podmínek požární bezpečnosti a výkonu státního požárního dozoru (vyhláška o požární prevenci):</w:t>
      </w:r>
    </w:p>
    <w:p w14:paraId="77445AB8" w14:textId="77777777" w:rsidR="00970176" w:rsidRPr="0030541B" w:rsidRDefault="00970176" w:rsidP="00970176">
      <w:pPr>
        <w:numPr>
          <w:ilvl w:val="0"/>
          <w:numId w:val="76"/>
        </w:numPr>
        <w:tabs>
          <w:tab w:val="clear" w:pos="2268"/>
        </w:tabs>
        <w:autoSpaceDE w:val="0"/>
        <w:autoSpaceDN w:val="0"/>
        <w:adjustRightInd w:val="0"/>
        <w:spacing w:before="60"/>
        <w:ind w:left="709" w:firstLine="0"/>
        <w:rPr>
          <w:rFonts w:ascii="Calibri" w:hAnsi="Calibri" w:cs="Calibri"/>
          <w:iCs/>
          <w:sz w:val="18"/>
          <w:szCs w:val="18"/>
        </w:rPr>
      </w:pPr>
      <w:r w:rsidRPr="0030541B">
        <w:rPr>
          <w:rFonts w:ascii="Calibri" w:hAnsi="Calibri" w:cs="Calibri"/>
          <w:iCs/>
          <w:sz w:val="18"/>
          <w:szCs w:val="18"/>
        </w:rPr>
        <w:t>k navrhovaným požárn</w:t>
      </w:r>
      <w:r w:rsidRPr="0030541B">
        <w:rPr>
          <w:rFonts w:ascii="Calibri" w:eastAsia="Arial,Italic" w:hAnsi="Calibri" w:cs="Calibri"/>
          <w:iCs/>
          <w:sz w:val="18"/>
          <w:szCs w:val="18"/>
        </w:rPr>
        <w:t xml:space="preserve">ě </w:t>
      </w:r>
      <w:r w:rsidRPr="0030541B">
        <w:rPr>
          <w:rFonts w:ascii="Calibri" w:hAnsi="Calibri" w:cs="Calibri"/>
          <w:iCs/>
          <w:sz w:val="18"/>
          <w:szCs w:val="18"/>
        </w:rPr>
        <w:t>bezpe</w:t>
      </w:r>
      <w:r w:rsidRPr="0030541B">
        <w:rPr>
          <w:rFonts w:ascii="Calibri" w:eastAsia="Arial,Italic" w:hAnsi="Calibri" w:cs="Calibri"/>
          <w:iCs/>
          <w:sz w:val="18"/>
          <w:szCs w:val="18"/>
        </w:rPr>
        <w:t>č</w:t>
      </w:r>
      <w:r w:rsidRPr="0030541B">
        <w:rPr>
          <w:rFonts w:ascii="Calibri" w:hAnsi="Calibri" w:cs="Calibri"/>
          <w:iCs/>
          <w:sz w:val="18"/>
          <w:szCs w:val="18"/>
        </w:rPr>
        <w:t>nostním za</w:t>
      </w:r>
      <w:r w:rsidRPr="0030541B">
        <w:rPr>
          <w:rFonts w:ascii="Calibri" w:eastAsia="Arial,Italic" w:hAnsi="Calibri" w:cs="Calibri"/>
          <w:iCs/>
          <w:sz w:val="18"/>
          <w:szCs w:val="18"/>
        </w:rPr>
        <w:t>ř</w:t>
      </w:r>
      <w:r w:rsidRPr="0030541B">
        <w:rPr>
          <w:rFonts w:ascii="Calibri" w:hAnsi="Calibri" w:cs="Calibri"/>
          <w:iCs/>
          <w:sz w:val="18"/>
          <w:szCs w:val="18"/>
        </w:rPr>
        <w:t xml:space="preserve">ízením ve smyslu zákona </w:t>
      </w:r>
      <w:r w:rsidRPr="0030541B">
        <w:rPr>
          <w:rFonts w:ascii="Calibri" w:eastAsia="Arial,Italic" w:hAnsi="Calibri" w:cs="Calibri"/>
          <w:iCs/>
          <w:sz w:val="18"/>
          <w:szCs w:val="18"/>
        </w:rPr>
        <w:t>č</w:t>
      </w:r>
      <w:r w:rsidRPr="0030541B">
        <w:rPr>
          <w:rFonts w:ascii="Calibri" w:hAnsi="Calibri" w:cs="Calibri"/>
          <w:iCs/>
          <w:sz w:val="18"/>
          <w:szCs w:val="18"/>
        </w:rPr>
        <w:t>. 22/1997 Sb., o technických požadavcích na výrobky a o zm</w:t>
      </w:r>
      <w:r w:rsidRPr="0030541B">
        <w:rPr>
          <w:rFonts w:ascii="Calibri" w:eastAsia="Arial,Italic" w:hAnsi="Calibri" w:cs="Calibri"/>
          <w:iCs/>
          <w:sz w:val="18"/>
          <w:szCs w:val="18"/>
        </w:rPr>
        <w:t>ě</w:t>
      </w:r>
      <w:r w:rsidRPr="0030541B">
        <w:rPr>
          <w:rFonts w:ascii="Calibri" w:hAnsi="Calibri" w:cs="Calibri"/>
          <w:iCs/>
          <w:sz w:val="18"/>
          <w:szCs w:val="18"/>
        </w:rPr>
        <w:t>n</w:t>
      </w:r>
      <w:r w:rsidRPr="0030541B">
        <w:rPr>
          <w:rFonts w:ascii="Calibri" w:eastAsia="Arial,Italic" w:hAnsi="Calibri" w:cs="Calibri"/>
          <w:iCs/>
          <w:sz w:val="18"/>
          <w:szCs w:val="18"/>
        </w:rPr>
        <w:t xml:space="preserve">ě </w:t>
      </w:r>
      <w:r w:rsidRPr="0030541B">
        <w:rPr>
          <w:rFonts w:ascii="Calibri" w:hAnsi="Calibri" w:cs="Calibri"/>
          <w:iCs/>
          <w:sz w:val="18"/>
          <w:szCs w:val="18"/>
        </w:rPr>
        <w:t>a dopln</w:t>
      </w:r>
      <w:r w:rsidRPr="0030541B">
        <w:rPr>
          <w:rFonts w:ascii="Calibri" w:eastAsia="Arial,Italic" w:hAnsi="Calibri" w:cs="Calibri"/>
          <w:iCs/>
          <w:sz w:val="18"/>
          <w:szCs w:val="18"/>
        </w:rPr>
        <w:t>ě</w:t>
      </w:r>
      <w:r w:rsidRPr="0030541B">
        <w:rPr>
          <w:rFonts w:ascii="Calibri" w:hAnsi="Calibri" w:cs="Calibri"/>
          <w:iCs/>
          <w:sz w:val="18"/>
          <w:szCs w:val="18"/>
        </w:rPr>
        <w:t>ní n</w:t>
      </w:r>
      <w:r w:rsidRPr="0030541B">
        <w:rPr>
          <w:rFonts w:ascii="Calibri" w:eastAsia="Arial,Italic" w:hAnsi="Calibri" w:cs="Calibri"/>
          <w:iCs/>
          <w:sz w:val="18"/>
          <w:szCs w:val="18"/>
        </w:rPr>
        <w:t>ě</w:t>
      </w:r>
      <w:r w:rsidRPr="0030541B">
        <w:rPr>
          <w:rFonts w:ascii="Calibri" w:hAnsi="Calibri" w:cs="Calibri"/>
          <w:iCs/>
          <w:sz w:val="18"/>
          <w:szCs w:val="18"/>
        </w:rPr>
        <w:t>kterých zákon</w:t>
      </w:r>
      <w:r w:rsidRPr="0030541B">
        <w:rPr>
          <w:rFonts w:ascii="Calibri" w:eastAsia="Arial,Italic" w:hAnsi="Calibri" w:cs="Calibri"/>
          <w:iCs/>
          <w:sz w:val="18"/>
          <w:szCs w:val="18"/>
        </w:rPr>
        <w:t>ů</w:t>
      </w:r>
      <w:r w:rsidRPr="0030541B">
        <w:rPr>
          <w:rFonts w:ascii="Calibri" w:hAnsi="Calibri" w:cs="Calibri"/>
          <w:iCs/>
          <w:sz w:val="18"/>
          <w:szCs w:val="18"/>
        </w:rPr>
        <w:t>, ve zn</w:t>
      </w:r>
      <w:r w:rsidRPr="0030541B">
        <w:rPr>
          <w:rFonts w:ascii="Calibri" w:eastAsia="Arial,Italic" w:hAnsi="Calibri" w:cs="Calibri"/>
          <w:iCs/>
          <w:sz w:val="18"/>
          <w:szCs w:val="18"/>
        </w:rPr>
        <w:t>ě</w:t>
      </w:r>
      <w:r w:rsidRPr="0030541B">
        <w:rPr>
          <w:rFonts w:ascii="Calibri" w:hAnsi="Calibri" w:cs="Calibri"/>
          <w:iCs/>
          <w:sz w:val="18"/>
          <w:szCs w:val="18"/>
        </w:rPr>
        <w:t>ní pozd</w:t>
      </w:r>
      <w:r w:rsidRPr="0030541B">
        <w:rPr>
          <w:rFonts w:ascii="Calibri" w:eastAsia="Arial,Italic" w:hAnsi="Calibri" w:cs="Calibri"/>
          <w:iCs/>
          <w:sz w:val="18"/>
          <w:szCs w:val="18"/>
        </w:rPr>
        <w:t>ě</w:t>
      </w:r>
      <w:r w:rsidRPr="0030541B">
        <w:rPr>
          <w:rFonts w:ascii="Calibri" w:hAnsi="Calibri" w:cs="Calibri"/>
          <w:iCs/>
          <w:sz w:val="18"/>
          <w:szCs w:val="18"/>
        </w:rPr>
        <w:t>jších p</w:t>
      </w:r>
      <w:r w:rsidRPr="0030541B">
        <w:rPr>
          <w:rFonts w:ascii="Calibri" w:eastAsia="Arial,Italic" w:hAnsi="Calibri" w:cs="Calibri"/>
          <w:iCs/>
          <w:sz w:val="18"/>
          <w:szCs w:val="18"/>
        </w:rPr>
        <w:t>ř</w:t>
      </w:r>
      <w:r w:rsidRPr="0030541B">
        <w:rPr>
          <w:rFonts w:ascii="Calibri" w:hAnsi="Calibri" w:cs="Calibri"/>
          <w:iCs/>
          <w:sz w:val="18"/>
          <w:szCs w:val="18"/>
        </w:rPr>
        <w:t>edpis</w:t>
      </w:r>
      <w:r w:rsidRPr="0030541B">
        <w:rPr>
          <w:rFonts w:ascii="Calibri" w:eastAsia="Arial,Italic" w:hAnsi="Calibri" w:cs="Calibri"/>
          <w:iCs/>
          <w:sz w:val="18"/>
          <w:szCs w:val="18"/>
        </w:rPr>
        <w:t>ů</w:t>
      </w:r>
      <w:r w:rsidRPr="0030541B">
        <w:rPr>
          <w:rFonts w:ascii="Calibri" w:hAnsi="Calibri" w:cs="Calibri"/>
          <w:iCs/>
          <w:sz w:val="18"/>
          <w:szCs w:val="18"/>
        </w:rPr>
        <w:t>;</w:t>
      </w:r>
    </w:p>
    <w:p w14:paraId="77445AB9" w14:textId="77777777" w:rsidR="00970176" w:rsidRPr="0030541B" w:rsidRDefault="00970176" w:rsidP="00970176">
      <w:pPr>
        <w:numPr>
          <w:ilvl w:val="0"/>
          <w:numId w:val="76"/>
        </w:numPr>
        <w:tabs>
          <w:tab w:val="clear" w:pos="2268"/>
        </w:tabs>
        <w:autoSpaceDE w:val="0"/>
        <w:autoSpaceDN w:val="0"/>
        <w:adjustRightInd w:val="0"/>
        <w:spacing w:before="60"/>
        <w:ind w:left="709" w:firstLine="0"/>
        <w:rPr>
          <w:rFonts w:ascii="Calibri" w:hAnsi="Calibri" w:cs="Calibri"/>
          <w:iCs/>
          <w:sz w:val="18"/>
          <w:szCs w:val="18"/>
        </w:rPr>
      </w:pPr>
      <w:r w:rsidRPr="0030541B">
        <w:rPr>
          <w:rFonts w:ascii="Calibri" w:hAnsi="Calibri" w:cs="Calibri"/>
          <w:iCs/>
          <w:sz w:val="18"/>
          <w:szCs w:val="18"/>
        </w:rPr>
        <w:t>o montáži a kontrole provozuschopnosti požárn</w:t>
      </w:r>
      <w:r w:rsidRPr="0030541B">
        <w:rPr>
          <w:rFonts w:ascii="Calibri" w:eastAsia="Arial,Italic" w:hAnsi="Calibri" w:cs="Calibri"/>
          <w:iCs/>
          <w:sz w:val="18"/>
          <w:szCs w:val="18"/>
        </w:rPr>
        <w:t xml:space="preserve">ě </w:t>
      </w:r>
      <w:r w:rsidRPr="0030541B">
        <w:rPr>
          <w:rFonts w:ascii="Calibri" w:hAnsi="Calibri" w:cs="Calibri"/>
          <w:iCs/>
          <w:sz w:val="18"/>
          <w:szCs w:val="18"/>
        </w:rPr>
        <w:t>bezpe</w:t>
      </w:r>
      <w:r w:rsidRPr="0030541B">
        <w:rPr>
          <w:rFonts w:ascii="Calibri" w:eastAsia="Arial,Italic" w:hAnsi="Calibri" w:cs="Calibri"/>
          <w:iCs/>
          <w:sz w:val="18"/>
          <w:szCs w:val="18"/>
        </w:rPr>
        <w:t>č</w:t>
      </w:r>
      <w:r w:rsidRPr="0030541B">
        <w:rPr>
          <w:rFonts w:ascii="Calibri" w:hAnsi="Calibri" w:cs="Calibri"/>
          <w:iCs/>
          <w:sz w:val="18"/>
          <w:szCs w:val="18"/>
        </w:rPr>
        <w:t xml:space="preserve">nostních </w:t>
      </w:r>
      <w:proofErr w:type="gramStart"/>
      <w:r w:rsidRPr="0030541B">
        <w:rPr>
          <w:rFonts w:ascii="Calibri" w:hAnsi="Calibri" w:cs="Calibri"/>
          <w:iCs/>
          <w:sz w:val="18"/>
          <w:szCs w:val="18"/>
        </w:rPr>
        <w:t>za</w:t>
      </w:r>
      <w:r w:rsidRPr="0030541B">
        <w:rPr>
          <w:rFonts w:ascii="Calibri" w:eastAsia="Arial,Italic" w:hAnsi="Calibri" w:cs="Calibri"/>
          <w:iCs/>
          <w:sz w:val="18"/>
          <w:szCs w:val="18"/>
        </w:rPr>
        <w:t>ř</w:t>
      </w:r>
      <w:r w:rsidRPr="0030541B">
        <w:rPr>
          <w:rFonts w:ascii="Calibri" w:hAnsi="Calibri" w:cs="Calibri"/>
          <w:iCs/>
          <w:sz w:val="18"/>
          <w:szCs w:val="18"/>
        </w:rPr>
        <w:t>ízení - přenosné</w:t>
      </w:r>
      <w:proofErr w:type="gramEnd"/>
      <w:r w:rsidRPr="0030541B">
        <w:rPr>
          <w:rFonts w:ascii="Calibri" w:hAnsi="Calibri" w:cs="Calibri"/>
          <w:iCs/>
          <w:sz w:val="18"/>
          <w:szCs w:val="18"/>
        </w:rPr>
        <w:t xml:space="preserve"> hasící přístroje + vnitřní požární vodovod; EPS;</w:t>
      </w:r>
    </w:p>
    <w:p w14:paraId="77445ABA" w14:textId="77777777" w:rsidR="00970176" w:rsidRPr="0030541B" w:rsidRDefault="00970176" w:rsidP="00970176">
      <w:pPr>
        <w:numPr>
          <w:ilvl w:val="0"/>
          <w:numId w:val="76"/>
        </w:numPr>
        <w:tabs>
          <w:tab w:val="clear" w:pos="2268"/>
        </w:tabs>
        <w:autoSpaceDE w:val="0"/>
        <w:autoSpaceDN w:val="0"/>
        <w:adjustRightInd w:val="0"/>
        <w:spacing w:before="60"/>
        <w:ind w:left="709" w:firstLine="0"/>
        <w:rPr>
          <w:rFonts w:ascii="Calibri" w:hAnsi="Calibri" w:cs="Calibri"/>
          <w:iCs/>
          <w:sz w:val="18"/>
          <w:szCs w:val="18"/>
        </w:rPr>
      </w:pPr>
      <w:r w:rsidRPr="0030541B">
        <w:rPr>
          <w:rFonts w:ascii="Calibri" w:hAnsi="Calibri" w:cs="Calibri"/>
          <w:iCs/>
          <w:sz w:val="18"/>
          <w:szCs w:val="18"/>
        </w:rPr>
        <w:t xml:space="preserve">o provedených </w:t>
      </w:r>
      <w:proofErr w:type="gramStart"/>
      <w:r w:rsidRPr="0030541B">
        <w:rPr>
          <w:rFonts w:ascii="Calibri" w:hAnsi="Calibri" w:cs="Calibri"/>
          <w:iCs/>
          <w:sz w:val="18"/>
          <w:szCs w:val="18"/>
        </w:rPr>
        <w:t>revizích - elektroinstalace</w:t>
      </w:r>
      <w:proofErr w:type="gramEnd"/>
      <w:r w:rsidRPr="0030541B">
        <w:rPr>
          <w:rFonts w:ascii="Calibri" w:hAnsi="Calibri" w:cs="Calibri"/>
          <w:iCs/>
          <w:sz w:val="18"/>
          <w:szCs w:val="18"/>
        </w:rPr>
        <w:t>, hromosvod; EPS.</w:t>
      </w:r>
    </w:p>
    <w:p w14:paraId="77445ABB" w14:textId="77777777" w:rsidR="00970176" w:rsidRPr="0030541B" w:rsidRDefault="00970176" w:rsidP="00970176">
      <w:pPr>
        <w:autoSpaceDE w:val="0"/>
        <w:autoSpaceDN w:val="0"/>
        <w:adjustRightInd w:val="0"/>
        <w:spacing w:before="240"/>
        <w:ind w:left="709"/>
        <w:rPr>
          <w:rFonts w:ascii="Calibri" w:eastAsia="ArialMT" w:hAnsi="Calibri" w:cs="Calibri"/>
          <w:sz w:val="18"/>
          <w:szCs w:val="18"/>
        </w:rPr>
      </w:pPr>
      <w:r w:rsidRPr="0030541B">
        <w:rPr>
          <w:rFonts w:ascii="Calibri" w:eastAsia="ArialMT" w:hAnsi="Calibri" w:cs="Calibri"/>
          <w:sz w:val="18"/>
          <w:szCs w:val="18"/>
        </w:rPr>
        <w:t>Při výstavbě smí být použity pouze atestované a certifikované systémy schválené pro použity v ČR s průkazem shody dle zákona č. 22/1997 Sb. v platném zněni a dle souvisejících zákonů.</w:t>
      </w:r>
    </w:p>
    <w:p w14:paraId="77445ABC" w14:textId="77777777" w:rsidR="00970176" w:rsidRPr="0030541B" w:rsidRDefault="00970176" w:rsidP="00970176">
      <w:pPr>
        <w:spacing w:before="240"/>
        <w:ind w:left="709"/>
        <w:rPr>
          <w:rFonts w:ascii="Calibri" w:hAnsi="Calibri" w:cs="Calibri"/>
          <w:sz w:val="18"/>
          <w:szCs w:val="18"/>
        </w:rPr>
      </w:pPr>
      <w:r w:rsidRPr="0030541B">
        <w:rPr>
          <w:rFonts w:ascii="Calibri" w:hAnsi="Calibri" w:cs="Calibri"/>
          <w:sz w:val="18"/>
          <w:szCs w:val="18"/>
        </w:rPr>
        <w:t>Zpracováno v rozsahu vyhlášky 246/2001 Sb. o požární prevenci a vyhlášky 23/2008 Sb. o technických podmínkách požární ochrany staveb.</w:t>
      </w:r>
    </w:p>
    <w:p w14:paraId="77445ABD" w14:textId="77777777" w:rsidR="00970176" w:rsidRPr="0030541B" w:rsidRDefault="00970176" w:rsidP="00970176">
      <w:pPr>
        <w:autoSpaceDE w:val="0"/>
        <w:autoSpaceDN w:val="0"/>
        <w:adjustRightInd w:val="0"/>
        <w:spacing w:before="240"/>
        <w:ind w:left="709"/>
        <w:rPr>
          <w:rFonts w:ascii="Calibri" w:hAnsi="Calibri" w:cs="Calibri"/>
          <w:sz w:val="18"/>
          <w:szCs w:val="18"/>
        </w:rPr>
      </w:pPr>
      <w:r w:rsidRPr="0030541B">
        <w:rPr>
          <w:rFonts w:ascii="Calibri" w:hAnsi="Calibri" w:cs="Calibri"/>
          <w:sz w:val="18"/>
          <w:szCs w:val="18"/>
        </w:rPr>
        <w:t>Splněním výše uvedených požadavků objekt vyhoví zákonu č. 183/2006 Sb., o územním plánování a stavebním řádu, prováděcím vyhláškám navazujícím technickým normám v oblasti požární bezpečnosti staveb.</w:t>
      </w:r>
    </w:p>
    <w:p w14:paraId="77445ABE" w14:textId="77777777" w:rsidR="007257D2" w:rsidRPr="00242E73" w:rsidRDefault="007257D2" w:rsidP="007257D2">
      <w:pPr>
        <w:pStyle w:val="VJTCalibri11norzarvlevo"/>
        <w:ind w:left="709" w:firstLine="0"/>
        <w:rPr>
          <w:sz w:val="18"/>
        </w:rPr>
      </w:pPr>
    </w:p>
    <w:p w14:paraId="77445ABF" w14:textId="77777777" w:rsidR="00AA1C5F" w:rsidRPr="00242E73" w:rsidRDefault="00363515" w:rsidP="007257D2">
      <w:pPr>
        <w:pStyle w:val="VJTCalibrinadpis12Tun"/>
        <w:tabs>
          <w:tab w:val="clear" w:pos="1134"/>
        </w:tabs>
        <w:spacing w:before="0" w:line="240" w:lineRule="auto"/>
        <w:jc w:val="both"/>
        <w:rPr>
          <w:sz w:val="18"/>
        </w:rPr>
      </w:pPr>
      <w:r w:rsidRPr="00242E73">
        <w:rPr>
          <w:sz w:val="18"/>
        </w:rPr>
        <w:t>Úspora energie a tepelná ochrana</w:t>
      </w:r>
    </w:p>
    <w:p w14:paraId="77445AC0" w14:textId="77777777" w:rsidR="007257D2" w:rsidRPr="00242E73" w:rsidRDefault="007257D2" w:rsidP="007257D2">
      <w:pPr>
        <w:pStyle w:val="VJTCalibrinadpis12Tun"/>
        <w:numPr>
          <w:ilvl w:val="0"/>
          <w:numId w:val="0"/>
        </w:numPr>
        <w:tabs>
          <w:tab w:val="clear" w:pos="1134"/>
        </w:tabs>
        <w:spacing w:before="0" w:line="240" w:lineRule="auto"/>
        <w:ind w:left="1134"/>
        <w:jc w:val="both"/>
        <w:rPr>
          <w:sz w:val="18"/>
        </w:rPr>
      </w:pPr>
    </w:p>
    <w:p w14:paraId="77445AC1" w14:textId="77777777" w:rsidR="0035739F" w:rsidRPr="00242E73" w:rsidRDefault="00AA1C5F" w:rsidP="007257D2">
      <w:pPr>
        <w:pStyle w:val="VJTCalibrinadpis11"/>
        <w:spacing w:before="0" w:after="0"/>
        <w:ind w:left="709" w:firstLine="0"/>
        <w:rPr>
          <w:sz w:val="18"/>
        </w:rPr>
      </w:pPr>
      <w:r w:rsidRPr="00242E73">
        <w:rPr>
          <w:sz w:val="18"/>
        </w:rPr>
        <w:t>kritéria tepelně technického hodnocení</w:t>
      </w:r>
    </w:p>
    <w:p w14:paraId="77445AC2" w14:textId="77777777" w:rsidR="00DA2A4E" w:rsidRPr="00242E73" w:rsidRDefault="007E2D03" w:rsidP="007257D2">
      <w:pPr>
        <w:pStyle w:val="VJTCalibri11norzarvlevo"/>
        <w:ind w:left="709" w:firstLine="0"/>
        <w:rPr>
          <w:sz w:val="18"/>
        </w:rPr>
      </w:pPr>
      <w:r w:rsidRPr="00242E73">
        <w:rPr>
          <w:sz w:val="18"/>
        </w:rPr>
        <w:t>Tepelně technické vlastnosti konstrukcí obálky budovy byly posuzovány dle ČSN EN 73 0540:</w:t>
      </w:r>
      <w:proofErr w:type="gramStart"/>
      <w:r w:rsidRPr="00242E73">
        <w:rPr>
          <w:sz w:val="18"/>
        </w:rPr>
        <w:t>2 -</w:t>
      </w:r>
      <w:r w:rsidR="00C060AB" w:rsidRPr="00242E73">
        <w:rPr>
          <w:sz w:val="18"/>
        </w:rPr>
        <w:t xml:space="preserve"> </w:t>
      </w:r>
      <w:r w:rsidRPr="00242E73">
        <w:rPr>
          <w:sz w:val="18"/>
        </w:rPr>
        <w:t>2011</w:t>
      </w:r>
      <w:proofErr w:type="gramEnd"/>
      <w:r w:rsidRPr="00242E73">
        <w:rPr>
          <w:sz w:val="18"/>
        </w:rPr>
        <w:t>. Kontrolou a výpočtem bylo shledáno, že všechny konstrukce vyhovují požadovaným hodnotám normy.</w:t>
      </w:r>
    </w:p>
    <w:p w14:paraId="77445AC3" w14:textId="77777777" w:rsidR="00363515" w:rsidRPr="006F58AB" w:rsidRDefault="006F58AB" w:rsidP="007257D2">
      <w:pPr>
        <w:pStyle w:val="VJTCalibri11norzarvlevo"/>
        <w:ind w:left="709" w:firstLine="0"/>
        <w:rPr>
          <w:sz w:val="18"/>
        </w:rPr>
      </w:pPr>
      <w:r w:rsidRPr="006F58AB">
        <w:rPr>
          <w:sz w:val="18"/>
        </w:rPr>
        <w:t>Atrium je vytápěno plynovou kotelnou v 5.NP staré budovy slezské univerzity.</w:t>
      </w:r>
    </w:p>
    <w:p w14:paraId="77445AC4" w14:textId="77777777" w:rsidR="007257D2" w:rsidRPr="006F58AB" w:rsidRDefault="007257D2" w:rsidP="007257D2">
      <w:pPr>
        <w:pStyle w:val="Zkladntext"/>
        <w:spacing w:after="0"/>
        <w:ind w:left="709"/>
        <w:rPr>
          <w:rFonts w:ascii="Calibri" w:hAnsi="Calibri" w:cs="Calibri"/>
          <w:b/>
          <w:sz w:val="18"/>
          <w:lang w:val="cs-CZ"/>
        </w:rPr>
      </w:pPr>
    </w:p>
    <w:p w14:paraId="77445AC5" w14:textId="77777777" w:rsidR="007B1956" w:rsidRPr="00242E73" w:rsidRDefault="007B1956" w:rsidP="007257D2">
      <w:pPr>
        <w:pStyle w:val="Zkladntext"/>
        <w:spacing w:after="0"/>
        <w:ind w:left="709"/>
        <w:rPr>
          <w:rFonts w:ascii="Calibri" w:hAnsi="Calibri" w:cs="Calibri"/>
          <w:b/>
          <w:sz w:val="18"/>
          <w:lang w:val="cs-CZ"/>
        </w:rPr>
      </w:pPr>
      <w:r w:rsidRPr="00242E73">
        <w:rPr>
          <w:rFonts w:ascii="Calibri" w:hAnsi="Calibri" w:cs="Calibri"/>
          <w:b/>
          <w:sz w:val="18"/>
        </w:rPr>
        <w:t>Třída energetické náročnosti budov</w:t>
      </w:r>
    </w:p>
    <w:p w14:paraId="77445AC6" w14:textId="77777777" w:rsidR="007B1956" w:rsidRPr="00242E73" w:rsidRDefault="007B1956" w:rsidP="007257D2">
      <w:pPr>
        <w:pStyle w:val="TMSVLnormZarVlevo"/>
        <w:ind w:left="709"/>
        <w:jc w:val="both"/>
        <w:rPr>
          <w:rFonts w:ascii="Calibri" w:hAnsi="Calibri" w:cs="Calibri"/>
          <w:sz w:val="18"/>
        </w:rPr>
      </w:pPr>
      <w:r w:rsidRPr="00242E73">
        <w:rPr>
          <w:rFonts w:ascii="Calibri" w:hAnsi="Calibri" w:cs="Calibri"/>
          <w:sz w:val="18"/>
        </w:rPr>
        <w:t>Vzhledem k poměru záměru – neřešeno.</w:t>
      </w:r>
    </w:p>
    <w:p w14:paraId="77445AC7" w14:textId="77777777" w:rsidR="007B1956" w:rsidRPr="00242E73" w:rsidRDefault="007B1956" w:rsidP="00503379">
      <w:pPr>
        <w:pStyle w:val="VJTCalibri11norzarvlevo"/>
        <w:rPr>
          <w:sz w:val="18"/>
        </w:rPr>
      </w:pPr>
    </w:p>
    <w:p w14:paraId="77445AC8" w14:textId="77777777" w:rsidR="00BB49C9" w:rsidRPr="00242E73" w:rsidRDefault="00AA1C5F" w:rsidP="00223784">
      <w:pPr>
        <w:pStyle w:val="VJTCalibrinadpis12Tun"/>
        <w:tabs>
          <w:tab w:val="clear" w:pos="1134"/>
        </w:tabs>
        <w:spacing w:before="0" w:line="240" w:lineRule="auto"/>
        <w:ind w:left="709" w:hanging="709"/>
        <w:rPr>
          <w:sz w:val="18"/>
        </w:rPr>
      </w:pPr>
      <w:r w:rsidRPr="00242E73">
        <w:rPr>
          <w:sz w:val="18"/>
        </w:rPr>
        <w:t>Hygienické požadavky na stavby, požadavky na pracovní a komunální prostředí.</w:t>
      </w:r>
      <w:r w:rsidR="00427620" w:rsidRPr="00242E73">
        <w:rPr>
          <w:sz w:val="18"/>
        </w:rPr>
        <w:t xml:space="preserve"> </w:t>
      </w:r>
      <w:r w:rsidR="00BB49C9" w:rsidRPr="00242E73">
        <w:rPr>
          <w:sz w:val="18"/>
        </w:rPr>
        <w:t>Zásady řešení parametrů stavby (větrání, vytápění, osvětlení, zásobování vodou,</w:t>
      </w:r>
      <w:r w:rsidR="00705D88" w:rsidRPr="00242E73">
        <w:rPr>
          <w:sz w:val="18"/>
        </w:rPr>
        <w:t xml:space="preserve"> odpadů apod.) a dále zásady řešení vlivu stavby na okolí</w:t>
      </w:r>
      <w:r w:rsidR="00834B2B" w:rsidRPr="00242E73">
        <w:rPr>
          <w:sz w:val="18"/>
        </w:rPr>
        <w:t xml:space="preserve"> </w:t>
      </w:r>
      <w:r w:rsidR="00705D88" w:rsidRPr="00242E73">
        <w:rPr>
          <w:sz w:val="18"/>
        </w:rPr>
        <w:t>(vibrace, hluk, prašnost apod.</w:t>
      </w:r>
      <w:r w:rsidR="00834B2B" w:rsidRPr="00242E73">
        <w:rPr>
          <w:sz w:val="18"/>
        </w:rPr>
        <w:t>)</w:t>
      </w:r>
      <w:r w:rsidR="00BB49C9" w:rsidRPr="00242E73">
        <w:rPr>
          <w:sz w:val="18"/>
        </w:rPr>
        <w:t xml:space="preserve"> </w:t>
      </w:r>
    </w:p>
    <w:p w14:paraId="77445AC9" w14:textId="77777777" w:rsidR="007257D2" w:rsidRPr="00242E73" w:rsidRDefault="007257D2" w:rsidP="007257D2">
      <w:pPr>
        <w:pStyle w:val="VJTCalibrinadpis12Tun"/>
        <w:numPr>
          <w:ilvl w:val="0"/>
          <w:numId w:val="0"/>
        </w:numPr>
        <w:tabs>
          <w:tab w:val="clear" w:pos="1134"/>
        </w:tabs>
        <w:spacing w:before="0" w:line="240" w:lineRule="auto"/>
        <w:jc w:val="both"/>
        <w:rPr>
          <w:sz w:val="18"/>
        </w:rPr>
      </w:pPr>
    </w:p>
    <w:p w14:paraId="77445ACA" w14:textId="77777777" w:rsidR="00A14E1B" w:rsidRPr="00846FE7" w:rsidRDefault="00A14E1B" w:rsidP="000E1A4F">
      <w:pPr>
        <w:pStyle w:val="VJTCalibrinadpis11"/>
        <w:spacing w:before="0" w:after="0"/>
        <w:ind w:left="709" w:firstLine="0"/>
        <w:rPr>
          <w:rFonts w:cs="Calibri"/>
          <w:sz w:val="18"/>
          <w:szCs w:val="18"/>
          <w:u w:val="single"/>
        </w:rPr>
      </w:pPr>
      <w:r w:rsidRPr="00846FE7">
        <w:rPr>
          <w:rFonts w:cs="Calibri"/>
          <w:sz w:val="18"/>
          <w:szCs w:val="18"/>
          <w:u w:val="single"/>
        </w:rPr>
        <w:t>Větrání</w:t>
      </w:r>
    </w:p>
    <w:p w14:paraId="77445ACB" w14:textId="77777777" w:rsidR="008D418B" w:rsidRPr="00846FE7" w:rsidRDefault="008D418B" w:rsidP="000E1A4F">
      <w:pPr>
        <w:ind w:left="709"/>
        <w:rPr>
          <w:rFonts w:ascii="Calibri" w:hAnsi="Calibri" w:cs="Calibri"/>
          <w:bCs/>
          <w:sz w:val="18"/>
          <w:szCs w:val="18"/>
        </w:rPr>
      </w:pPr>
      <w:r w:rsidRPr="00846FE7">
        <w:rPr>
          <w:rFonts w:ascii="Calibri" w:hAnsi="Calibri" w:cs="Calibri"/>
          <w:bCs/>
          <w:sz w:val="18"/>
          <w:szCs w:val="18"/>
        </w:rPr>
        <w:t>K řízenému větrání ATRIA ve 2. NP je navržena kompaktní vzduchotechnická jednotka umístěná v 1.NP objektu pod stropem.</w:t>
      </w:r>
    </w:p>
    <w:p w14:paraId="77445ACC" w14:textId="77777777" w:rsidR="008D418B" w:rsidRPr="00846FE7" w:rsidRDefault="008D418B" w:rsidP="000E1A4F">
      <w:pPr>
        <w:ind w:left="709"/>
        <w:rPr>
          <w:rFonts w:ascii="Calibri" w:hAnsi="Calibri" w:cs="Calibri"/>
          <w:sz w:val="18"/>
          <w:szCs w:val="18"/>
        </w:rPr>
      </w:pPr>
      <w:r w:rsidRPr="00846FE7">
        <w:rPr>
          <w:rFonts w:ascii="Calibri" w:hAnsi="Calibri" w:cs="Calibri"/>
          <w:sz w:val="18"/>
          <w:szCs w:val="18"/>
        </w:rPr>
        <w:t xml:space="preserve">Navržená vzduchotechnická jednotka splňuje ve všech parametrech požadavky NAŘÍZENÍ KOMISE (EU) Č. 1253/2014, ze dne 7. července 2014, kterým se provádí směrnice Evropského parlamentu a Rady 2009/125/ES, pokud jde o požadavky na EKODESIGN větracích jednotek. Jedná se o kompaktní zařízení se zabudovaným deskovým rekuperátorem (včetně bypassu) s účinností rekuperace až </w:t>
      </w:r>
      <w:proofErr w:type="gramStart"/>
      <w:r w:rsidRPr="00846FE7">
        <w:rPr>
          <w:rFonts w:ascii="Calibri" w:hAnsi="Calibri" w:cs="Calibri"/>
          <w:sz w:val="18"/>
          <w:szCs w:val="18"/>
        </w:rPr>
        <w:t>76%</w:t>
      </w:r>
      <w:proofErr w:type="gramEnd"/>
      <w:r w:rsidRPr="00846FE7">
        <w:rPr>
          <w:rFonts w:ascii="Calibri" w:hAnsi="Calibri" w:cs="Calibri"/>
          <w:sz w:val="18"/>
          <w:szCs w:val="18"/>
        </w:rPr>
        <w:t xml:space="preserve">. </w:t>
      </w:r>
    </w:p>
    <w:p w14:paraId="77445ACD" w14:textId="77777777" w:rsidR="008D418B" w:rsidRPr="00846FE7" w:rsidRDefault="008D418B" w:rsidP="000E1A4F">
      <w:pPr>
        <w:ind w:left="709"/>
        <w:rPr>
          <w:rFonts w:ascii="Calibri" w:hAnsi="Calibri" w:cs="Calibri"/>
          <w:sz w:val="18"/>
          <w:szCs w:val="18"/>
        </w:rPr>
      </w:pPr>
      <w:r w:rsidRPr="00846FE7">
        <w:rPr>
          <w:rFonts w:ascii="Calibri" w:hAnsi="Calibri" w:cs="Calibri"/>
          <w:sz w:val="18"/>
          <w:szCs w:val="18"/>
        </w:rPr>
        <w:t xml:space="preserve">Součástí jednotky jsou dále filtry F7 na přívodní sekci a M5 na odvodní sekci, ventilátorové komory, uzavírací klapky, elektrický ohřívač přívodního vzduchu, pružné vložky pro připojení na VZT potrubí a montážní sada. </w:t>
      </w:r>
    </w:p>
    <w:p w14:paraId="77445ACE" w14:textId="77777777" w:rsidR="007257D2" w:rsidRPr="00223784" w:rsidRDefault="008D418B" w:rsidP="000E1A4F">
      <w:pPr>
        <w:pStyle w:val="Normlnweb"/>
        <w:spacing w:after="0" w:afterAutospacing="0"/>
        <w:ind w:left="709"/>
        <w:rPr>
          <w:color w:val="FF0000"/>
          <w:sz w:val="18"/>
          <w:u w:val="single"/>
        </w:rPr>
      </w:pPr>
      <w:proofErr w:type="gramStart"/>
      <w:r w:rsidRPr="00846FE7">
        <w:rPr>
          <w:rFonts w:ascii="Calibri" w:hAnsi="Calibri" w:cs="Calibri"/>
          <w:sz w:val="18"/>
          <w:szCs w:val="18"/>
        </w:rPr>
        <w:t>Přívod  a</w:t>
      </w:r>
      <w:proofErr w:type="gramEnd"/>
      <w:r w:rsidRPr="00846FE7">
        <w:rPr>
          <w:rFonts w:ascii="Calibri" w:hAnsi="Calibri" w:cs="Calibri"/>
          <w:sz w:val="18"/>
          <w:szCs w:val="18"/>
        </w:rPr>
        <w:t xml:space="preserve"> odtah vzduchu je řešen pomocí distribučních elementů – talířových ventilů. Přesné umístění koncových prvků VZT nutno upřesnit při montáži – dle projektu interiéru, rozmístění osvětlovacích těles, realizačního projektu profese VZT apod. Veškeré koncové prvky přívodu vzduchu budou napojeny kruhovým potrubím v úpravě tlumící a izolující hluk.</w:t>
      </w:r>
      <w:r w:rsidRPr="00846FE7">
        <w:rPr>
          <w:rFonts w:ascii="Calibri" w:hAnsi="Calibri" w:cs="Calibri"/>
          <w:sz w:val="18"/>
          <w:szCs w:val="18"/>
        </w:rPr>
        <w:br/>
        <w:t xml:space="preserve">Nasávání čerstvého vzduchu je navrženo přes nasávací tvarovku se sítem nad terénem ve výšce 1m. </w:t>
      </w:r>
      <w:r w:rsidRPr="00846FE7">
        <w:rPr>
          <w:rFonts w:ascii="Calibri" w:hAnsi="Calibri" w:cs="Calibri"/>
          <w:sz w:val="18"/>
          <w:szCs w:val="18"/>
        </w:rPr>
        <w:br/>
        <w:t xml:space="preserve">Odfuk znehodnoceného vzduchu je pak veden opět přes výfukovou tvarovku na střeše objektu s odfukem volně do atmosféry na terén 1m. </w:t>
      </w:r>
      <w:r w:rsidRPr="00846FE7">
        <w:rPr>
          <w:rFonts w:ascii="Calibri" w:hAnsi="Calibri" w:cs="Calibri"/>
          <w:sz w:val="18"/>
          <w:szCs w:val="18"/>
        </w:rPr>
        <w:br/>
        <w:t xml:space="preserve">K eliminaci šíření hluku budou potrubní rozvody vybaveny tlumícími prvky – buňkovými, nebo kulisovými tlumiči hluku. Vzduchotechnické potrubí přívodu / odvodu vzduchu do exteriéru bude celoplošně opatřeno </w:t>
      </w:r>
      <w:proofErr w:type="spellStart"/>
      <w:r w:rsidRPr="00846FE7">
        <w:rPr>
          <w:rFonts w:ascii="Calibri" w:hAnsi="Calibri" w:cs="Calibri"/>
          <w:sz w:val="18"/>
          <w:szCs w:val="18"/>
        </w:rPr>
        <w:t>termoakustickou</w:t>
      </w:r>
      <w:proofErr w:type="spellEnd"/>
      <w:r w:rsidRPr="00846FE7">
        <w:rPr>
          <w:rFonts w:ascii="Calibri" w:hAnsi="Calibri" w:cs="Calibri"/>
          <w:sz w:val="18"/>
          <w:szCs w:val="18"/>
        </w:rPr>
        <w:t xml:space="preserve"> izolací. </w:t>
      </w:r>
    </w:p>
    <w:p w14:paraId="11D45E33" w14:textId="77777777" w:rsidR="00760BEB" w:rsidRDefault="00760BEB" w:rsidP="000E1A4F">
      <w:pPr>
        <w:pStyle w:val="VJTCalibrinadpis11"/>
        <w:spacing w:before="0" w:after="0"/>
        <w:ind w:left="709" w:firstLine="0"/>
        <w:rPr>
          <w:ins w:id="486" w:author="a38bb83a@outlook.cz" w:date="2024-02-19T15:47:00Z"/>
          <w:rFonts w:cs="Calibri"/>
          <w:sz w:val="18"/>
          <w:szCs w:val="18"/>
          <w:u w:val="single"/>
        </w:rPr>
      </w:pPr>
    </w:p>
    <w:p w14:paraId="77445ACF" w14:textId="0B067572" w:rsidR="00A711CC" w:rsidRPr="00846FE7" w:rsidRDefault="00622C00" w:rsidP="000E1A4F">
      <w:pPr>
        <w:pStyle w:val="VJTCalibrinadpis11"/>
        <w:spacing w:before="0" w:after="0"/>
        <w:ind w:left="709" w:firstLine="0"/>
        <w:rPr>
          <w:rFonts w:cs="Calibri"/>
          <w:sz w:val="18"/>
          <w:szCs w:val="18"/>
          <w:u w:val="single"/>
        </w:rPr>
      </w:pPr>
      <w:r w:rsidRPr="00846FE7">
        <w:rPr>
          <w:rFonts w:cs="Calibri"/>
          <w:sz w:val="18"/>
          <w:szCs w:val="18"/>
          <w:u w:val="single"/>
        </w:rPr>
        <w:t>Vytápění</w:t>
      </w:r>
    </w:p>
    <w:p w14:paraId="77445AD0" w14:textId="77777777" w:rsidR="008D418B" w:rsidRPr="00846FE7" w:rsidRDefault="008D418B" w:rsidP="000E1A4F">
      <w:pPr>
        <w:autoSpaceDE w:val="0"/>
        <w:ind w:left="709"/>
        <w:rPr>
          <w:rFonts w:ascii="Calibri" w:hAnsi="Calibri" w:cs="Calibri"/>
          <w:sz w:val="18"/>
          <w:szCs w:val="18"/>
        </w:rPr>
      </w:pPr>
      <w:r w:rsidRPr="00846FE7">
        <w:rPr>
          <w:rFonts w:ascii="Calibri" w:hAnsi="Calibri" w:cs="Calibri"/>
          <w:sz w:val="18"/>
          <w:szCs w:val="18"/>
        </w:rPr>
        <w:t xml:space="preserve">V rámci projektu vytápění, je prostor řešen vytápěním pomocí otopných deskových </w:t>
      </w:r>
      <w:proofErr w:type="gramStart"/>
      <w:r w:rsidRPr="00846FE7">
        <w:rPr>
          <w:rFonts w:ascii="Calibri" w:hAnsi="Calibri" w:cs="Calibri"/>
          <w:sz w:val="18"/>
          <w:szCs w:val="18"/>
        </w:rPr>
        <w:t>těles</w:t>
      </w:r>
      <w:proofErr w:type="gramEnd"/>
      <w:r w:rsidRPr="00846FE7">
        <w:rPr>
          <w:rFonts w:ascii="Calibri" w:hAnsi="Calibri" w:cs="Calibri"/>
          <w:sz w:val="18"/>
          <w:szCs w:val="18"/>
        </w:rPr>
        <w:t xml:space="preserve"> které se přemístí z chodby ze 2.NP (viz. výkres). Zároveň taky kazetová klimatizační jednotka bude sloužit k vytápění daného prostoru.</w:t>
      </w:r>
    </w:p>
    <w:p w14:paraId="77445AD1" w14:textId="77777777" w:rsidR="007257D2" w:rsidRPr="00242E73" w:rsidRDefault="007257D2" w:rsidP="007257D2">
      <w:pPr>
        <w:pStyle w:val="VJTCalibrinadpis11"/>
        <w:spacing w:before="0" w:after="0"/>
        <w:ind w:left="709" w:firstLine="0"/>
        <w:rPr>
          <w:sz w:val="18"/>
          <w:u w:val="single"/>
        </w:rPr>
      </w:pPr>
    </w:p>
    <w:p w14:paraId="77445AD2" w14:textId="77777777" w:rsidR="00A14E1B" w:rsidRPr="00242E73" w:rsidRDefault="007F75ED" w:rsidP="007257D2">
      <w:pPr>
        <w:pStyle w:val="VJTCalibrinadpis11"/>
        <w:spacing w:before="0" w:after="0"/>
        <w:ind w:left="709" w:firstLine="0"/>
        <w:rPr>
          <w:sz w:val="18"/>
          <w:u w:val="single"/>
        </w:rPr>
      </w:pPr>
      <w:r w:rsidRPr="00242E73">
        <w:rPr>
          <w:sz w:val="18"/>
          <w:u w:val="single"/>
        </w:rPr>
        <w:t>Osvětlení</w:t>
      </w:r>
    </w:p>
    <w:p w14:paraId="77445AD3" w14:textId="77777777" w:rsidR="00A14E1B" w:rsidRPr="008D418B" w:rsidRDefault="00A14E1B" w:rsidP="007257D2">
      <w:pPr>
        <w:pStyle w:val="VJTCalibri11norzarvlevo"/>
        <w:ind w:left="709" w:firstLine="0"/>
        <w:rPr>
          <w:sz w:val="18"/>
        </w:rPr>
      </w:pPr>
      <w:r w:rsidRPr="008D418B">
        <w:rPr>
          <w:sz w:val="18"/>
        </w:rPr>
        <w:t>Návrh umělého osvětlení všeobecných ploch byl proveden dle ČSN 7304301 Obytné budovy.</w:t>
      </w:r>
    </w:p>
    <w:p w14:paraId="77445AD4" w14:textId="77777777" w:rsidR="00A14E1B" w:rsidRPr="008D418B" w:rsidRDefault="00A14E1B" w:rsidP="007257D2">
      <w:pPr>
        <w:pStyle w:val="VJTCalibri11norzarvlevo"/>
        <w:ind w:left="709" w:firstLine="0"/>
        <w:rPr>
          <w:sz w:val="18"/>
        </w:rPr>
      </w:pPr>
      <w:r w:rsidRPr="008D418B">
        <w:rPr>
          <w:sz w:val="18"/>
        </w:rPr>
        <w:t>Návrh odpovídá hygienickému doporučení umělého osvětlení. Při realizaci by měly být dodrženy tyto hodnoty um. osvětlení</w:t>
      </w:r>
      <w:r w:rsidR="00973034" w:rsidRPr="008D418B">
        <w:rPr>
          <w:sz w:val="18"/>
        </w:rPr>
        <w:t>:</w:t>
      </w:r>
    </w:p>
    <w:p w14:paraId="77445AD5" w14:textId="77777777" w:rsidR="00A14E1B" w:rsidRPr="008D418B" w:rsidRDefault="00A14E1B" w:rsidP="00503379">
      <w:pPr>
        <w:pStyle w:val="VJTCalibri11norzarvlevo"/>
        <w:rPr>
          <w:sz w:val="18"/>
        </w:rPr>
      </w:pPr>
    </w:p>
    <w:p w14:paraId="77445AD6" w14:textId="77777777" w:rsidR="00A14E1B" w:rsidRPr="008D418B" w:rsidRDefault="00A14E1B" w:rsidP="00C060AB">
      <w:pPr>
        <w:pStyle w:val="VJTCalibri11norzarvlevo"/>
        <w:ind w:left="709" w:firstLine="0"/>
        <w:rPr>
          <w:sz w:val="18"/>
        </w:rPr>
      </w:pPr>
      <w:r w:rsidRPr="008D418B">
        <w:rPr>
          <w:sz w:val="18"/>
        </w:rPr>
        <w:t>obývací kuchyně, předsíně</w:t>
      </w:r>
      <w:r w:rsidRPr="008D418B">
        <w:rPr>
          <w:sz w:val="18"/>
        </w:rPr>
        <w:tab/>
      </w:r>
      <w:r w:rsidRPr="008D418B">
        <w:rPr>
          <w:sz w:val="18"/>
        </w:rPr>
        <w:tab/>
      </w:r>
      <w:r w:rsidRPr="008D418B">
        <w:rPr>
          <w:sz w:val="18"/>
        </w:rPr>
        <w:tab/>
      </w:r>
      <w:r w:rsidRPr="008D418B">
        <w:rPr>
          <w:sz w:val="18"/>
        </w:rPr>
        <w:tab/>
        <w:t xml:space="preserve">100-150 </w:t>
      </w:r>
      <w:proofErr w:type="spellStart"/>
      <w:r w:rsidRPr="008D418B">
        <w:rPr>
          <w:sz w:val="18"/>
        </w:rPr>
        <w:t>lx</w:t>
      </w:r>
      <w:proofErr w:type="spellEnd"/>
    </w:p>
    <w:p w14:paraId="77445AD7" w14:textId="77777777" w:rsidR="00A14E1B" w:rsidRPr="008D418B" w:rsidRDefault="00A14E1B" w:rsidP="00C060AB">
      <w:pPr>
        <w:pStyle w:val="VJTCalibri11norzarvlevo"/>
        <w:ind w:left="709" w:firstLine="0"/>
        <w:rPr>
          <w:sz w:val="18"/>
        </w:rPr>
      </w:pPr>
      <w:r w:rsidRPr="008D418B">
        <w:rPr>
          <w:sz w:val="18"/>
        </w:rPr>
        <w:t xml:space="preserve">koupelny, </w:t>
      </w:r>
      <w:proofErr w:type="spellStart"/>
      <w:r w:rsidRPr="008D418B">
        <w:rPr>
          <w:sz w:val="18"/>
        </w:rPr>
        <w:t>wc</w:t>
      </w:r>
      <w:proofErr w:type="spellEnd"/>
      <w:r w:rsidRPr="008D418B">
        <w:rPr>
          <w:sz w:val="18"/>
        </w:rPr>
        <w:tab/>
      </w:r>
      <w:r w:rsidRPr="008D418B">
        <w:rPr>
          <w:sz w:val="18"/>
        </w:rPr>
        <w:tab/>
      </w:r>
      <w:r w:rsidRPr="008D418B">
        <w:rPr>
          <w:sz w:val="18"/>
        </w:rPr>
        <w:tab/>
      </w:r>
      <w:r w:rsidRPr="008D418B">
        <w:rPr>
          <w:sz w:val="18"/>
        </w:rPr>
        <w:tab/>
      </w:r>
      <w:r w:rsidRPr="008D418B">
        <w:rPr>
          <w:sz w:val="18"/>
        </w:rPr>
        <w:tab/>
        <w:t xml:space="preserve">200 </w:t>
      </w:r>
      <w:proofErr w:type="spellStart"/>
      <w:r w:rsidRPr="008D418B">
        <w:rPr>
          <w:sz w:val="18"/>
        </w:rPr>
        <w:t>lx</w:t>
      </w:r>
      <w:proofErr w:type="spellEnd"/>
    </w:p>
    <w:p w14:paraId="77445AD8" w14:textId="77777777" w:rsidR="007F19D8" w:rsidRPr="008D418B" w:rsidRDefault="00A14E1B" w:rsidP="00C060AB">
      <w:pPr>
        <w:pStyle w:val="VJTCalibri11norzarvlevo"/>
        <w:ind w:left="709" w:firstLine="0"/>
        <w:rPr>
          <w:sz w:val="18"/>
        </w:rPr>
      </w:pPr>
      <w:r w:rsidRPr="008D418B">
        <w:rPr>
          <w:sz w:val="18"/>
        </w:rPr>
        <w:t>pracovn</w:t>
      </w:r>
      <w:r w:rsidR="008D1DE1" w:rsidRPr="008D418B">
        <w:rPr>
          <w:sz w:val="18"/>
        </w:rPr>
        <w:t xml:space="preserve">í deska </w:t>
      </w:r>
      <w:proofErr w:type="spellStart"/>
      <w:r w:rsidR="008D1DE1" w:rsidRPr="008D418B">
        <w:rPr>
          <w:sz w:val="18"/>
        </w:rPr>
        <w:t>kuch</w:t>
      </w:r>
      <w:proofErr w:type="spellEnd"/>
      <w:r w:rsidR="008D1DE1" w:rsidRPr="008D418B">
        <w:rPr>
          <w:sz w:val="18"/>
        </w:rPr>
        <w:t xml:space="preserve">. linky </w:t>
      </w:r>
      <w:r w:rsidR="008D1DE1" w:rsidRPr="008D418B">
        <w:rPr>
          <w:sz w:val="18"/>
        </w:rPr>
        <w:tab/>
      </w:r>
      <w:r w:rsidR="008D1DE1" w:rsidRPr="008D418B">
        <w:rPr>
          <w:sz w:val="18"/>
        </w:rPr>
        <w:tab/>
      </w:r>
      <w:r w:rsidR="008D1DE1" w:rsidRPr="008D418B">
        <w:rPr>
          <w:sz w:val="18"/>
        </w:rPr>
        <w:tab/>
      </w:r>
      <w:r w:rsidR="008D1DE1" w:rsidRPr="008D418B">
        <w:rPr>
          <w:sz w:val="18"/>
        </w:rPr>
        <w:tab/>
        <w:t xml:space="preserve">300 </w:t>
      </w:r>
      <w:proofErr w:type="spellStart"/>
      <w:r w:rsidR="008D1DE1" w:rsidRPr="008D418B">
        <w:rPr>
          <w:sz w:val="18"/>
        </w:rPr>
        <w:t>lx</w:t>
      </w:r>
      <w:proofErr w:type="spellEnd"/>
    </w:p>
    <w:p w14:paraId="77445AD9" w14:textId="77777777" w:rsidR="00A14E1B" w:rsidRPr="008D418B" w:rsidRDefault="00A14E1B" w:rsidP="00C060AB">
      <w:pPr>
        <w:pStyle w:val="VJTCalibri11norzarvlevo"/>
        <w:ind w:left="709" w:firstLine="0"/>
        <w:rPr>
          <w:sz w:val="18"/>
        </w:rPr>
      </w:pPr>
      <w:r w:rsidRPr="008D418B">
        <w:rPr>
          <w:sz w:val="18"/>
        </w:rPr>
        <w:t>obývací pokoj</w:t>
      </w:r>
      <w:r w:rsidRPr="008D418B">
        <w:rPr>
          <w:sz w:val="18"/>
        </w:rPr>
        <w:tab/>
      </w:r>
      <w:r w:rsidRPr="008D418B">
        <w:rPr>
          <w:sz w:val="18"/>
        </w:rPr>
        <w:tab/>
      </w:r>
      <w:r w:rsidRPr="008D418B">
        <w:rPr>
          <w:sz w:val="18"/>
        </w:rPr>
        <w:tab/>
      </w:r>
      <w:r w:rsidRPr="008D418B">
        <w:rPr>
          <w:sz w:val="18"/>
        </w:rPr>
        <w:tab/>
      </w:r>
      <w:r w:rsidRPr="008D418B">
        <w:rPr>
          <w:sz w:val="18"/>
        </w:rPr>
        <w:tab/>
        <w:t xml:space="preserve">150 </w:t>
      </w:r>
      <w:proofErr w:type="spellStart"/>
      <w:r w:rsidRPr="008D418B">
        <w:rPr>
          <w:sz w:val="18"/>
        </w:rPr>
        <w:t>lx</w:t>
      </w:r>
      <w:proofErr w:type="spellEnd"/>
    </w:p>
    <w:p w14:paraId="77445ADA" w14:textId="77777777" w:rsidR="00A14E1B" w:rsidRPr="008D418B" w:rsidRDefault="00A14E1B" w:rsidP="00C060AB">
      <w:pPr>
        <w:pStyle w:val="VJTCalibri11norzarvlevo"/>
        <w:ind w:left="709" w:firstLine="0"/>
        <w:rPr>
          <w:sz w:val="18"/>
        </w:rPr>
      </w:pPr>
      <w:r w:rsidRPr="008D418B">
        <w:rPr>
          <w:sz w:val="18"/>
        </w:rPr>
        <w:t>jídelní stůl</w:t>
      </w:r>
      <w:r w:rsidRPr="008D418B">
        <w:rPr>
          <w:sz w:val="18"/>
        </w:rPr>
        <w:tab/>
      </w:r>
      <w:r w:rsidRPr="008D418B">
        <w:rPr>
          <w:sz w:val="18"/>
        </w:rPr>
        <w:tab/>
      </w:r>
      <w:r w:rsidRPr="008D418B">
        <w:rPr>
          <w:sz w:val="18"/>
        </w:rPr>
        <w:tab/>
      </w:r>
      <w:r w:rsidRPr="008D418B">
        <w:rPr>
          <w:sz w:val="18"/>
        </w:rPr>
        <w:tab/>
      </w:r>
      <w:r w:rsidRPr="008D418B">
        <w:rPr>
          <w:sz w:val="18"/>
        </w:rPr>
        <w:tab/>
        <w:t xml:space="preserve">200-300 </w:t>
      </w:r>
      <w:proofErr w:type="spellStart"/>
      <w:r w:rsidRPr="008D418B">
        <w:rPr>
          <w:sz w:val="18"/>
        </w:rPr>
        <w:t>lx</w:t>
      </w:r>
      <w:proofErr w:type="spellEnd"/>
    </w:p>
    <w:p w14:paraId="77445ADB" w14:textId="77777777" w:rsidR="00A14E1B" w:rsidRPr="008D418B" w:rsidRDefault="00A14E1B" w:rsidP="00C060AB">
      <w:pPr>
        <w:pStyle w:val="VJTCalibri11norzarvlevo"/>
        <w:ind w:left="709" w:firstLine="0"/>
        <w:rPr>
          <w:sz w:val="18"/>
        </w:rPr>
      </w:pPr>
      <w:r w:rsidRPr="008D418B">
        <w:rPr>
          <w:sz w:val="18"/>
        </w:rPr>
        <w:t>Čtení, běžné psaní, příprava jídla, ruční práce</w:t>
      </w:r>
      <w:r w:rsidRPr="008D418B">
        <w:rPr>
          <w:sz w:val="18"/>
        </w:rPr>
        <w:tab/>
      </w:r>
      <w:r w:rsidRPr="008D418B">
        <w:rPr>
          <w:sz w:val="18"/>
        </w:rPr>
        <w:tab/>
        <w:t xml:space="preserve">300 </w:t>
      </w:r>
      <w:proofErr w:type="spellStart"/>
      <w:r w:rsidRPr="008D418B">
        <w:rPr>
          <w:sz w:val="18"/>
        </w:rPr>
        <w:t>lx</w:t>
      </w:r>
      <w:proofErr w:type="spellEnd"/>
    </w:p>
    <w:p w14:paraId="77445ADC" w14:textId="77777777" w:rsidR="00A14E1B" w:rsidRPr="008D418B" w:rsidRDefault="00A14E1B" w:rsidP="00C060AB">
      <w:pPr>
        <w:pStyle w:val="VJTCalibri11norzarvlevo"/>
        <w:ind w:left="709" w:firstLine="0"/>
        <w:rPr>
          <w:sz w:val="18"/>
        </w:rPr>
      </w:pPr>
      <w:r w:rsidRPr="008D418B">
        <w:rPr>
          <w:sz w:val="18"/>
        </w:rPr>
        <w:t>psací stůl</w:t>
      </w:r>
      <w:r w:rsidRPr="008D418B">
        <w:rPr>
          <w:sz w:val="18"/>
        </w:rPr>
        <w:tab/>
        <w:t>pro přípravu školních úkolů</w:t>
      </w:r>
      <w:r w:rsidRPr="008D418B">
        <w:rPr>
          <w:sz w:val="18"/>
        </w:rPr>
        <w:tab/>
      </w:r>
      <w:r w:rsidRPr="008D418B">
        <w:rPr>
          <w:sz w:val="18"/>
        </w:rPr>
        <w:tab/>
      </w:r>
      <w:r w:rsidR="00223784" w:rsidRPr="008D418B">
        <w:rPr>
          <w:sz w:val="18"/>
        </w:rPr>
        <w:tab/>
      </w:r>
      <w:r w:rsidRPr="008D418B">
        <w:rPr>
          <w:sz w:val="18"/>
        </w:rPr>
        <w:t xml:space="preserve">500 </w:t>
      </w:r>
      <w:proofErr w:type="spellStart"/>
      <w:r w:rsidRPr="008D418B">
        <w:rPr>
          <w:sz w:val="18"/>
        </w:rPr>
        <w:t>lx</w:t>
      </w:r>
      <w:proofErr w:type="spellEnd"/>
    </w:p>
    <w:p w14:paraId="77445ADD" w14:textId="77777777" w:rsidR="00A14E1B" w:rsidRPr="008D418B" w:rsidRDefault="00A14E1B" w:rsidP="00C060AB">
      <w:pPr>
        <w:pStyle w:val="VJTCalibri11norzarvlevo"/>
        <w:ind w:left="709" w:firstLine="0"/>
        <w:rPr>
          <w:sz w:val="18"/>
        </w:rPr>
      </w:pPr>
      <w:r w:rsidRPr="008D418B">
        <w:rPr>
          <w:sz w:val="18"/>
        </w:rPr>
        <w:t>Jemné ruční práce, modelářství, šití</w:t>
      </w:r>
      <w:r w:rsidRPr="008D418B">
        <w:rPr>
          <w:sz w:val="18"/>
        </w:rPr>
        <w:tab/>
      </w:r>
      <w:r w:rsidRPr="008D418B">
        <w:rPr>
          <w:sz w:val="18"/>
        </w:rPr>
        <w:tab/>
      </w:r>
      <w:r w:rsidR="000C245F" w:rsidRPr="008D418B">
        <w:rPr>
          <w:sz w:val="18"/>
        </w:rPr>
        <w:tab/>
      </w:r>
      <w:r w:rsidRPr="008D418B">
        <w:rPr>
          <w:sz w:val="18"/>
        </w:rPr>
        <w:t xml:space="preserve">300-750 </w:t>
      </w:r>
      <w:proofErr w:type="spellStart"/>
      <w:r w:rsidRPr="008D418B">
        <w:rPr>
          <w:sz w:val="18"/>
        </w:rPr>
        <w:t>lx</w:t>
      </w:r>
      <w:proofErr w:type="spellEnd"/>
    </w:p>
    <w:p w14:paraId="77445ADE" w14:textId="77777777" w:rsidR="00A14E1B" w:rsidRPr="008D418B" w:rsidRDefault="00A14E1B" w:rsidP="00C060AB">
      <w:pPr>
        <w:pStyle w:val="VJTCalibri11norzarvlevo"/>
        <w:ind w:left="709" w:firstLine="0"/>
        <w:rPr>
          <w:sz w:val="18"/>
        </w:rPr>
      </w:pPr>
      <w:r w:rsidRPr="008D418B">
        <w:rPr>
          <w:sz w:val="18"/>
        </w:rPr>
        <w:t>ložnice</w:t>
      </w:r>
      <w:r w:rsidRPr="008D418B">
        <w:rPr>
          <w:sz w:val="18"/>
        </w:rPr>
        <w:tab/>
      </w:r>
      <w:r w:rsidRPr="008D418B">
        <w:rPr>
          <w:sz w:val="18"/>
        </w:rPr>
        <w:tab/>
      </w:r>
      <w:r w:rsidRPr="008D418B">
        <w:rPr>
          <w:sz w:val="18"/>
        </w:rPr>
        <w:tab/>
      </w:r>
      <w:r w:rsidRPr="008D418B">
        <w:rPr>
          <w:sz w:val="18"/>
        </w:rPr>
        <w:tab/>
      </w:r>
      <w:r w:rsidRPr="008D418B">
        <w:rPr>
          <w:sz w:val="18"/>
        </w:rPr>
        <w:tab/>
      </w:r>
      <w:r w:rsidRPr="008D418B">
        <w:rPr>
          <w:sz w:val="18"/>
        </w:rPr>
        <w:tab/>
        <w:t xml:space="preserve">100 </w:t>
      </w:r>
      <w:proofErr w:type="spellStart"/>
      <w:r w:rsidRPr="008D418B">
        <w:rPr>
          <w:sz w:val="18"/>
        </w:rPr>
        <w:t>lx</w:t>
      </w:r>
      <w:proofErr w:type="spellEnd"/>
    </w:p>
    <w:p w14:paraId="77445ADF" w14:textId="77777777" w:rsidR="00A14E1B" w:rsidRPr="008D418B" w:rsidRDefault="00A14E1B" w:rsidP="00C060AB">
      <w:pPr>
        <w:pStyle w:val="VJTCalibri11norzarvlevo"/>
        <w:ind w:left="709" w:firstLine="0"/>
        <w:rPr>
          <w:sz w:val="18"/>
        </w:rPr>
      </w:pPr>
      <w:r w:rsidRPr="008D418B">
        <w:rPr>
          <w:sz w:val="18"/>
        </w:rPr>
        <w:t>čtení na lůžku</w:t>
      </w:r>
      <w:r w:rsidRPr="008D418B">
        <w:rPr>
          <w:sz w:val="18"/>
        </w:rPr>
        <w:tab/>
      </w:r>
      <w:r w:rsidRPr="008D418B">
        <w:rPr>
          <w:sz w:val="18"/>
        </w:rPr>
        <w:tab/>
      </w:r>
      <w:r w:rsidRPr="008D418B">
        <w:rPr>
          <w:sz w:val="18"/>
        </w:rPr>
        <w:tab/>
      </w:r>
      <w:r w:rsidRPr="008D418B">
        <w:rPr>
          <w:sz w:val="18"/>
        </w:rPr>
        <w:tab/>
      </w:r>
      <w:r w:rsidRPr="008D418B">
        <w:rPr>
          <w:sz w:val="18"/>
        </w:rPr>
        <w:tab/>
        <w:t xml:space="preserve">150-200 </w:t>
      </w:r>
      <w:proofErr w:type="spellStart"/>
      <w:r w:rsidRPr="008D418B">
        <w:rPr>
          <w:sz w:val="18"/>
        </w:rPr>
        <w:t>lx</w:t>
      </w:r>
      <w:proofErr w:type="spellEnd"/>
    </w:p>
    <w:p w14:paraId="77445AE0" w14:textId="77777777" w:rsidR="00A14E1B" w:rsidRPr="008D418B" w:rsidRDefault="00A14E1B" w:rsidP="00503379">
      <w:pPr>
        <w:pStyle w:val="VJTCalibri11norzarvlevo"/>
        <w:rPr>
          <w:sz w:val="18"/>
        </w:rPr>
      </w:pPr>
    </w:p>
    <w:p w14:paraId="77445AE1" w14:textId="77777777" w:rsidR="00A14E1B" w:rsidRPr="008D418B" w:rsidRDefault="00A14E1B" w:rsidP="00C060AB">
      <w:pPr>
        <w:pStyle w:val="VJTCalibri11norzarvlevo"/>
        <w:ind w:left="709" w:firstLine="0"/>
        <w:rPr>
          <w:sz w:val="18"/>
        </w:rPr>
      </w:pPr>
      <w:r w:rsidRPr="008D418B">
        <w:rPr>
          <w:sz w:val="18"/>
        </w:rPr>
        <w:t>Denní osvětlení je zajištěno ve všech pobytových místnostech okenními otvory, zasklenými čirým sklem. Velikost prosklené plochy odpovídá velikosti osvětlené místnosti.</w:t>
      </w:r>
    </w:p>
    <w:p w14:paraId="77445AE2" w14:textId="77777777" w:rsidR="00C060AB" w:rsidRPr="00242E73" w:rsidRDefault="00C060AB" w:rsidP="00C060AB">
      <w:pPr>
        <w:pStyle w:val="VJTCalibrinadpis11"/>
        <w:spacing w:before="0" w:after="0"/>
        <w:ind w:left="709" w:firstLine="0"/>
        <w:rPr>
          <w:sz w:val="18"/>
        </w:rPr>
      </w:pPr>
    </w:p>
    <w:p w14:paraId="77445AE3" w14:textId="77777777" w:rsidR="00B134FC" w:rsidRPr="00242E73" w:rsidRDefault="00B134FC" w:rsidP="00C060AB">
      <w:pPr>
        <w:pStyle w:val="VJTCalibrinadpis11"/>
        <w:spacing w:before="0" w:after="0"/>
        <w:ind w:left="709" w:firstLine="0"/>
        <w:rPr>
          <w:sz w:val="18"/>
        </w:rPr>
      </w:pPr>
      <w:r w:rsidRPr="00242E73">
        <w:rPr>
          <w:sz w:val="18"/>
        </w:rPr>
        <w:t>Vliv stavby na okolí</w:t>
      </w:r>
    </w:p>
    <w:p w14:paraId="77445AE4" w14:textId="77777777" w:rsidR="00B134FC" w:rsidRPr="00242E73" w:rsidRDefault="00B134FC" w:rsidP="00C060AB">
      <w:pPr>
        <w:pStyle w:val="VJTCalibrinadpis11odr"/>
        <w:numPr>
          <w:ilvl w:val="0"/>
          <w:numId w:val="0"/>
        </w:numPr>
        <w:spacing w:before="0"/>
        <w:ind w:left="709"/>
        <w:jc w:val="both"/>
        <w:rPr>
          <w:sz w:val="18"/>
        </w:rPr>
      </w:pPr>
      <w:r w:rsidRPr="00242E73">
        <w:rPr>
          <w:sz w:val="18"/>
        </w:rPr>
        <w:t>Vibrace</w:t>
      </w:r>
    </w:p>
    <w:p w14:paraId="77445AE5" w14:textId="77777777" w:rsidR="00B134FC" w:rsidRPr="00242E73" w:rsidRDefault="00B134FC" w:rsidP="00C060AB">
      <w:pPr>
        <w:pStyle w:val="VJTCalibri11norzarvlevo"/>
        <w:ind w:left="709" w:firstLine="0"/>
        <w:rPr>
          <w:sz w:val="18"/>
        </w:rPr>
      </w:pPr>
      <w:r w:rsidRPr="00242E73">
        <w:rPr>
          <w:sz w:val="18"/>
        </w:rPr>
        <w:t xml:space="preserve">Objekt ani způsob užívání nejsou zdrojem vibrací. Drobné vibrace z </w:t>
      </w:r>
      <w:r w:rsidR="00693FA8" w:rsidRPr="00242E73">
        <w:rPr>
          <w:sz w:val="18"/>
        </w:rPr>
        <w:t>technologických</w:t>
      </w:r>
      <w:r w:rsidR="00CF06E4" w:rsidRPr="00242E73">
        <w:rPr>
          <w:sz w:val="18"/>
        </w:rPr>
        <w:t xml:space="preserve"> spotřebičů</w:t>
      </w:r>
      <w:r w:rsidRPr="00242E73">
        <w:rPr>
          <w:sz w:val="18"/>
        </w:rPr>
        <w:t xml:space="preserve"> </w:t>
      </w:r>
      <w:r w:rsidR="00CF06E4" w:rsidRPr="00242E73">
        <w:rPr>
          <w:sz w:val="18"/>
        </w:rPr>
        <w:t>jsou</w:t>
      </w:r>
      <w:r w:rsidRPr="00242E73">
        <w:rPr>
          <w:sz w:val="18"/>
        </w:rPr>
        <w:t xml:space="preserve"> eliminovány již v samotných </w:t>
      </w:r>
      <w:r w:rsidR="00CF06E4" w:rsidRPr="00242E73">
        <w:rPr>
          <w:sz w:val="18"/>
        </w:rPr>
        <w:t>zařízeních</w:t>
      </w:r>
      <w:r w:rsidRPr="00242E73">
        <w:rPr>
          <w:sz w:val="18"/>
        </w:rPr>
        <w:t>.</w:t>
      </w:r>
    </w:p>
    <w:p w14:paraId="77445AE6" w14:textId="77777777" w:rsidR="00C060AB" w:rsidRPr="00242E73" w:rsidRDefault="00C060AB" w:rsidP="00C060AB">
      <w:pPr>
        <w:pStyle w:val="VJTCalibrinadpis11odr"/>
        <w:numPr>
          <w:ilvl w:val="0"/>
          <w:numId w:val="0"/>
        </w:numPr>
        <w:spacing w:before="0"/>
        <w:ind w:left="709"/>
        <w:jc w:val="both"/>
        <w:rPr>
          <w:sz w:val="18"/>
        </w:rPr>
      </w:pPr>
    </w:p>
    <w:p w14:paraId="77445AE7" w14:textId="77777777" w:rsidR="00B134FC" w:rsidRPr="00242E73" w:rsidRDefault="00B134FC" w:rsidP="00C060AB">
      <w:pPr>
        <w:pStyle w:val="VJTCalibrinadpis11odr"/>
        <w:numPr>
          <w:ilvl w:val="0"/>
          <w:numId w:val="0"/>
        </w:numPr>
        <w:spacing w:before="0"/>
        <w:ind w:left="709"/>
        <w:jc w:val="both"/>
        <w:rPr>
          <w:sz w:val="18"/>
        </w:rPr>
      </w:pPr>
      <w:r w:rsidRPr="00242E73">
        <w:rPr>
          <w:sz w:val="18"/>
        </w:rPr>
        <w:t>Hluk</w:t>
      </w:r>
    </w:p>
    <w:p w14:paraId="77445AE8" w14:textId="77777777" w:rsidR="00427620" w:rsidRPr="00242E73" w:rsidRDefault="00223784" w:rsidP="00C060AB">
      <w:pPr>
        <w:pStyle w:val="VJTCalibri11norzarvlevo"/>
        <w:ind w:left="709" w:firstLine="0"/>
        <w:rPr>
          <w:sz w:val="18"/>
          <w:highlight w:val="yellow"/>
        </w:rPr>
      </w:pPr>
      <w:r>
        <w:rPr>
          <w:sz w:val="18"/>
        </w:rPr>
        <w:t>Navržený objekt není zdrojem hluku, hlukové poměry se v dané lokalitě nezmění.</w:t>
      </w:r>
    </w:p>
    <w:p w14:paraId="77445AE9" w14:textId="77777777" w:rsidR="00C060AB" w:rsidRPr="00242E73" w:rsidRDefault="00C060AB" w:rsidP="00C060AB">
      <w:pPr>
        <w:pStyle w:val="VJTCalibrinadpis11odr"/>
        <w:numPr>
          <w:ilvl w:val="0"/>
          <w:numId w:val="0"/>
        </w:numPr>
        <w:spacing w:before="0"/>
        <w:ind w:left="709"/>
        <w:jc w:val="both"/>
        <w:rPr>
          <w:sz w:val="18"/>
        </w:rPr>
      </w:pPr>
    </w:p>
    <w:p w14:paraId="77445AEA" w14:textId="77777777" w:rsidR="00FA397D" w:rsidRPr="00242E73" w:rsidRDefault="00FA397D" w:rsidP="00C060AB">
      <w:pPr>
        <w:pStyle w:val="VJTCalibrinadpis11odr"/>
        <w:numPr>
          <w:ilvl w:val="0"/>
          <w:numId w:val="0"/>
        </w:numPr>
        <w:spacing w:before="0"/>
        <w:ind w:left="709"/>
        <w:jc w:val="both"/>
        <w:rPr>
          <w:sz w:val="18"/>
        </w:rPr>
      </w:pPr>
      <w:r w:rsidRPr="00242E73">
        <w:rPr>
          <w:sz w:val="18"/>
        </w:rPr>
        <w:t>Prašnost</w:t>
      </w:r>
    </w:p>
    <w:p w14:paraId="77445AEB" w14:textId="77777777" w:rsidR="00427620" w:rsidRPr="00242E73" w:rsidRDefault="00FA397D" w:rsidP="00C060AB">
      <w:pPr>
        <w:pStyle w:val="VJTCalibri11norzarvlevo"/>
        <w:ind w:left="709" w:firstLine="0"/>
        <w:rPr>
          <w:sz w:val="18"/>
        </w:rPr>
      </w:pPr>
      <w:r w:rsidRPr="00242E73">
        <w:rPr>
          <w:sz w:val="18"/>
        </w:rPr>
        <w:t>Objekt není zdrojem prachu.</w:t>
      </w:r>
    </w:p>
    <w:p w14:paraId="77445AEC" w14:textId="77777777" w:rsidR="00C060AB" w:rsidRPr="00242E73" w:rsidRDefault="00C060AB" w:rsidP="00C060AB">
      <w:pPr>
        <w:pStyle w:val="VJTCalibri11norzarvlevo"/>
        <w:ind w:left="709" w:firstLine="0"/>
        <w:rPr>
          <w:sz w:val="18"/>
        </w:rPr>
      </w:pPr>
    </w:p>
    <w:p w14:paraId="77445AED" w14:textId="77777777" w:rsidR="00AA1C5F" w:rsidRPr="00242E73" w:rsidRDefault="00743B6F" w:rsidP="00C060AB">
      <w:pPr>
        <w:pStyle w:val="VJTCalibrinadpis12Tun"/>
        <w:tabs>
          <w:tab w:val="clear" w:pos="1134"/>
        </w:tabs>
        <w:spacing w:before="0" w:line="240" w:lineRule="auto"/>
        <w:jc w:val="both"/>
        <w:rPr>
          <w:sz w:val="18"/>
        </w:rPr>
      </w:pPr>
      <w:r w:rsidRPr="00242E73">
        <w:rPr>
          <w:sz w:val="18"/>
        </w:rPr>
        <w:t>Zásady ochrany</w:t>
      </w:r>
      <w:r w:rsidR="00177D81" w:rsidRPr="00242E73">
        <w:rPr>
          <w:sz w:val="18"/>
        </w:rPr>
        <w:t xml:space="preserve"> stavby před negativními účinky vnějšího prostředí</w:t>
      </w:r>
    </w:p>
    <w:p w14:paraId="77445AEE" w14:textId="77777777" w:rsidR="00C060AB" w:rsidRPr="00242E73" w:rsidRDefault="00C060AB" w:rsidP="00C060AB">
      <w:pPr>
        <w:pStyle w:val="VJTCalibrinadpis12Tun"/>
        <w:numPr>
          <w:ilvl w:val="0"/>
          <w:numId w:val="0"/>
        </w:numPr>
        <w:tabs>
          <w:tab w:val="clear" w:pos="1134"/>
        </w:tabs>
        <w:spacing w:before="0" w:line="240" w:lineRule="auto"/>
        <w:ind w:left="1134"/>
        <w:jc w:val="both"/>
        <w:rPr>
          <w:sz w:val="18"/>
        </w:rPr>
      </w:pPr>
    </w:p>
    <w:p w14:paraId="77445AEF" w14:textId="77777777" w:rsidR="00992EA9" w:rsidRPr="00242E73" w:rsidRDefault="00177D81" w:rsidP="00C060AB">
      <w:pPr>
        <w:pStyle w:val="VJTCalibrinadpis11Tun"/>
        <w:numPr>
          <w:ilvl w:val="0"/>
          <w:numId w:val="21"/>
        </w:numPr>
        <w:tabs>
          <w:tab w:val="clear" w:pos="1134"/>
          <w:tab w:val="clear" w:pos="1418"/>
        </w:tabs>
        <w:spacing w:before="0" w:after="0"/>
        <w:jc w:val="both"/>
        <w:rPr>
          <w:sz w:val="18"/>
        </w:rPr>
      </w:pPr>
      <w:r w:rsidRPr="00242E73">
        <w:rPr>
          <w:sz w:val="18"/>
        </w:rPr>
        <w:t>Ochrana p</w:t>
      </w:r>
      <w:r w:rsidR="00107A6A" w:rsidRPr="00242E73">
        <w:rPr>
          <w:sz w:val="18"/>
        </w:rPr>
        <w:t>řed pronikáním radonu z podloží</w:t>
      </w:r>
    </w:p>
    <w:p w14:paraId="77445AF0" w14:textId="77777777" w:rsidR="00992EA9" w:rsidRPr="00242E73" w:rsidRDefault="00992EA9" w:rsidP="00C060AB">
      <w:pPr>
        <w:ind w:left="709"/>
        <w:rPr>
          <w:rFonts w:ascii="Calibri" w:hAnsi="Calibri" w:cs="Calibri"/>
          <w:sz w:val="18"/>
          <w:szCs w:val="22"/>
        </w:rPr>
      </w:pPr>
      <w:r w:rsidRPr="00242E73">
        <w:rPr>
          <w:rFonts w:ascii="Calibri" w:hAnsi="Calibri" w:cs="Calibri"/>
          <w:sz w:val="18"/>
          <w:szCs w:val="22"/>
        </w:rPr>
        <w:t xml:space="preserve">Vzhledem k povaze záměru – nebylo řešeno. Jedná se o stávající stavbu. Vdané lokalitě je přiřazen </w:t>
      </w:r>
      <w:r w:rsidR="00223784">
        <w:rPr>
          <w:rFonts w:ascii="Calibri" w:hAnsi="Calibri" w:cs="Calibri"/>
          <w:sz w:val="18"/>
          <w:szCs w:val="22"/>
        </w:rPr>
        <w:t>střední</w:t>
      </w:r>
      <w:r w:rsidRPr="00242E73">
        <w:rPr>
          <w:rFonts w:ascii="Calibri" w:hAnsi="Calibri" w:cs="Calibri"/>
          <w:sz w:val="18"/>
          <w:szCs w:val="22"/>
        </w:rPr>
        <w:t xml:space="preserve"> radonový index. </w:t>
      </w:r>
    </w:p>
    <w:p w14:paraId="77445AF1" w14:textId="77777777" w:rsidR="00C060AB" w:rsidRPr="00242E73" w:rsidRDefault="00C060AB" w:rsidP="00C060AB">
      <w:pPr>
        <w:ind w:left="709"/>
        <w:rPr>
          <w:rFonts w:ascii="Calibri" w:eastAsia="Calibri" w:hAnsi="Calibri" w:cs="Calibri"/>
          <w:sz w:val="18"/>
          <w:szCs w:val="22"/>
        </w:rPr>
      </w:pPr>
    </w:p>
    <w:p w14:paraId="77445AF2" w14:textId="77777777" w:rsidR="00B134FC" w:rsidRPr="00242E73" w:rsidRDefault="00743B6F" w:rsidP="00C060AB">
      <w:pPr>
        <w:pStyle w:val="VJTCalibrinadpis11Tun"/>
        <w:tabs>
          <w:tab w:val="clear" w:pos="1134"/>
          <w:tab w:val="clear" w:pos="1418"/>
        </w:tabs>
        <w:spacing w:before="0" w:after="0"/>
        <w:jc w:val="both"/>
        <w:rPr>
          <w:sz w:val="18"/>
        </w:rPr>
      </w:pPr>
      <w:r w:rsidRPr="00242E73">
        <w:rPr>
          <w:sz w:val="18"/>
        </w:rPr>
        <w:lastRenderedPageBreak/>
        <w:t>O</w:t>
      </w:r>
      <w:r w:rsidR="00177D81" w:rsidRPr="00242E73">
        <w:rPr>
          <w:sz w:val="18"/>
        </w:rPr>
        <w:t>chrana před bludnými proudy</w:t>
      </w:r>
    </w:p>
    <w:p w14:paraId="77445AF3" w14:textId="77777777" w:rsidR="0048233A" w:rsidRPr="00242E73" w:rsidRDefault="00A15C3F" w:rsidP="00C060AB">
      <w:pPr>
        <w:pStyle w:val="VJTCalibri11norzarvlevo"/>
        <w:ind w:left="709" w:firstLine="0"/>
        <w:rPr>
          <w:sz w:val="18"/>
        </w:rPr>
      </w:pPr>
      <w:r w:rsidRPr="00242E73">
        <w:rPr>
          <w:sz w:val="18"/>
        </w:rPr>
        <w:t>Bludné proudy se vyskytují v blízkosti elektrifikovaných železnic, tramvají, metra, měníren, tam, kde se vyskytují stejnosměrné proudy. V</w:t>
      </w:r>
      <w:r w:rsidR="0048233A" w:rsidRPr="00242E73">
        <w:rPr>
          <w:sz w:val="18"/>
        </w:rPr>
        <w:t> </w:t>
      </w:r>
      <w:r w:rsidRPr="00242E73">
        <w:rPr>
          <w:sz w:val="18"/>
        </w:rPr>
        <w:t>místě stavby se žádná taková zařízení nevyskytují, tudíž by se neměly vyskytovat</w:t>
      </w:r>
      <w:r w:rsidR="0048233A" w:rsidRPr="00242E73">
        <w:rPr>
          <w:sz w:val="18"/>
        </w:rPr>
        <w:t xml:space="preserve"> ani bludné proudy</w:t>
      </w:r>
      <w:r w:rsidRPr="00242E73">
        <w:rPr>
          <w:sz w:val="18"/>
        </w:rPr>
        <w:t>.</w:t>
      </w:r>
    </w:p>
    <w:p w14:paraId="77445AF4" w14:textId="77777777" w:rsidR="00427620" w:rsidRPr="00242E73" w:rsidRDefault="0048233A" w:rsidP="00C060AB">
      <w:pPr>
        <w:pStyle w:val="VJTCalibri11norzarvlevo"/>
        <w:ind w:left="709" w:firstLine="0"/>
        <w:rPr>
          <w:sz w:val="18"/>
        </w:rPr>
      </w:pPr>
      <w:r w:rsidRPr="00242E73">
        <w:rPr>
          <w:sz w:val="18"/>
        </w:rPr>
        <w:t xml:space="preserve">V případě nutnosti ověření tohoto předpokladu by se muselo provést měření v půdě, </w:t>
      </w:r>
      <w:proofErr w:type="gramStart"/>
      <w:r w:rsidRPr="00242E73">
        <w:rPr>
          <w:sz w:val="18"/>
        </w:rPr>
        <w:t>zda-</w:t>
      </w:r>
      <w:proofErr w:type="spellStart"/>
      <w:r w:rsidRPr="00242E73">
        <w:rPr>
          <w:sz w:val="18"/>
        </w:rPr>
        <w:t>li</w:t>
      </w:r>
      <w:proofErr w:type="spellEnd"/>
      <w:proofErr w:type="gramEnd"/>
      <w:r w:rsidRPr="00242E73">
        <w:rPr>
          <w:sz w:val="18"/>
        </w:rPr>
        <w:t xml:space="preserve"> se tam nějaké bludné proudy vyskytují a poté navrhnout řešení na ochranu před nimi.</w:t>
      </w:r>
    </w:p>
    <w:p w14:paraId="77445AF5" w14:textId="77777777" w:rsidR="00C060AB" w:rsidRPr="00242E73" w:rsidRDefault="00C060AB" w:rsidP="00C060AB">
      <w:pPr>
        <w:pStyle w:val="VJTCalibri11norzarvlevo"/>
        <w:ind w:left="709" w:firstLine="0"/>
        <w:rPr>
          <w:sz w:val="18"/>
        </w:rPr>
      </w:pPr>
    </w:p>
    <w:p w14:paraId="77445AF6" w14:textId="77777777" w:rsidR="00177D81" w:rsidRPr="00242E73" w:rsidRDefault="00734B66" w:rsidP="00C060AB">
      <w:pPr>
        <w:pStyle w:val="VJTCalibrinadpis11Tun"/>
        <w:tabs>
          <w:tab w:val="clear" w:pos="1134"/>
          <w:tab w:val="clear" w:pos="1418"/>
        </w:tabs>
        <w:spacing w:before="0" w:after="0"/>
        <w:jc w:val="both"/>
        <w:rPr>
          <w:sz w:val="18"/>
        </w:rPr>
      </w:pPr>
      <w:r w:rsidRPr="00242E73">
        <w:rPr>
          <w:sz w:val="18"/>
        </w:rPr>
        <w:t>O</w:t>
      </w:r>
      <w:r w:rsidR="00177D81" w:rsidRPr="00242E73">
        <w:rPr>
          <w:sz w:val="18"/>
        </w:rPr>
        <w:t>chrana před technickou seizmicitou</w:t>
      </w:r>
    </w:p>
    <w:p w14:paraId="77445AF7" w14:textId="77777777" w:rsidR="00427620" w:rsidRPr="00242E73" w:rsidRDefault="009A6999" w:rsidP="00C060AB">
      <w:pPr>
        <w:pStyle w:val="VJTCalibri11norzarvlevo"/>
        <w:ind w:left="709" w:firstLine="0"/>
        <w:rPr>
          <w:sz w:val="18"/>
        </w:rPr>
      </w:pPr>
      <w:r w:rsidRPr="00242E73">
        <w:rPr>
          <w:sz w:val="18"/>
        </w:rPr>
        <w:t>Zdroje technické seizmicity – například stroje, těžká doprava, silniční nebo železniční doprava, rázy těžkých mechanismů (buchary, lisy, beranidla při zarážení pilot apod.), kostelní zvony, důlní otřesy nebo otřesy vzniklé při odstřelech se v místě výstavby nenacházejí. Z hlediska odolnosti proti účinkům technické seizmicity není třeba provádět žádná opatření.</w:t>
      </w:r>
    </w:p>
    <w:p w14:paraId="77445AF8" w14:textId="77777777" w:rsidR="00C060AB" w:rsidRPr="00242E73" w:rsidRDefault="00C060AB" w:rsidP="00C060AB">
      <w:pPr>
        <w:pStyle w:val="VJTCalibri11norzarvlevo"/>
        <w:ind w:left="709" w:firstLine="0"/>
        <w:rPr>
          <w:sz w:val="18"/>
        </w:rPr>
      </w:pPr>
    </w:p>
    <w:p w14:paraId="77445AF9" w14:textId="77777777" w:rsidR="00D805E1" w:rsidRPr="00242E73" w:rsidRDefault="00734B66" w:rsidP="00C060AB">
      <w:pPr>
        <w:pStyle w:val="VJTCalibrinadpis11Tun"/>
        <w:tabs>
          <w:tab w:val="clear" w:pos="1134"/>
          <w:tab w:val="clear" w:pos="1418"/>
        </w:tabs>
        <w:spacing w:before="0" w:after="0"/>
        <w:jc w:val="both"/>
        <w:rPr>
          <w:sz w:val="18"/>
        </w:rPr>
      </w:pPr>
      <w:r w:rsidRPr="00242E73">
        <w:rPr>
          <w:sz w:val="18"/>
        </w:rPr>
        <w:t>O</w:t>
      </w:r>
      <w:r w:rsidR="00177D81" w:rsidRPr="00242E73">
        <w:rPr>
          <w:sz w:val="18"/>
        </w:rPr>
        <w:t>chrana před hlukem</w:t>
      </w:r>
    </w:p>
    <w:p w14:paraId="77445AFA" w14:textId="77777777" w:rsidR="00A130AD" w:rsidRPr="00242E73" w:rsidRDefault="00D805E1" w:rsidP="00C060AB">
      <w:pPr>
        <w:pStyle w:val="VJTCalibri11norzarvlevo"/>
        <w:ind w:left="709" w:firstLine="0"/>
        <w:rPr>
          <w:sz w:val="18"/>
        </w:rPr>
      </w:pPr>
      <w:r w:rsidRPr="00242E73">
        <w:rPr>
          <w:sz w:val="18"/>
        </w:rPr>
        <w:t>V místě stavby není žádný škodlivý zdroj hluku. Není třeba provádět žádná opatření.</w:t>
      </w:r>
      <w:r w:rsidR="00A130AD" w:rsidRPr="00242E73">
        <w:rPr>
          <w:sz w:val="18"/>
        </w:rPr>
        <w:t xml:space="preserve"> </w:t>
      </w:r>
    </w:p>
    <w:p w14:paraId="77445AFB" w14:textId="77777777" w:rsidR="00C060AB" w:rsidRPr="00242E73" w:rsidRDefault="00C060AB" w:rsidP="00C060AB">
      <w:pPr>
        <w:pStyle w:val="VJTCalibri11norzarvlevo"/>
        <w:ind w:left="709" w:firstLine="0"/>
        <w:rPr>
          <w:sz w:val="18"/>
          <w:highlight w:val="yellow"/>
        </w:rPr>
      </w:pPr>
    </w:p>
    <w:p w14:paraId="77445AFC" w14:textId="77777777" w:rsidR="0012146E" w:rsidRPr="00242E73" w:rsidRDefault="00734B66" w:rsidP="00C060AB">
      <w:pPr>
        <w:pStyle w:val="VJTCalibrinadpis11Tun"/>
        <w:tabs>
          <w:tab w:val="clear" w:pos="1134"/>
          <w:tab w:val="clear" w:pos="1418"/>
        </w:tabs>
        <w:spacing w:before="0" w:after="0"/>
        <w:jc w:val="both"/>
        <w:rPr>
          <w:sz w:val="18"/>
        </w:rPr>
      </w:pPr>
      <w:r w:rsidRPr="00242E73">
        <w:rPr>
          <w:sz w:val="18"/>
        </w:rPr>
        <w:t>P</w:t>
      </w:r>
      <w:r w:rsidR="00177D81" w:rsidRPr="00242E73">
        <w:rPr>
          <w:sz w:val="18"/>
        </w:rPr>
        <w:t>rotipovodňová opatření</w:t>
      </w:r>
    </w:p>
    <w:p w14:paraId="77445AFD" w14:textId="77777777" w:rsidR="00427620" w:rsidRPr="00242E73" w:rsidRDefault="0012146E" w:rsidP="00C060AB">
      <w:pPr>
        <w:pStyle w:val="VJTCalibri11norzarvlevo"/>
        <w:ind w:left="709" w:firstLine="0"/>
        <w:rPr>
          <w:sz w:val="18"/>
        </w:rPr>
      </w:pPr>
      <w:r w:rsidRPr="00242E73">
        <w:rPr>
          <w:sz w:val="18"/>
        </w:rPr>
        <w:t>Není třeba provádět žádná opatření</w:t>
      </w:r>
      <w:r w:rsidR="00CF06E4" w:rsidRPr="00242E73">
        <w:rPr>
          <w:sz w:val="18"/>
        </w:rPr>
        <w:t>.</w:t>
      </w:r>
      <w:r w:rsidR="00523F58" w:rsidRPr="00242E73">
        <w:rPr>
          <w:sz w:val="18"/>
        </w:rPr>
        <w:t xml:space="preserve"> </w:t>
      </w:r>
    </w:p>
    <w:p w14:paraId="77445AFE" w14:textId="77777777" w:rsidR="00C060AB" w:rsidRPr="00242E73" w:rsidRDefault="00C060AB" w:rsidP="00C060AB">
      <w:pPr>
        <w:pStyle w:val="VJTCalibri11norzarvlevo"/>
        <w:ind w:left="709" w:firstLine="0"/>
        <w:rPr>
          <w:sz w:val="18"/>
        </w:rPr>
      </w:pPr>
    </w:p>
    <w:p w14:paraId="77445AFF" w14:textId="77777777" w:rsidR="00992EA9" w:rsidRPr="00242E73" w:rsidRDefault="006D28A9" w:rsidP="00C060AB">
      <w:pPr>
        <w:pStyle w:val="VJTCalibrinadpis11Tun"/>
        <w:tabs>
          <w:tab w:val="clear" w:pos="1134"/>
          <w:tab w:val="clear" w:pos="1418"/>
        </w:tabs>
        <w:spacing w:before="0" w:after="0"/>
        <w:jc w:val="both"/>
        <w:rPr>
          <w:sz w:val="18"/>
        </w:rPr>
      </w:pPr>
      <w:r w:rsidRPr="00242E73">
        <w:rPr>
          <w:sz w:val="18"/>
        </w:rPr>
        <w:t>O</w:t>
      </w:r>
      <w:r w:rsidR="00EA23A4" w:rsidRPr="00242E73">
        <w:rPr>
          <w:sz w:val="18"/>
        </w:rPr>
        <w:t>chrana před o</w:t>
      </w:r>
      <w:r w:rsidRPr="00242E73">
        <w:rPr>
          <w:sz w:val="18"/>
        </w:rPr>
        <w:t>statní</w:t>
      </w:r>
      <w:r w:rsidR="00EA23A4" w:rsidRPr="00242E73">
        <w:rPr>
          <w:sz w:val="18"/>
        </w:rPr>
        <w:t>mi</w:t>
      </w:r>
      <w:r w:rsidRPr="00242E73">
        <w:rPr>
          <w:sz w:val="18"/>
        </w:rPr>
        <w:t xml:space="preserve"> účinky (vliv poddolování, výskyt metanu </w:t>
      </w:r>
      <w:proofErr w:type="gramStart"/>
      <w:r w:rsidRPr="00242E73">
        <w:rPr>
          <w:sz w:val="18"/>
        </w:rPr>
        <w:t>a pod.</w:t>
      </w:r>
      <w:proofErr w:type="gramEnd"/>
      <w:r w:rsidRPr="00242E73">
        <w:rPr>
          <w:sz w:val="18"/>
        </w:rPr>
        <w:t>)</w:t>
      </w:r>
    </w:p>
    <w:p w14:paraId="77445B00" w14:textId="77777777" w:rsidR="00C060AB" w:rsidRPr="00395819" w:rsidRDefault="00223784" w:rsidP="00395819">
      <w:pPr>
        <w:pStyle w:val="VJTCalibri11norzarvlevo"/>
        <w:ind w:left="709" w:firstLine="0"/>
        <w:rPr>
          <w:sz w:val="18"/>
        </w:rPr>
      </w:pPr>
      <w:r w:rsidRPr="00242E73">
        <w:rPr>
          <w:sz w:val="18"/>
        </w:rPr>
        <w:t xml:space="preserve">Není třeba provádět žádná opatření. </w:t>
      </w:r>
    </w:p>
    <w:p w14:paraId="77445B01" w14:textId="77777777" w:rsidR="00C060AB" w:rsidRPr="00242E73" w:rsidRDefault="00C060AB" w:rsidP="00C060AB">
      <w:pPr>
        <w:pStyle w:val="VJTCalibri11norzarvlevo"/>
        <w:ind w:left="709" w:firstLine="0"/>
        <w:rPr>
          <w:rFonts w:cs="Calibri"/>
          <w:bCs/>
          <w:sz w:val="18"/>
          <w:szCs w:val="22"/>
          <w:highlight w:val="yellow"/>
        </w:rPr>
      </w:pPr>
    </w:p>
    <w:p w14:paraId="77445B02" w14:textId="77777777" w:rsidR="00177D81" w:rsidRPr="00242E73" w:rsidRDefault="00177D81" w:rsidP="00C060AB">
      <w:pPr>
        <w:pStyle w:val="VJTCalibrnadpisi13Tun"/>
        <w:tabs>
          <w:tab w:val="clear" w:pos="1134"/>
        </w:tabs>
        <w:spacing w:before="0"/>
        <w:ind w:left="709" w:hanging="709"/>
        <w:jc w:val="both"/>
        <w:rPr>
          <w:sz w:val="22"/>
          <w:szCs w:val="22"/>
        </w:rPr>
      </w:pPr>
      <w:r w:rsidRPr="00242E73">
        <w:rPr>
          <w:sz w:val="22"/>
          <w:szCs w:val="22"/>
        </w:rPr>
        <w:t>Připojení na technickou infrastrukturu</w:t>
      </w:r>
    </w:p>
    <w:p w14:paraId="77445B03" w14:textId="77777777" w:rsidR="00C060AB" w:rsidRPr="00242E73" w:rsidRDefault="00C060AB" w:rsidP="00C060AB">
      <w:pPr>
        <w:pStyle w:val="VJTCalibrnadpisi13Tun"/>
        <w:numPr>
          <w:ilvl w:val="0"/>
          <w:numId w:val="0"/>
        </w:numPr>
        <w:tabs>
          <w:tab w:val="clear" w:pos="1134"/>
        </w:tabs>
        <w:spacing w:before="0"/>
        <w:ind w:left="709"/>
        <w:jc w:val="both"/>
        <w:rPr>
          <w:sz w:val="18"/>
          <w:szCs w:val="18"/>
        </w:rPr>
      </w:pPr>
    </w:p>
    <w:p w14:paraId="77445B04" w14:textId="77777777" w:rsidR="00992EA9" w:rsidRPr="00242E73" w:rsidRDefault="00734B66" w:rsidP="00C060AB">
      <w:pPr>
        <w:pStyle w:val="VJTCalibrinadpis11Tun"/>
        <w:numPr>
          <w:ilvl w:val="0"/>
          <w:numId w:val="9"/>
        </w:numPr>
        <w:tabs>
          <w:tab w:val="clear" w:pos="1134"/>
          <w:tab w:val="clear" w:pos="1418"/>
        </w:tabs>
        <w:spacing w:before="0" w:after="0"/>
        <w:jc w:val="both"/>
        <w:rPr>
          <w:sz w:val="18"/>
        </w:rPr>
      </w:pPr>
      <w:r w:rsidRPr="00242E73">
        <w:rPr>
          <w:sz w:val="18"/>
        </w:rPr>
        <w:t>N</w:t>
      </w:r>
      <w:r w:rsidR="00177D81" w:rsidRPr="00242E73">
        <w:rPr>
          <w:sz w:val="18"/>
        </w:rPr>
        <w:t>apojovací místa technické infrastruktury</w:t>
      </w:r>
      <w:r w:rsidR="00693148" w:rsidRPr="00242E73">
        <w:rPr>
          <w:sz w:val="18"/>
        </w:rPr>
        <w:t>, přeložky</w:t>
      </w:r>
    </w:p>
    <w:p w14:paraId="77445B05" w14:textId="77777777" w:rsidR="00C060AB" w:rsidRPr="00242E73" w:rsidRDefault="00C060AB" w:rsidP="00C060AB">
      <w:pPr>
        <w:pStyle w:val="VJTCalibrinadpis11Tun"/>
        <w:numPr>
          <w:ilvl w:val="0"/>
          <w:numId w:val="0"/>
        </w:numPr>
        <w:tabs>
          <w:tab w:val="clear" w:pos="1134"/>
          <w:tab w:val="clear" w:pos="1418"/>
        </w:tabs>
        <w:spacing w:before="0" w:after="0"/>
        <w:ind w:left="720"/>
        <w:jc w:val="both"/>
        <w:rPr>
          <w:sz w:val="18"/>
        </w:rPr>
      </w:pPr>
    </w:p>
    <w:p w14:paraId="77445B06" w14:textId="77777777" w:rsidR="00992EA9" w:rsidRPr="00242E73" w:rsidRDefault="00992EA9" w:rsidP="00C060AB">
      <w:pPr>
        <w:pStyle w:val="TMSVLnadpis11T"/>
        <w:tabs>
          <w:tab w:val="clear" w:pos="1134"/>
          <w:tab w:val="clear" w:pos="1418"/>
        </w:tabs>
        <w:spacing w:before="0" w:after="0"/>
        <w:ind w:left="1900"/>
        <w:jc w:val="both"/>
        <w:rPr>
          <w:rFonts w:ascii="Calibri" w:hAnsi="Calibri" w:cs="Calibri"/>
          <w:sz w:val="18"/>
        </w:rPr>
      </w:pPr>
      <w:r w:rsidRPr="00242E73">
        <w:rPr>
          <w:rFonts w:ascii="Calibri" w:hAnsi="Calibri" w:cs="Calibri"/>
          <w:sz w:val="18"/>
        </w:rPr>
        <w:t>Elektro, voda, kanalizace</w:t>
      </w:r>
    </w:p>
    <w:p w14:paraId="77445B07" w14:textId="77777777" w:rsidR="00992EA9" w:rsidRPr="00242E73" w:rsidRDefault="00992EA9" w:rsidP="00C060AB">
      <w:pPr>
        <w:ind w:left="709"/>
        <w:rPr>
          <w:rFonts w:ascii="Calibri" w:hAnsi="Calibri" w:cs="Calibri"/>
          <w:sz w:val="18"/>
          <w:szCs w:val="22"/>
        </w:rPr>
      </w:pPr>
      <w:r w:rsidRPr="00242E73">
        <w:rPr>
          <w:rFonts w:ascii="Calibri" w:hAnsi="Calibri" w:cs="Calibri"/>
          <w:sz w:val="18"/>
          <w:szCs w:val="22"/>
        </w:rPr>
        <w:t xml:space="preserve">V projektu se nepočítá s novým napojením na inženýrské sítě, které jsou v dané lokalitě vedeny. Dojde </w:t>
      </w:r>
      <w:r w:rsidR="00C060AB" w:rsidRPr="00242E73">
        <w:rPr>
          <w:rFonts w:ascii="Calibri" w:hAnsi="Calibri" w:cs="Calibri"/>
          <w:sz w:val="18"/>
          <w:szCs w:val="22"/>
        </w:rPr>
        <w:br/>
      </w:r>
      <w:r w:rsidRPr="00242E73">
        <w:rPr>
          <w:rFonts w:ascii="Calibri" w:hAnsi="Calibri" w:cs="Calibri"/>
          <w:sz w:val="18"/>
          <w:szCs w:val="22"/>
        </w:rPr>
        <w:t>k vnitřní úpravě elektrorozvodů, kanalizace, vodovodu a vytápění. Řešeno v samostatných částech PD.</w:t>
      </w:r>
    </w:p>
    <w:p w14:paraId="77445B08" w14:textId="77777777" w:rsidR="00C060AB" w:rsidRPr="00242E73" w:rsidRDefault="00C060AB" w:rsidP="00503379">
      <w:pPr>
        <w:rPr>
          <w:rFonts w:ascii="Calibri" w:hAnsi="Calibri" w:cs="Calibri"/>
          <w:sz w:val="18"/>
          <w:szCs w:val="22"/>
        </w:rPr>
      </w:pPr>
    </w:p>
    <w:p w14:paraId="77445B09" w14:textId="77777777" w:rsidR="00177D81" w:rsidRPr="00242E73" w:rsidRDefault="00177D81" w:rsidP="00C060AB">
      <w:pPr>
        <w:pStyle w:val="VJTCalibrnadpisi13Tun"/>
        <w:tabs>
          <w:tab w:val="clear" w:pos="1134"/>
        </w:tabs>
        <w:spacing w:before="0"/>
        <w:jc w:val="both"/>
        <w:rPr>
          <w:sz w:val="22"/>
          <w:szCs w:val="22"/>
        </w:rPr>
      </w:pPr>
      <w:r w:rsidRPr="00242E73">
        <w:rPr>
          <w:sz w:val="22"/>
          <w:szCs w:val="22"/>
        </w:rPr>
        <w:t>Dopravní řešení</w:t>
      </w:r>
    </w:p>
    <w:p w14:paraId="77445B0A" w14:textId="77777777" w:rsidR="00C060AB" w:rsidRPr="00242E73" w:rsidRDefault="00C060AB" w:rsidP="00C060AB">
      <w:pPr>
        <w:pStyle w:val="VJTCalibrnadpisi13Tun"/>
        <w:numPr>
          <w:ilvl w:val="0"/>
          <w:numId w:val="0"/>
        </w:numPr>
        <w:tabs>
          <w:tab w:val="clear" w:pos="1134"/>
        </w:tabs>
        <w:spacing w:before="0"/>
        <w:jc w:val="both"/>
        <w:rPr>
          <w:sz w:val="18"/>
          <w:szCs w:val="18"/>
        </w:rPr>
      </w:pPr>
    </w:p>
    <w:p w14:paraId="77445B0B" w14:textId="77777777" w:rsidR="00044AF2" w:rsidRPr="00242E73" w:rsidRDefault="00177D81" w:rsidP="00C060AB">
      <w:pPr>
        <w:pStyle w:val="VJTCalibrinadpis11Tun"/>
        <w:numPr>
          <w:ilvl w:val="0"/>
          <w:numId w:val="10"/>
        </w:numPr>
        <w:tabs>
          <w:tab w:val="clear" w:pos="1134"/>
          <w:tab w:val="clear" w:pos="1418"/>
        </w:tabs>
        <w:spacing w:before="0" w:after="0"/>
        <w:jc w:val="both"/>
        <w:rPr>
          <w:sz w:val="18"/>
        </w:rPr>
      </w:pPr>
      <w:r w:rsidRPr="00242E73">
        <w:rPr>
          <w:sz w:val="18"/>
        </w:rPr>
        <w:t>popis dopravního řešení</w:t>
      </w:r>
    </w:p>
    <w:p w14:paraId="77445B0C" w14:textId="77777777" w:rsidR="00C060AB" w:rsidRPr="00242E73" w:rsidRDefault="00044AF2" w:rsidP="00C060AB">
      <w:pPr>
        <w:pStyle w:val="VJTNadpis9kurziva"/>
        <w:ind w:left="709" w:firstLine="0"/>
        <w:jc w:val="both"/>
        <w:rPr>
          <w:b w:val="0"/>
          <w:i w:val="0"/>
          <w:szCs w:val="22"/>
          <w:shd w:val="clear" w:color="auto" w:fill="FFFFFF"/>
        </w:rPr>
      </w:pPr>
      <w:r w:rsidRPr="00242E73">
        <w:rPr>
          <w:b w:val="0"/>
          <w:i w:val="0"/>
          <w:szCs w:val="22"/>
          <w:shd w:val="clear" w:color="auto" w:fill="FFFFFF"/>
        </w:rPr>
        <w:t>Stávající dopravní infrastruktura zůstane zachována.</w:t>
      </w:r>
    </w:p>
    <w:p w14:paraId="77445B0D" w14:textId="77777777" w:rsidR="00044AF2" w:rsidRPr="00242E73" w:rsidRDefault="00044AF2" w:rsidP="00C060AB">
      <w:pPr>
        <w:pStyle w:val="VJTNadpis9kurziva"/>
        <w:ind w:left="709" w:firstLine="0"/>
        <w:jc w:val="both"/>
        <w:rPr>
          <w:b w:val="0"/>
          <w:i w:val="0"/>
          <w:szCs w:val="22"/>
          <w:shd w:val="clear" w:color="auto" w:fill="FFFFFF"/>
        </w:rPr>
      </w:pPr>
      <w:r w:rsidRPr="00242E73">
        <w:rPr>
          <w:b w:val="0"/>
          <w:i w:val="0"/>
          <w:szCs w:val="22"/>
          <w:shd w:val="clear" w:color="auto" w:fill="FFFFFF"/>
        </w:rPr>
        <w:t xml:space="preserve"> </w:t>
      </w:r>
    </w:p>
    <w:p w14:paraId="77445B0E" w14:textId="77777777" w:rsidR="00044AF2" w:rsidRPr="00242E73" w:rsidRDefault="00177D81" w:rsidP="00C060AB">
      <w:pPr>
        <w:pStyle w:val="VJTCalibrinadpis11Tun"/>
        <w:numPr>
          <w:ilvl w:val="0"/>
          <w:numId w:val="22"/>
        </w:numPr>
        <w:tabs>
          <w:tab w:val="clear" w:pos="1134"/>
          <w:tab w:val="clear" w:pos="1418"/>
        </w:tabs>
        <w:spacing w:before="0" w:after="0"/>
        <w:jc w:val="both"/>
        <w:rPr>
          <w:sz w:val="18"/>
        </w:rPr>
      </w:pPr>
      <w:r w:rsidRPr="00242E73">
        <w:rPr>
          <w:sz w:val="18"/>
        </w:rPr>
        <w:t>napojení území na stávající dopravní infrastrukturu</w:t>
      </w:r>
    </w:p>
    <w:p w14:paraId="77445B0F" w14:textId="77777777" w:rsidR="00044AF2" w:rsidRPr="00242E73" w:rsidRDefault="00044AF2" w:rsidP="00C060AB">
      <w:pPr>
        <w:pStyle w:val="VJTNadpis9kurziva"/>
        <w:ind w:left="709" w:firstLine="0"/>
        <w:jc w:val="both"/>
        <w:rPr>
          <w:b w:val="0"/>
          <w:i w:val="0"/>
          <w:szCs w:val="22"/>
          <w:shd w:val="clear" w:color="auto" w:fill="FFFFFF"/>
        </w:rPr>
      </w:pPr>
      <w:r w:rsidRPr="00242E73">
        <w:rPr>
          <w:b w:val="0"/>
          <w:i w:val="0"/>
          <w:szCs w:val="22"/>
          <w:shd w:val="clear" w:color="auto" w:fill="FFFFFF"/>
        </w:rPr>
        <w:t xml:space="preserve">Stávající dopravní infrastruktura zůstane zachována. </w:t>
      </w:r>
    </w:p>
    <w:p w14:paraId="77445B10" w14:textId="77777777" w:rsidR="00C060AB" w:rsidRPr="00242E73" w:rsidRDefault="00C060AB" w:rsidP="00C060AB">
      <w:pPr>
        <w:pStyle w:val="VJTCalibri11norzarvlevo"/>
      </w:pPr>
    </w:p>
    <w:p w14:paraId="77445B11" w14:textId="77777777" w:rsidR="00044AF2" w:rsidRPr="00242E73" w:rsidRDefault="006D1A9B" w:rsidP="00C060AB">
      <w:pPr>
        <w:pStyle w:val="VJTCalibrinadpis11Tun"/>
        <w:numPr>
          <w:ilvl w:val="0"/>
          <w:numId w:val="16"/>
        </w:numPr>
        <w:tabs>
          <w:tab w:val="clear" w:pos="1134"/>
          <w:tab w:val="clear" w:pos="1418"/>
        </w:tabs>
        <w:spacing w:before="0" w:after="0"/>
        <w:jc w:val="both"/>
        <w:rPr>
          <w:sz w:val="18"/>
        </w:rPr>
      </w:pPr>
      <w:r w:rsidRPr="00242E73">
        <w:rPr>
          <w:sz w:val="18"/>
        </w:rPr>
        <w:t>doprava v</w:t>
      </w:r>
      <w:r w:rsidR="00044AF2" w:rsidRPr="00242E73">
        <w:rPr>
          <w:sz w:val="18"/>
        </w:rPr>
        <w:t> </w:t>
      </w:r>
      <w:r w:rsidRPr="00242E73">
        <w:rPr>
          <w:sz w:val="18"/>
        </w:rPr>
        <w:t>klidu</w:t>
      </w:r>
    </w:p>
    <w:p w14:paraId="77445B12" w14:textId="77777777" w:rsidR="00044AF2" w:rsidRPr="00242E73" w:rsidRDefault="00044AF2" w:rsidP="00C060AB">
      <w:pPr>
        <w:ind w:left="709"/>
        <w:rPr>
          <w:rFonts w:ascii="Calibri" w:hAnsi="Calibri" w:cs="Calibri"/>
          <w:sz w:val="18"/>
          <w:szCs w:val="22"/>
        </w:rPr>
      </w:pPr>
      <w:r w:rsidRPr="00242E73">
        <w:rPr>
          <w:rFonts w:ascii="Calibri" w:hAnsi="Calibri" w:cs="Calibri"/>
          <w:sz w:val="18"/>
          <w:szCs w:val="22"/>
        </w:rPr>
        <w:t>Vzhledem k povaze záměru – nebylo řešeno. Změna účelu stavby zůstane stávající, dále neřešeno.</w:t>
      </w:r>
    </w:p>
    <w:p w14:paraId="77445B13" w14:textId="77777777" w:rsidR="00C060AB" w:rsidRPr="00242E73" w:rsidRDefault="00C060AB" w:rsidP="00C060AB">
      <w:pPr>
        <w:ind w:left="709"/>
        <w:rPr>
          <w:rFonts w:ascii="Calibri" w:hAnsi="Calibri" w:cs="Calibri"/>
          <w:sz w:val="18"/>
          <w:szCs w:val="22"/>
          <w:highlight w:val="yellow"/>
        </w:rPr>
      </w:pPr>
    </w:p>
    <w:p w14:paraId="77445B14" w14:textId="77777777" w:rsidR="00044AF2" w:rsidRPr="00242E73" w:rsidRDefault="00044AF2" w:rsidP="00C060AB">
      <w:pPr>
        <w:pStyle w:val="VJTCalibrinadpis11Tun"/>
        <w:tabs>
          <w:tab w:val="clear" w:pos="1134"/>
          <w:tab w:val="clear" w:pos="1418"/>
        </w:tabs>
        <w:spacing w:before="0" w:after="0"/>
        <w:jc w:val="both"/>
        <w:rPr>
          <w:sz w:val="18"/>
        </w:rPr>
      </w:pPr>
      <w:r w:rsidRPr="00242E73">
        <w:rPr>
          <w:sz w:val="18"/>
        </w:rPr>
        <w:t>Pěší a cyklistické stezky</w:t>
      </w:r>
    </w:p>
    <w:p w14:paraId="77445B15" w14:textId="77777777" w:rsidR="00044AF2" w:rsidRPr="00242E73" w:rsidRDefault="00044AF2" w:rsidP="00C060AB">
      <w:pPr>
        <w:ind w:left="709"/>
        <w:rPr>
          <w:rFonts w:ascii="Calibri" w:hAnsi="Calibri" w:cs="Calibri"/>
          <w:sz w:val="18"/>
          <w:szCs w:val="22"/>
        </w:rPr>
      </w:pPr>
      <w:r w:rsidRPr="00242E73">
        <w:rPr>
          <w:rFonts w:ascii="Calibri" w:hAnsi="Calibri" w:cs="Calibri"/>
          <w:sz w:val="18"/>
          <w:szCs w:val="22"/>
        </w:rPr>
        <w:t>Vzhledem k povaze záměru – nebylo řešeno.</w:t>
      </w:r>
    </w:p>
    <w:p w14:paraId="77445B16" w14:textId="77777777" w:rsidR="00C060AB" w:rsidRPr="00242E73" w:rsidRDefault="00C060AB" w:rsidP="00503379">
      <w:pPr>
        <w:rPr>
          <w:rFonts w:ascii="Calibri" w:hAnsi="Calibri" w:cs="Calibri"/>
          <w:szCs w:val="22"/>
          <w:highlight w:val="yellow"/>
        </w:rPr>
      </w:pPr>
    </w:p>
    <w:p w14:paraId="77445B17" w14:textId="77777777" w:rsidR="006D1A9B" w:rsidRPr="00242E73" w:rsidRDefault="006D1A9B" w:rsidP="00C060AB">
      <w:pPr>
        <w:pStyle w:val="VJTCalibrnadpisi13Tun"/>
        <w:tabs>
          <w:tab w:val="clear" w:pos="1134"/>
        </w:tabs>
        <w:spacing w:before="0"/>
        <w:ind w:left="709" w:hanging="709"/>
        <w:jc w:val="both"/>
        <w:rPr>
          <w:sz w:val="18"/>
        </w:rPr>
      </w:pPr>
      <w:r w:rsidRPr="00242E73">
        <w:rPr>
          <w:sz w:val="22"/>
          <w:szCs w:val="22"/>
        </w:rPr>
        <w:t>Řešení vegetace a souvisejících terénních úprav</w:t>
      </w:r>
    </w:p>
    <w:p w14:paraId="77445B18" w14:textId="77777777" w:rsidR="00C060AB" w:rsidRPr="00242E73" w:rsidRDefault="00C060AB" w:rsidP="00C060AB">
      <w:pPr>
        <w:pStyle w:val="VJTCalibrnadpisi13Tun"/>
        <w:numPr>
          <w:ilvl w:val="0"/>
          <w:numId w:val="0"/>
        </w:numPr>
        <w:tabs>
          <w:tab w:val="clear" w:pos="1134"/>
        </w:tabs>
        <w:spacing w:before="0"/>
        <w:ind w:left="709" w:hanging="709"/>
        <w:jc w:val="both"/>
        <w:rPr>
          <w:sz w:val="18"/>
        </w:rPr>
      </w:pPr>
    </w:p>
    <w:p w14:paraId="77445B19" w14:textId="77777777" w:rsidR="00160E90" w:rsidRPr="00242E73" w:rsidRDefault="00160E90" w:rsidP="00C060AB">
      <w:pPr>
        <w:pStyle w:val="VJTCalibrinadpis11"/>
        <w:spacing w:before="0" w:after="0"/>
        <w:ind w:left="1418" w:hanging="709"/>
        <w:rPr>
          <w:sz w:val="18"/>
        </w:rPr>
      </w:pPr>
      <w:r w:rsidRPr="00242E73">
        <w:rPr>
          <w:sz w:val="18"/>
        </w:rPr>
        <w:t>T</w:t>
      </w:r>
      <w:r w:rsidR="006D1A9B" w:rsidRPr="00242E73">
        <w:rPr>
          <w:sz w:val="18"/>
        </w:rPr>
        <w:t>erénní úpravy</w:t>
      </w:r>
    </w:p>
    <w:p w14:paraId="77445B1A" w14:textId="77777777" w:rsidR="00160E90" w:rsidRPr="00242E73" w:rsidRDefault="00160E90" w:rsidP="00C060AB">
      <w:pPr>
        <w:pStyle w:val="VJTCalibri11norzarvlevo"/>
        <w:ind w:left="1418" w:hanging="709"/>
        <w:rPr>
          <w:sz w:val="18"/>
        </w:rPr>
      </w:pPr>
      <w:r w:rsidRPr="00242E73">
        <w:rPr>
          <w:sz w:val="18"/>
        </w:rPr>
        <w:t>Terén</w:t>
      </w:r>
      <w:r w:rsidR="00044AF2" w:rsidRPr="00242E73">
        <w:rPr>
          <w:sz w:val="18"/>
        </w:rPr>
        <w:t xml:space="preserve">ní úpravy </w:t>
      </w:r>
      <w:r w:rsidR="00395819">
        <w:rPr>
          <w:sz w:val="18"/>
        </w:rPr>
        <w:t>se nepředpokládají</w:t>
      </w:r>
      <w:r w:rsidR="00044AF2" w:rsidRPr="00242E73">
        <w:rPr>
          <w:sz w:val="18"/>
        </w:rPr>
        <w:t>.</w:t>
      </w:r>
    </w:p>
    <w:p w14:paraId="77445B1B" w14:textId="77777777" w:rsidR="00C060AB" w:rsidRPr="00242E73" w:rsidRDefault="00C060AB" w:rsidP="00C060AB">
      <w:pPr>
        <w:pStyle w:val="VJTCalibrinadpis11"/>
        <w:spacing w:before="0" w:after="0"/>
        <w:ind w:left="1418" w:hanging="709"/>
        <w:rPr>
          <w:sz w:val="18"/>
        </w:rPr>
      </w:pPr>
    </w:p>
    <w:p w14:paraId="77445B1C" w14:textId="77777777" w:rsidR="006D1A9B" w:rsidRPr="00242E73" w:rsidRDefault="001D7796" w:rsidP="00C060AB">
      <w:pPr>
        <w:pStyle w:val="VJTCalibrinadpis11"/>
        <w:spacing w:before="0" w:after="0"/>
        <w:ind w:left="1418" w:hanging="709"/>
        <w:rPr>
          <w:sz w:val="18"/>
        </w:rPr>
      </w:pPr>
      <w:r w:rsidRPr="00242E73">
        <w:rPr>
          <w:sz w:val="18"/>
        </w:rPr>
        <w:t>P</w:t>
      </w:r>
      <w:r w:rsidR="006D1A9B" w:rsidRPr="00242E73">
        <w:rPr>
          <w:sz w:val="18"/>
        </w:rPr>
        <w:t>oužité vegetační prvky</w:t>
      </w:r>
    </w:p>
    <w:p w14:paraId="77445B1D" w14:textId="77777777" w:rsidR="00963C7A" w:rsidRPr="00242E73" w:rsidRDefault="00395819" w:rsidP="00C060AB">
      <w:pPr>
        <w:pStyle w:val="VJTCalibri11norzarvlevo"/>
        <w:ind w:left="1418" w:hanging="709"/>
        <w:rPr>
          <w:sz w:val="18"/>
        </w:rPr>
      </w:pPr>
      <w:r>
        <w:rPr>
          <w:sz w:val="18"/>
        </w:rPr>
        <w:t>Vzhledem k povaze záměru se vegetační prvky nevyskytují.</w:t>
      </w:r>
    </w:p>
    <w:p w14:paraId="77445B1E" w14:textId="77777777" w:rsidR="00C060AB" w:rsidRPr="00242E73" w:rsidRDefault="00C060AB" w:rsidP="00C060AB">
      <w:pPr>
        <w:pStyle w:val="VJTCalibrinadpis11"/>
        <w:spacing w:before="0" w:after="0"/>
        <w:ind w:left="1418" w:hanging="709"/>
        <w:rPr>
          <w:sz w:val="18"/>
        </w:rPr>
      </w:pPr>
    </w:p>
    <w:p w14:paraId="77445B1F" w14:textId="77777777" w:rsidR="006D1A9B" w:rsidRPr="00242E73" w:rsidRDefault="001D7796" w:rsidP="00C060AB">
      <w:pPr>
        <w:pStyle w:val="VJTCalibrinadpis11"/>
        <w:spacing w:before="0" w:after="0"/>
        <w:ind w:left="1418" w:hanging="709"/>
        <w:rPr>
          <w:sz w:val="18"/>
        </w:rPr>
      </w:pPr>
      <w:r w:rsidRPr="00242E73">
        <w:rPr>
          <w:sz w:val="18"/>
        </w:rPr>
        <w:t>B</w:t>
      </w:r>
      <w:r w:rsidR="006D1A9B" w:rsidRPr="00242E73">
        <w:rPr>
          <w:sz w:val="18"/>
        </w:rPr>
        <w:t>iotechnická opatření</w:t>
      </w:r>
    </w:p>
    <w:p w14:paraId="77445B20" w14:textId="77777777" w:rsidR="00427620" w:rsidRPr="00242E73" w:rsidRDefault="00FB21A4" w:rsidP="00C060AB">
      <w:pPr>
        <w:pStyle w:val="VJTCalibri11norzarvlevo"/>
        <w:ind w:left="1418" w:hanging="709"/>
        <w:rPr>
          <w:sz w:val="18"/>
        </w:rPr>
      </w:pPr>
      <w:r w:rsidRPr="00242E73">
        <w:rPr>
          <w:sz w:val="18"/>
        </w:rPr>
        <w:t>Nebudou prováděna žádná biotechnická opatření.</w:t>
      </w:r>
    </w:p>
    <w:p w14:paraId="77445B21" w14:textId="77777777" w:rsidR="00C060AB" w:rsidRPr="00242E73" w:rsidRDefault="00C060AB" w:rsidP="00C060AB">
      <w:pPr>
        <w:pStyle w:val="VJTCalibri11norzarvlevo"/>
        <w:ind w:left="1418" w:hanging="709"/>
        <w:rPr>
          <w:sz w:val="18"/>
        </w:rPr>
      </w:pPr>
    </w:p>
    <w:p w14:paraId="77445B22" w14:textId="77777777" w:rsidR="006D1A9B" w:rsidRPr="00242E73" w:rsidRDefault="006D1A9B" w:rsidP="00C060AB">
      <w:pPr>
        <w:pStyle w:val="VJTCalibrnadpisi13Tun"/>
        <w:tabs>
          <w:tab w:val="clear" w:pos="1134"/>
        </w:tabs>
        <w:spacing w:before="0"/>
        <w:ind w:left="709" w:hanging="709"/>
        <w:jc w:val="both"/>
        <w:rPr>
          <w:sz w:val="22"/>
          <w:szCs w:val="22"/>
        </w:rPr>
      </w:pPr>
      <w:r w:rsidRPr="00242E73">
        <w:rPr>
          <w:sz w:val="22"/>
          <w:szCs w:val="22"/>
        </w:rPr>
        <w:t>Popis vlivů stavby na životní prostředí a jeho ochrana</w:t>
      </w:r>
    </w:p>
    <w:p w14:paraId="77445B23" w14:textId="77777777" w:rsidR="00C060AB" w:rsidRPr="00242E73" w:rsidRDefault="00C060AB" w:rsidP="00C060AB">
      <w:pPr>
        <w:pStyle w:val="VJTCalibrnadpisi13Tun"/>
        <w:numPr>
          <w:ilvl w:val="0"/>
          <w:numId w:val="0"/>
        </w:numPr>
        <w:tabs>
          <w:tab w:val="clear" w:pos="1134"/>
        </w:tabs>
        <w:spacing w:before="0"/>
        <w:ind w:left="1134"/>
        <w:jc w:val="both"/>
        <w:rPr>
          <w:sz w:val="18"/>
          <w:szCs w:val="18"/>
        </w:rPr>
      </w:pPr>
    </w:p>
    <w:p w14:paraId="77445B24" w14:textId="77777777" w:rsidR="00276212" w:rsidRPr="00242E73" w:rsidRDefault="006D1A9B" w:rsidP="00C060AB">
      <w:pPr>
        <w:pStyle w:val="VJTCalibrinadpis11Tun"/>
        <w:numPr>
          <w:ilvl w:val="0"/>
          <w:numId w:val="11"/>
        </w:numPr>
        <w:tabs>
          <w:tab w:val="clear" w:pos="1134"/>
          <w:tab w:val="clear" w:pos="1418"/>
        </w:tabs>
        <w:spacing w:before="0" w:after="0"/>
        <w:jc w:val="both"/>
        <w:rPr>
          <w:sz w:val="18"/>
        </w:rPr>
      </w:pPr>
      <w:r w:rsidRPr="00242E73">
        <w:rPr>
          <w:sz w:val="18"/>
        </w:rPr>
        <w:t xml:space="preserve">vliv stavby na životní </w:t>
      </w:r>
      <w:proofErr w:type="gramStart"/>
      <w:r w:rsidRPr="00242E73">
        <w:rPr>
          <w:sz w:val="18"/>
        </w:rPr>
        <w:t>prostředí</w:t>
      </w:r>
      <w:r w:rsidR="00C060AB" w:rsidRPr="00242E73">
        <w:rPr>
          <w:sz w:val="18"/>
        </w:rPr>
        <w:t xml:space="preserve"> </w:t>
      </w:r>
      <w:r w:rsidRPr="00242E73">
        <w:rPr>
          <w:sz w:val="18"/>
        </w:rPr>
        <w:t>- ovzduší</w:t>
      </w:r>
      <w:proofErr w:type="gramEnd"/>
      <w:r w:rsidRPr="00242E73">
        <w:rPr>
          <w:sz w:val="18"/>
        </w:rPr>
        <w:t>, hluk, voda, odpady a půd</w:t>
      </w:r>
      <w:r w:rsidR="008918A5" w:rsidRPr="00242E73">
        <w:rPr>
          <w:sz w:val="18"/>
        </w:rPr>
        <w:t>a</w:t>
      </w:r>
    </w:p>
    <w:p w14:paraId="77445B25" w14:textId="77777777" w:rsidR="00395819" w:rsidRDefault="00395819" w:rsidP="00C060AB">
      <w:pPr>
        <w:pStyle w:val="VJTCalibri11norzarvlevo"/>
        <w:ind w:left="709" w:firstLine="0"/>
        <w:rPr>
          <w:sz w:val="18"/>
        </w:rPr>
      </w:pPr>
      <w:r>
        <w:rPr>
          <w:sz w:val="18"/>
        </w:rPr>
        <w:t>Vzhledem k povaze investičního záměru – zastřešení atria nad stávajícími garážemi, nebude míst stavba na</w:t>
      </w:r>
      <w:r w:rsidR="003A2180">
        <w:rPr>
          <w:sz w:val="18"/>
        </w:rPr>
        <w:t xml:space="preserve"> </w:t>
      </w:r>
      <w:r>
        <w:rPr>
          <w:sz w:val="18"/>
        </w:rPr>
        <w:t xml:space="preserve">životní prostředí v dané lokalitě vliv. </w:t>
      </w:r>
    </w:p>
    <w:p w14:paraId="77445B26" w14:textId="77777777" w:rsidR="00044AF2" w:rsidRPr="00242E73" w:rsidRDefault="00395819" w:rsidP="00395819">
      <w:pPr>
        <w:pStyle w:val="VJTCalibri11norzarvlevo"/>
        <w:ind w:left="709" w:firstLine="0"/>
        <w:jc w:val="left"/>
        <w:rPr>
          <w:sz w:val="18"/>
          <w:highlight w:val="yellow"/>
        </w:rPr>
      </w:pPr>
      <w:r>
        <w:rPr>
          <w:sz w:val="18"/>
        </w:rPr>
        <w:t>Navržené zastřešené atrium samo</w:t>
      </w:r>
      <w:r w:rsidR="001D7796" w:rsidRPr="00242E73">
        <w:rPr>
          <w:sz w:val="18"/>
        </w:rPr>
        <w:t xml:space="preserve"> o sobě není zdrojem znečištění. </w:t>
      </w:r>
      <w:r w:rsidR="003005D9" w:rsidRPr="00242E73">
        <w:rPr>
          <w:sz w:val="18"/>
        </w:rPr>
        <w:t>V objektu nejsou instalována žádná zařízení, která by mohla být zdrojem zvýšené hladiny hluk</w:t>
      </w:r>
      <w:r w:rsidR="003005D9" w:rsidRPr="00013EFE">
        <w:rPr>
          <w:sz w:val="18"/>
        </w:rPr>
        <w:t>u.</w:t>
      </w:r>
      <w:r w:rsidR="00044AF2" w:rsidRPr="00013EFE">
        <w:rPr>
          <w:sz w:val="18"/>
        </w:rPr>
        <w:t xml:space="preserve"> </w:t>
      </w:r>
      <w:r w:rsidR="00013EFE" w:rsidRPr="00013EFE">
        <w:rPr>
          <w:sz w:val="18"/>
        </w:rPr>
        <w:t>VZT jednotka je</w:t>
      </w:r>
      <w:r w:rsidR="00044AF2" w:rsidRPr="00013EFE">
        <w:rPr>
          <w:sz w:val="18"/>
        </w:rPr>
        <w:t xml:space="preserve"> um</w:t>
      </w:r>
      <w:r w:rsidR="00013EFE" w:rsidRPr="00013EFE">
        <w:rPr>
          <w:sz w:val="18"/>
        </w:rPr>
        <w:t>ístěná</w:t>
      </w:r>
      <w:r w:rsidR="00044AF2" w:rsidRPr="00013EFE">
        <w:rPr>
          <w:sz w:val="18"/>
        </w:rPr>
        <w:t xml:space="preserve"> na </w:t>
      </w:r>
      <w:r w:rsidR="00013EFE" w:rsidRPr="00013EFE">
        <w:rPr>
          <w:sz w:val="18"/>
        </w:rPr>
        <w:t>v garážích v 1.NP, kde svým hlukem neovlivňuje okolí</w:t>
      </w:r>
      <w:r w:rsidR="00044AF2" w:rsidRPr="00013EFE">
        <w:rPr>
          <w:sz w:val="18"/>
        </w:rPr>
        <w:t xml:space="preserve">. </w:t>
      </w:r>
    </w:p>
    <w:p w14:paraId="77445B27" w14:textId="77777777" w:rsidR="003005D9" w:rsidRPr="00242E73" w:rsidRDefault="001D7796" w:rsidP="00C060AB">
      <w:pPr>
        <w:pStyle w:val="VJTCalibri11norzarvlevo"/>
        <w:ind w:left="709" w:firstLine="0"/>
        <w:rPr>
          <w:sz w:val="18"/>
        </w:rPr>
      </w:pPr>
      <w:r w:rsidRPr="00242E73">
        <w:rPr>
          <w:sz w:val="18"/>
        </w:rPr>
        <w:t>Objekt produkuje pouze klasický</w:t>
      </w:r>
      <w:r w:rsidR="003005D9" w:rsidRPr="00242E73">
        <w:rPr>
          <w:sz w:val="18"/>
        </w:rPr>
        <w:t xml:space="preserve"> komunální odpad. Splaškové</w:t>
      </w:r>
      <w:r w:rsidRPr="00242E73">
        <w:rPr>
          <w:sz w:val="18"/>
        </w:rPr>
        <w:t xml:space="preserve"> </w:t>
      </w:r>
      <w:r w:rsidR="00044AF2" w:rsidRPr="00242E73">
        <w:rPr>
          <w:sz w:val="18"/>
        </w:rPr>
        <w:t xml:space="preserve">a dešťové </w:t>
      </w:r>
      <w:r w:rsidRPr="00242E73">
        <w:rPr>
          <w:sz w:val="18"/>
        </w:rPr>
        <w:t xml:space="preserve">vody jsou svedeny do </w:t>
      </w:r>
      <w:r w:rsidR="00044AF2" w:rsidRPr="00242E73">
        <w:rPr>
          <w:sz w:val="18"/>
        </w:rPr>
        <w:t>jednotné</w:t>
      </w:r>
      <w:r w:rsidRPr="00242E73">
        <w:rPr>
          <w:sz w:val="18"/>
        </w:rPr>
        <w:t xml:space="preserve"> </w:t>
      </w:r>
      <w:r w:rsidR="003005D9" w:rsidRPr="00242E73">
        <w:rPr>
          <w:sz w:val="18"/>
        </w:rPr>
        <w:t>kanalizace</w:t>
      </w:r>
      <w:r w:rsidR="00395819">
        <w:rPr>
          <w:sz w:val="18"/>
        </w:rPr>
        <w:t xml:space="preserve"> – nedojde k navýšení odvodněných splaškových ani dešťových vod.</w:t>
      </w:r>
    </w:p>
    <w:p w14:paraId="77445B28" w14:textId="77777777" w:rsidR="00C30964" w:rsidRPr="00242E73" w:rsidRDefault="00C30964" w:rsidP="00C060AB">
      <w:pPr>
        <w:pStyle w:val="VJTCalibri11norzarvlevo"/>
        <w:ind w:left="709" w:firstLine="0"/>
        <w:rPr>
          <w:sz w:val="18"/>
        </w:rPr>
      </w:pPr>
    </w:p>
    <w:p w14:paraId="77445B29" w14:textId="77777777" w:rsidR="0056716C" w:rsidRPr="00242E73" w:rsidRDefault="006D1A9B" w:rsidP="00C30964">
      <w:pPr>
        <w:pStyle w:val="VJTCalibrinadpis11Tun"/>
        <w:numPr>
          <w:ilvl w:val="0"/>
          <w:numId w:val="23"/>
        </w:numPr>
        <w:tabs>
          <w:tab w:val="clear" w:pos="1134"/>
          <w:tab w:val="clear" w:pos="1418"/>
        </w:tabs>
        <w:spacing w:before="0" w:after="0"/>
        <w:jc w:val="both"/>
        <w:rPr>
          <w:sz w:val="18"/>
        </w:rPr>
      </w:pPr>
      <w:r w:rsidRPr="00242E73">
        <w:rPr>
          <w:sz w:val="18"/>
        </w:rPr>
        <w:lastRenderedPageBreak/>
        <w:t xml:space="preserve">vliv na přírodu a krajinu (ochrana dřevin, ochrana památných </w:t>
      </w:r>
      <w:r w:rsidR="00C12C57" w:rsidRPr="00242E73">
        <w:rPr>
          <w:sz w:val="18"/>
        </w:rPr>
        <w:t>stromů, ochrana rostlin a živočichů</w:t>
      </w:r>
      <w:r w:rsidR="00EA23A4" w:rsidRPr="00242E73">
        <w:rPr>
          <w:sz w:val="18"/>
        </w:rPr>
        <w:t>,</w:t>
      </w:r>
      <w:r w:rsidR="00C12C57" w:rsidRPr="00242E73">
        <w:rPr>
          <w:sz w:val="18"/>
        </w:rPr>
        <w:t xml:space="preserve"> zachování ekologických funkcí a vazeb v krajině</w:t>
      </w:r>
    </w:p>
    <w:p w14:paraId="77445B2A" w14:textId="77777777" w:rsidR="00427620" w:rsidRPr="00242E73" w:rsidRDefault="003005D9" w:rsidP="00C30964">
      <w:pPr>
        <w:pStyle w:val="VJTCalibri11norzarvlevo"/>
        <w:ind w:left="709" w:firstLine="0"/>
        <w:rPr>
          <w:sz w:val="18"/>
        </w:rPr>
      </w:pPr>
      <w:r w:rsidRPr="00242E73">
        <w:rPr>
          <w:sz w:val="18"/>
        </w:rPr>
        <w:t>Stavba nenarušuje nijaké ekologické funkce ani vazby v krajině. V lokalitě se nenachází žádné památné stromy a není třeba žádná ochrana dřevin, rostlin ani živočichů (není znám žádný takový výskyt)</w:t>
      </w:r>
      <w:r w:rsidR="00463F20" w:rsidRPr="00242E73">
        <w:rPr>
          <w:sz w:val="18"/>
        </w:rPr>
        <w:t>.</w:t>
      </w:r>
    </w:p>
    <w:p w14:paraId="77445B2B" w14:textId="77777777" w:rsidR="00C30964" w:rsidRPr="00242E73" w:rsidRDefault="00C30964" w:rsidP="00C30964">
      <w:pPr>
        <w:pStyle w:val="VJTCalibri11norzarvlevo"/>
        <w:ind w:left="709" w:firstLine="0"/>
        <w:rPr>
          <w:sz w:val="18"/>
        </w:rPr>
      </w:pPr>
    </w:p>
    <w:p w14:paraId="77445B2C" w14:textId="77777777" w:rsidR="002E7359" w:rsidRPr="00242E73" w:rsidRDefault="00C12C57" w:rsidP="00C30964">
      <w:pPr>
        <w:pStyle w:val="VJTCalibrinadpis11Tun"/>
        <w:tabs>
          <w:tab w:val="clear" w:pos="1134"/>
          <w:tab w:val="clear" w:pos="1418"/>
        </w:tabs>
        <w:spacing w:before="0" w:after="0"/>
        <w:jc w:val="both"/>
        <w:rPr>
          <w:sz w:val="18"/>
        </w:rPr>
      </w:pPr>
      <w:r w:rsidRPr="00242E73">
        <w:rPr>
          <w:sz w:val="18"/>
        </w:rPr>
        <w:t>vliv na soustavu chráněných území Natura 2000</w:t>
      </w:r>
    </w:p>
    <w:p w14:paraId="77445B2D" w14:textId="77777777" w:rsidR="002E7359" w:rsidRPr="00242E73" w:rsidRDefault="002E7359" w:rsidP="00C30964">
      <w:pPr>
        <w:pStyle w:val="VJTCalibri11norzarvlevo"/>
        <w:ind w:left="709" w:firstLine="0"/>
        <w:rPr>
          <w:sz w:val="18"/>
        </w:rPr>
      </w:pPr>
      <w:r w:rsidRPr="00242E73">
        <w:rPr>
          <w:sz w:val="18"/>
        </w:rPr>
        <w:t>Stavba je podlimitním záměrem bez vlivu na výše zmíněné oblasti.</w:t>
      </w:r>
    </w:p>
    <w:p w14:paraId="77445B2E" w14:textId="77777777" w:rsidR="00C30964" w:rsidRPr="00242E73" w:rsidRDefault="00C30964" w:rsidP="00C30964">
      <w:pPr>
        <w:pStyle w:val="VJTCalibri11norzarvlevo"/>
        <w:ind w:firstLine="0"/>
        <w:rPr>
          <w:sz w:val="18"/>
        </w:rPr>
      </w:pPr>
    </w:p>
    <w:p w14:paraId="77445B2F" w14:textId="77777777" w:rsidR="002E7359" w:rsidRPr="00242E73" w:rsidRDefault="002E7359" w:rsidP="00C30964">
      <w:pPr>
        <w:pStyle w:val="VJTCalibrinadpis11Tun"/>
        <w:tabs>
          <w:tab w:val="clear" w:pos="1134"/>
          <w:tab w:val="clear" w:pos="1418"/>
        </w:tabs>
        <w:spacing w:before="0" w:after="0"/>
        <w:jc w:val="both"/>
        <w:rPr>
          <w:sz w:val="18"/>
        </w:rPr>
      </w:pPr>
      <w:r w:rsidRPr="00242E73">
        <w:rPr>
          <w:sz w:val="18"/>
        </w:rPr>
        <w:t>způsob</w:t>
      </w:r>
      <w:r w:rsidR="00C12C57" w:rsidRPr="00242E73">
        <w:rPr>
          <w:sz w:val="18"/>
        </w:rPr>
        <w:t xml:space="preserve"> zohlednění podmínek </w:t>
      </w:r>
      <w:r w:rsidRPr="00242E73">
        <w:rPr>
          <w:sz w:val="18"/>
        </w:rPr>
        <w:t>závazného</w:t>
      </w:r>
      <w:r w:rsidR="00463F20" w:rsidRPr="00242E73">
        <w:rPr>
          <w:sz w:val="18"/>
        </w:rPr>
        <w:t xml:space="preserve"> stanoviska</w:t>
      </w:r>
      <w:r w:rsidRPr="00242E73">
        <w:rPr>
          <w:sz w:val="18"/>
        </w:rPr>
        <w:t xml:space="preserve"> posouzení vlivu záměru na životní prostředí</w:t>
      </w:r>
    </w:p>
    <w:p w14:paraId="77445B30" w14:textId="77777777" w:rsidR="002E7359" w:rsidRPr="00242E73" w:rsidRDefault="002E7359" w:rsidP="00C30964">
      <w:pPr>
        <w:pStyle w:val="VJTCalibri11norzarvlevo"/>
        <w:ind w:left="709" w:firstLine="0"/>
        <w:rPr>
          <w:sz w:val="18"/>
        </w:rPr>
      </w:pPr>
      <w:r w:rsidRPr="00242E73">
        <w:rPr>
          <w:sz w:val="18"/>
        </w:rPr>
        <w:t>Stavba je podlimitním záměrem bez vlivu na výše zmíněné oblasti.</w:t>
      </w:r>
    </w:p>
    <w:p w14:paraId="77445B31" w14:textId="77777777" w:rsidR="00C30964" w:rsidRPr="00242E73" w:rsidRDefault="00C30964" w:rsidP="00C30964">
      <w:pPr>
        <w:pStyle w:val="VJTCalibri11norzarvlevo"/>
        <w:ind w:firstLine="0"/>
        <w:rPr>
          <w:sz w:val="18"/>
        </w:rPr>
      </w:pPr>
    </w:p>
    <w:p w14:paraId="77445B32" w14:textId="77777777" w:rsidR="002E7359" w:rsidRPr="00242E73" w:rsidRDefault="00395819" w:rsidP="00C30964">
      <w:pPr>
        <w:pStyle w:val="VJTCalibrinadpis11Tun"/>
        <w:tabs>
          <w:tab w:val="clear" w:pos="1134"/>
          <w:tab w:val="clear" w:pos="1418"/>
        </w:tabs>
        <w:spacing w:before="0" w:after="0"/>
        <w:jc w:val="both"/>
        <w:rPr>
          <w:sz w:val="18"/>
        </w:rPr>
      </w:pPr>
      <w:r>
        <w:rPr>
          <w:sz w:val="18"/>
        </w:rPr>
        <w:t>v</w:t>
      </w:r>
      <w:r w:rsidR="002E7359" w:rsidRPr="00242E73">
        <w:rPr>
          <w:sz w:val="18"/>
        </w:rPr>
        <w:t> případě záměru spadajících do režimu zákona o integrované prevenci, základní parametry způsobu naplnění závěrů o nejlepších dostupných technikách nebo integrované povolení</w:t>
      </w:r>
    </w:p>
    <w:p w14:paraId="77445B33" w14:textId="77777777" w:rsidR="002E7359" w:rsidRPr="00242E73" w:rsidRDefault="002E7359" w:rsidP="00C30964">
      <w:pPr>
        <w:pStyle w:val="VJTCalibrinadpis11Tun"/>
        <w:numPr>
          <w:ilvl w:val="0"/>
          <w:numId w:val="0"/>
        </w:numPr>
        <w:tabs>
          <w:tab w:val="clear" w:pos="1134"/>
          <w:tab w:val="clear" w:pos="1418"/>
        </w:tabs>
        <w:spacing w:before="0" w:after="0"/>
        <w:ind w:left="709"/>
        <w:jc w:val="both"/>
        <w:rPr>
          <w:b w:val="0"/>
          <w:sz w:val="18"/>
        </w:rPr>
      </w:pPr>
      <w:r w:rsidRPr="00242E73">
        <w:rPr>
          <w:b w:val="0"/>
          <w:sz w:val="18"/>
        </w:rPr>
        <w:t>Tento projekt do integrované prevence nespadá.</w:t>
      </w:r>
    </w:p>
    <w:p w14:paraId="77445B34" w14:textId="77777777" w:rsidR="00C30964" w:rsidRPr="00242E73" w:rsidRDefault="00C30964" w:rsidP="00C30964">
      <w:pPr>
        <w:pStyle w:val="VJTCalibrinadpis11Tun"/>
        <w:numPr>
          <w:ilvl w:val="0"/>
          <w:numId w:val="0"/>
        </w:numPr>
        <w:tabs>
          <w:tab w:val="clear" w:pos="1134"/>
          <w:tab w:val="clear" w:pos="1418"/>
        </w:tabs>
        <w:spacing w:before="0" w:after="0"/>
        <w:jc w:val="both"/>
        <w:rPr>
          <w:b w:val="0"/>
          <w:sz w:val="18"/>
        </w:rPr>
      </w:pPr>
    </w:p>
    <w:p w14:paraId="77445B35" w14:textId="77777777" w:rsidR="00044AF2" w:rsidRPr="00242E73" w:rsidRDefault="00C12C57" w:rsidP="00C30964">
      <w:pPr>
        <w:pStyle w:val="VJTCalibrinadpis11Tun"/>
        <w:tabs>
          <w:tab w:val="clear" w:pos="1134"/>
          <w:tab w:val="clear" w:pos="1418"/>
        </w:tabs>
        <w:spacing w:before="0" w:after="0"/>
        <w:jc w:val="both"/>
        <w:rPr>
          <w:sz w:val="18"/>
        </w:rPr>
      </w:pPr>
      <w:r w:rsidRPr="00242E73">
        <w:rPr>
          <w:sz w:val="18"/>
        </w:rPr>
        <w:t>navrhovaná ochranná a bezpečnostní pásma, rozsah omezení a podmínky ochrany podle jiných právních předpisů</w:t>
      </w:r>
    </w:p>
    <w:p w14:paraId="77445B36" w14:textId="77777777" w:rsidR="00427620" w:rsidRPr="00242E73" w:rsidRDefault="00044AF2" w:rsidP="00C30964">
      <w:pPr>
        <w:pStyle w:val="VJTCalibri11norzarvlevo"/>
        <w:ind w:left="709" w:firstLine="0"/>
        <w:rPr>
          <w:sz w:val="18"/>
        </w:rPr>
      </w:pPr>
      <w:r w:rsidRPr="00242E73">
        <w:rPr>
          <w:sz w:val="18"/>
        </w:rPr>
        <w:t xml:space="preserve">Výstavbou nevzniknou žádná ochranná pásma. </w:t>
      </w:r>
      <w:r w:rsidR="0008006E" w:rsidRPr="00242E73">
        <w:rPr>
          <w:sz w:val="18"/>
        </w:rPr>
        <w:t>Žádná jiná ochranná pásma projekt neurčuje</w:t>
      </w:r>
      <w:r w:rsidR="00276212" w:rsidRPr="00242E73">
        <w:rPr>
          <w:sz w:val="18"/>
        </w:rPr>
        <w:t>.</w:t>
      </w:r>
    </w:p>
    <w:p w14:paraId="77445B37" w14:textId="77777777" w:rsidR="00C30964" w:rsidRPr="00242E73" w:rsidRDefault="00C30964" w:rsidP="00C30964">
      <w:pPr>
        <w:pStyle w:val="VJTCalibri11norzarvlevo"/>
        <w:ind w:firstLine="0"/>
        <w:rPr>
          <w:sz w:val="18"/>
        </w:rPr>
      </w:pPr>
    </w:p>
    <w:p w14:paraId="77445B38" w14:textId="77777777" w:rsidR="00734B66" w:rsidRPr="00242E73" w:rsidRDefault="00C12C57" w:rsidP="00C30964">
      <w:pPr>
        <w:pStyle w:val="VJTCalibrnadpisi13Tun"/>
        <w:tabs>
          <w:tab w:val="clear" w:pos="1134"/>
        </w:tabs>
        <w:spacing w:before="0"/>
        <w:ind w:left="709" w:hanging="709"/>
        <w:jc w:val="both"/>
        <w:rPr>
          <w:sz w:val="22"/>
          <w:szCs w:val="22"/>
        </w:rPr>
      </w:pPr>
      <w:r w:rsidRPr="00242E73">
        <w:rPr>
          <w:sz w:val="22"/>
          <w:szCs w:val="22"/>
        </w:rPr>
        <w:t>Ochrana obyvatelstva</w:t>
      </w:r>
    </w:p>
    <w:p w14:paraId="77445B39" w14:textId="77777777" w:rsidR="00C30964" w:rsidRPr="00242E73" w:rsidRDefault="00C30964" w:rsidP="00C30964">
      <w:pPr>
        <w:pStyle w:val="VJTCalibri11norzarvlevo"/>
        <w:ind w:left="1418" w:hanging="709"/>
        <w:rPr>
          <w:sz w:val="18"/>
        </w:rPr>
      </w:pPr>
    </w:p>
    <w:p w14:paraId="77445B3A" w14:textId="77777777" w:rsidR="0008006E" w:rsidRPr="00242E73" w:rsidRDefault="0008006E" w:rsidP="00C30964">
      <w:pPr>
        <w:pStyle w:val="VJTCalibri11norzarvlevo"/>
        <w:ind w:left="1418" w:hanging="709"/>
        <w:rPr>
          <w:sz w:val="18"/>
        </w:rPr>
      </w:pPr>
      <w:r w:rsidRPr="00242E73">
        <w:rPr>
          <w:sz w:val="18"/>
        </w:rPr>
        <w:t>(</w:t>
      </w:r>
      <w:r w:rsidR="00684EFC" w:rsidRPr="00242E73">
        <w:rPr>
          <w:sz w:val="18"/>
        </w:rPr>
        <w:t>Splnění základních požadavků z hlediska plnění úkolů ochrany obyvatelstva</w:t>
      </w:r>
      <w:r w:rsidRPr="00242E73">
        <w:rPr>
          <w:sz w:val="18"/>
        </w:rPr>
        <w:t>)</w:t>
      </w:r>
      <w:r w:rsidR="00502185" w:rsidRPr="00242E73">
        <w:rPr>
          <w:sz w:val="18"/>
        </w:rPr>
        <w:t>.</w:t>
      </w:r>
    </w:p>
    <w:p w14:paraId="77445B3B" w14:textId="77777777" w:rsidR="007F19D8" w:rsidRPr="00242E73" w:rsidRDefault="0008006E" w:rsidP="00C30964">
      <w:pPr>
        <w:pStyle w:val="VJTCalibri11norzarvlevo"/>
        <w:ind w:left="1418" w:hanging="709"/>
        <w:rPr>
          <w:sz w:val="18"/>
        </w:rPr>
      </w:pPr>
      <w:r w:rsidRPr="00242E73">
        <w:rPr>
          <w:sz w:val="18"/>
        </w:rPr>
        <w:t>Objekt neobsahuje zařízení civilní ochrany a jeho využití se předpokládá pouze v míru.</w:t>
      </w:r>
    </w:p>
    <w:p w14:paraId="77445B3C" w14:textId="77777777" w:rsidR="00C30964" w:rsidRPr="00242E73" w:rsidRDefault="00C30964" w:rsidP="00C30964">
      <w:pPr>
        <w:pStyle w:val="VJTCalibri11norzarvlevo"/>
        <w:ind w:left="1418" w:hanging="709"/>
        <w:rPr>
          <w:sz w:val="18"/>
        </w:rPr>
      </w:pPr>
    </w:p>
    <w:p w14:paraId="77445B3D" w14:textId="77777777" w:rsidR="00684EFC" w:rsidRPr="00242E73" w:rsidRDefault="00684EFC" w:rsidP="00C30964">
      <w:pPr>
        <w:pStyle w:val="VJTCalibrnadpisi13Tun"/>
        <w:tabs>
          <w:tab w:val="clear" w:pos="1134"/>
        </w:tabs>
        <w:spacing w:before="0"/>
        <w:ind w:left="709" w:hanging="709"/>
        <w:jc w:val="both"/>
        <w:rPr>
          <w:sz w:val="22"/>
          <w:szCs w:val="22"/>
        </w:rPr>
      </w:pPr>
      <w:r w:rsidRPr="00242E73">
        <w:rPr>
          <w:sz w:val="22"/>
          <w:szCs w:val="22"/>
        </w:rPr>
        <w:t>Zásady organizace výstavby</w:t>
      </w:r>
    </w:p>
    <w:p w14:paraId="77445B3E" w14:textId="77777777" w:rsidR="00C30964" w:rsidRPr="00242E73" w:rsidRDefault="00C30964" w:rsidP="00C30964">
      <w:pPr>
        <w:pStyle w:val="VJTCalibrnadpisi13Tun"/>
        <w:numPr>
          <w:ilvl w:val="0"/>
          <w:numId w:val="0"/>
        </w:numPr>
        <w:tabs>
          <w:tab w:val="clear" w:pos="1134"/>
        </w:tabs>
        <w:spacing w:before="0"/>
        <w:ind w:left="709"/>
        <w:jc w:val="both"/>
        <w:rPr>
          <w:b w:val="0"/>
          <w:sz w:val="18"/>
          <w:szCs w:val="22"/>
        </w:rPr>
      </w:pPr>
    </w:p>
    <w:p w14:paraId="77445B3F" w14:textId="77777777" w:rsidR="00136001" w:rsidRPr="00242E73" w:rsidRDefault="00136001" w:rsidP="00290993">
      <w:pPr>
        <w:pStyle w:val="VJTCalibrinadpis11Tun"/>
        <w:numPr>
          <w:ilvl w:val="0"/>
          <w:numId w:val="12"/>
        </w:numPr>
        <w:tabs>
          <w:tab w:val="clear" w:pos="1134"/>
          <w:tab w:val="clear" w:pos="1418"/>
        </w:tabs>
        <w:spacing w:before="0" w:after="0"/>
        <w:jc w:val="both"/>
        <w:rPr>
          <w:sz w:val="18"/>
        </w:rPr>
      </w:pPr>
      <w:r w:rsidRPr="00242E73">
        <w:rPr>
          <w:sz w:val="18"/>
        </w:rPr>
        <w:t xml:space="preserve">potřeby a spotřeby rozhodujících </w:t>
      </w:r>
      <w:r w:rsidR="0050643E" w:rsidRPr="00242E73">
        <w:rPr>
          <w:sz w:val="18"/>
        </w:rPr>
        <w:t>médií a</w:t>
      </w:r>
      <w:r w:rsidRPr="00242E73">
        <w:rPr>
          <w:sz w:val="18"/>
        </w:rPr>
        <w:t xml:space="preserve"> hmot</w:t>
      </w:r>
    </w:p>
    <w:p w14:paraId="77445B40" w14:textId="77777777" w:rsidR="00136001" w:rsidRPr="00242E73" w:rsidRDefault="00136001" w:rsidP="0050643E">
      <w:pPr>
        <w:ind w:left="709"/>
        <w:rPr>
          <w:rFonts w:ascii="Calibri" w:hAnsi="Calibri"/>
          <w:sz w:val="18"/>
          <w:szCs w:val="18"/>
        </w:rPr>
      </w:pPr>
      <w:r w:rsidRPr="00242E73">
        <w:rPr>
          <w:rFonts w:ascii="Calibri" w:hAnsi="Calibri"/>
          <w:sz w:val="18"/>
          <w:szCs w:val="18"/>
        </w:rPr>
        <w:t xml:space="preserve">Napojovací body vody a elektrické energie pro realizaci stavebních úprav budou napojeny </w:t>
      </w:r>
      <w:r w:rsidR="0050643E" w:rsidRPr="00242E73">
        <w:rPr>
          <w:rFonts w:ascii="Calibri" w:hAnsi="Calibri"/>
          <w:sz w:val="18"/>
          <w:szCs w:val="18"/>
        </w:rPr>
        <w:t>na stávající</w:t>
      </w:r>
      <w:r w:rsidRPr="00242E73">
        <w:rPr>
          <w:rFonts w:ascii="Calibri" w:hAnsi="Calibri"/>
          <w:sz w:val="18"/>
          <w:szCs w:val="18"/>
        </w:rPr>
        <w:t xml:space="preserve"> rozvody </w:t>
      </w:r>
      <w:r w:rsidR="0050643E">
        <w:rPr>
          <w:rFonts w:ascii="Calibri" w:hAnsi="Calibri"/>
          <w:sz w:val="18"/>
          <w:szCs w:val="18"/>
        </w:rPr>
        <w:t>objektů</w:t>
      </w:r>
      <w:r w:rsidRPr="00242E73">
        <w:rPr>
          <w:rFonts w:ascii="Calibri" w:hAnsi="Calibri"/>
          <w:sz w:val="18"/>
          <w:szCs w:val="18"/>
        </w:rPr>
        <w:t xml:space="preserve"> </w:t>
      </w:r>
      <w:r w:rsidR="0050643E">
        <w:rPr>
          <w:rFonts w:ascii="Calibri" w:hAnsi="Calibri"/>
          <w:sz w:val="18"/>
          <w:szCs w:val="18"/>
        </w:rPr>
        <w:t>jež jsou</w:t>
      </w:r>
      <w:r w:rsidRPr="00242E73">
        <w:rPr>
          <w:rFonts w:ascii="Calibri" w:hAnsi="Calibri"/>
          <w:sz w:val="18"/>
          <w:szCs w:val="18"/>
        </w:rPr>
        <w:t xml:space="preserve"> ve vlastnictví investora. Stavební firma bude mít na napojovacích bodech podružná měření, aby bylo možno, po dokončení stavebních úprav, provést rozúčtování.</w:t>
      </w:r>
    </w:p>
    <w:p w14:paraId="77445B41" w14:textId="77777777" w:rsidR="0050643E" w:rsidRDefault="00A8589C" w:rsidP="0050643E">
      <w:pPr>
        <w:ind w:left="709"/>
        <w:rPr>
          <w:rFonts w:ascii="Calibri" w:hAnsi="Calibri"/>
          <w:sz w:val="18"/>
          <w:szCs w:val="18"/>
        </w:rPr>
      </w:pPr>
      <w:r w:rsidRPr="00242E73">
        <w:rPr>
          <w:rFonts w:ascii="Calibri" w:hAnsi="Calibri"/>
          <w:sz w:val="18"/>
          <w:szCs w:val="18"/>
        </w:rPr>
        <w:t xml:space="preserve">Pro provádění stavebně montážních prací je nutno zajistit napojení staveništního rozvaděče na stávající </w:t>
      </w:r>
      <w:proofErr w:type="spellStart"/>
      <w:r w:rsidRPr="00242E73">
        <w:rPr>
          <w:rFonts w:ascii="Calibri" w:hAnsi="Calibri"/>
          <w:sz w:val="18"/>
          <w:szCs w:val="18"/>
        </w:rPr>
        <w:t>elektropřípojku</w:t>
      </w:r>
      <w:proofErr w:type="spellEnd"/>
      <w:r w:rsidRPr="00242E73">
        <w:rPr>
          <w:rFonts w:ascii="Calibri" w:hAnsi="Calibri"/>
          <w:sz w:val="18"/>
          <w:szCs w:val="18"/>
        </w:rPr>
        <w:t xml:space="preserve"> přímo v předmětném objektu v bezprostřední blízkosti staveniště. El. </w:t>
      </w:r>
      <w:proofErr w:type="gramStart"/>
      <w:r w:rsidRPr="00242E73">
        <w:rPr>
          <w:rFonts w:ascii="Calibri" w:hAnsi="Calibri"/>
          <w:sz w:val="18"/>
          <w:szCs w:val="18"/>
        </w:rPr>
        <w:t>proud - přípojka</w:t>
      </w:r>
      <w:proofErr w:type="gramEnd"/>
      <w:r w:rsidRPr="00242E73">
        <w:rPr>
          <w:rFonts w:ascii="Calibri" w:hAnsi="Calibri"/>
          <w:sz w:val="18"/>
          <w:szCs w:val="18"/>
        </w:rPr>
        <w:t xml:space="preserve"> je o dostatečné kapacitě pro realizaci stavby. Omítkové směsi potřebné jen v nepatrném množství pro </w:t>
      </w:r>
      <w:r w:rsidR="00C83672">
        <w:rPr>
          <w:rFonts w:ascii="Calibri" w:hAnsi="Calibri"/>
          <w:sz w:val="18"/>
          <w:szCs w:val="18"/>
        </w:rPr>
        <w:t xml:space="preserve">zapravení </w:t>
      </w:r>
      <w:r w:rsidRPr="00242E73">
        <w:rPr>
          <w:rFonts w:ascii="Calibri" w:hAnsi="Calibri"/>
          <w:sz w:val="18"/>
          <w:szCs w:val="18"/>
        </w:rPr>
        <w:t xml:space="preserve">stávajících omítek a omítek na novém zdivu budou dováženy na stavbu dle potřeby již jako hotové, pastovité hmoty dopravované v uzavřených obalech. </w:t>
      </w:r>
      <w:r w:rsidR="00C83672">
        <w:rPr>
          <w:rFonts w:ascii="Calibri" w:hAnsi="Calibri"/>
          <w:sz w:val="18"/>
          <w:szCs w:val="18"/>
        </w:rPr>
        <w:t>P</w:t>
      </w:r>
      <w:r w:rsidRPr="00242E73">
        <w:rPr>
          <w:rFonts w:ascii="Calibri" w:hAnsi="Calibri"/>
          <w:sz w:val="18"/>
          <w:szCs w:val="18"/>
        </w:rPr>
        <w:t xml:space="preserve">řípadně míchány v suterénu </w:t>
      </w:r>
      <w:r w:rsidR="0050643E">
        <w:rPr>
          <w:rFonts w:ascii="Calibri" w:hAnsi="Calibri"/>
          <w:sz w:val="18"/>
          <w:szCs w:val="18"/>
        </w:rPr>
        <w:t>o</w:t>
      </w:r>
      <w:r w:rsidRPr="00242E73">
        <w:rPr>
          <w:rFonts w:ascii="Calibri" w:hAnsi="Calibri"/>
          <w:sz w:val="18"/>
          <w:szCs w:val="18"/>
        </w:rPr>
        <w:t xml:space="preserve">bjektu </w:t>
      </w:r>
      <w:r w:rsidR="00C83672">
        <w:rPr>
          <w:rFonts w:ascii="Calibri" w:hAnsi="Calibri"/>
          <w:sz w:val="18"/>
          <w:szCs w:val="18"/>
        </w:rPr>
        <w:t>SÚ</w:t>
      </w:r>
      <w:r w:rsidRPr="00242E73">
        <w:rPr>
          <w:rFonts w:ascii="Calibri" w:hAnsi="Calibri"/>
          <w:sz w:val="18"/>
          <w:szCs w:val="18"/>
        </w:rPr>
        <w:t xml:space="preserve">. </w:t>
      </w:r>
    </w:p>
    <w:p w14:paraId="77445B42" w14:textId="77777777" w:rsidR="00A8589C" w:rsidRPr="00242E73" w:rsidRDefault="00A8589C" w:rsidP="0050643E">
      <w:pPr>
        <w:ind w:left="709"/>
        <w:rPr>
          <w:rFonts w:ascii="Calibri" w:hAnsi="Calibri"/>
          <w:sz w:val="18"/>
          <w:szCs w:val="18"/>
        </w:rPr>
      </w:pPr>
      <w:r w:rsidRPr="00242E73">
        <w:rPr>
          <w:rFonts w:ascii="Calibri" w:hAnsi="Calibri"/>
          <w:sz w:val="18"/>
          <w:szCs w:val="18"/>
        </w:rPr>
        <w:t xml:space="preserve">Místa odběru všech energií a kapacitní možnosti schválí odpovědný zástupce stavebníka </w:t>
      </w:r>
      <w:r w:rsidR="00C83672">
        <w:rPr>
          <w:rFonts w:ascii="Calibri" w:hAnsi="Calibri"/>
          <w:sz w:val="18"/>
          <w:szCs w:val="18"/>
        </w:rPr>
        <w:t>Slezské univerzity v Opavě</w:t>
      </w:r>
      <w:r w:rsidRPr="00242E73">
        <w:rPr>
          <w:rFonts w:ascii="Calibri" w:hAnsi="Calibri"/>
          <w:sz w:val="18"/>
          <w:szCs w:val="18"/>
        </w:rPr>
        <w:t xml:space="preserve">. </w:t>
      </w:r>
    </w:p>
    <w:p w14:paraId="77445B43" w14:textId="77777777" w:rsidR="00A8589C" w:rsidRPr="00242E73" w:rsidRDefault="00A8589C" w:rsidP="0050643E">
      <w:pPr>
        <w:ind w:left="709"/>
        <w:rPr>
          <w:rFonts w:ascii="Calibri" w:hAnsi="Calibri"/>
          <w:sz w:val="18"/>
          <w:szCs w:val="18"/>
        </w:rPr>
      </w:pPr>
      <w:r w:rsidRPr="00242E73">
        <w:rPr>
          <w:rFonts w:ascii="Calibri" w:hAnsi="Calibri"/>
          <w:sz w:val="18"/>
          <w:szCs w:val="18"/>
        </w:rPr>
        <w:t>Spotřeby jednotlivých energií budou měřeny podružnými měřidly.</w:t>
      </w:r>
    </w:p>
    <w:p w14:paraId="77445B44" w14:textId="77777777" w:rsidR="00A8589C" w:rsidRPr="00242E73" w:rsidRDefault="00A8589C" w:rsidP="0050643E">
      <w:pPr>
        <w:ind w:left="709"/>
        <w:rPr>
          <w:rFonts w:ascii="Calibri" w:hAnsi="Calibri"/>
          <w:sz w:val="18"/>
          <w:szCs w:val="18"/>
        </w:rPr>
      </w:pPr>
      <w:r w:rsidRPr="00242E73">
        <w:rPr>
          <w:rFonts w:ascii="Calibri" w:hAnsi="Calibri"/>
          <w:sz w:val="18"/>
          <w:szCs w:val="18"/>
        </w:rPr>
        <w:t>Staveniště předá investor dodavateli po splnění všech předem dohodnutých podmínek.</w:t>
      </w:r>
    </w:p>
    <w:p w14:paraId="77445B45" w14:textId="77777777" w:rsidR="00A8589C" w:rsidRPr="00242E73" w:rsidRDefault="00A8589C" w:rsidP="0050643E">
      <w:pPr>
        <w:ind w:left="709"/>
        <w:rPr>
          <w:rFonts w:ascii="Calibri" w:hAnsi="Calibri"/>
          <w:sz w:val="18"/>
          <w:szCs w:val="18"/>
        </w:rPr>
      </w:pPr>
      <w:r w:rsidRPr="00242E73">
        <w:rPr>
          <w:rFonts w:ascii="Calibri" w:hAnsi="Calibri"/>
          <w:sz w:val="18"/>
          <w:szCs w:val="18"/>
        </w:rPr>
        <w:t xml:space="preserve">Práce budou prováděny po dílčích celcích, které budou průběžně přejímány investorem, stavebním dozorem a projektantem. </w:t>
      </w:r>
    </w:p>
    <w:p w14:paraId="77445B46" w14:textId="77777777" w:rsidR="00A8589C" w:rsidRPr="00242E73" w:rsidRDefault="00A8589C" w:rsidP="0050643E">
      <w:pPr>
        <w:ind w:left="709"/>
        <w:rPr>
          <w:rFonts w:ascii="Calibri" w:hAnsi="Calibri"/>
          <w:sz w:val="18"/>
          <w:szCs w:val="18"/>
        </w:rPr>
      </w:pPr>
      <w:r w:rsidRPr="00242E73">
        <w:rPr>
          <w:rFonts w:ascii="Calibri" w:hAnsi="Calibri"/>
          <w:sz w:val="18"/>
          <w:szCs w:val="18"/>
        </w:rPr>
        <w:t>Po ukončení prací celého díla bude provedeno konečné předání a kompletní odstranění zařízení staveniště včetně úklidu předmětných ploch, a to k termínu odevzdání stavby.</w:t>
      </w:r>
    </w:p>
    <w:p w14:paraId="77445B47" w14:textId="77777777" w:rsidR="00290993" w:rsidRPr="00242E73" w:rsidRDefault="00290993" w:rsidP="00F8575D">
      <w:pPr>
        <w:pStyle w:val="Podnadpis"/>
        <w:tabs>
          <w:tab w:val="clear" w:pos="2268"/>
        </w:tabs>
      </w:pPr>
    </w:p>
    <w:p w14:paraId="77445B48" w14:textId="77777777" w:rsidR="00136001" w:rsidRPr="00242E73" w:rsidRDefault="00136001" w:rsidP="00F8575D">
      <w:pPr>
        <w:pStyle w:val="VJTCalibrinadpis11Tun"/>
        <w:numPr>
          <w:ilvl w:val="0"/>
          <w:numId w:val="12"/>
        </w:numPr>
        <w:tabs>
          <w:tab w:val="clear" w:pos="1134"/>
          <w:tab w:val="clear" w:pos="1418"/>
        </w:tabs>
        <w:spacing w:before="0" w:after="0"/>
        <w:jc w:val="both"/>
        <w:rPr>
          <w:sz w:val="18"/>
        </w:rPr>
      </w:pPr>
      <w:r w:rsidRPr="00242E73">
        <w:rPr>
          <w:sz w:val="18"/>
        </w:rPr>
        <w:t>odvodnění staveniště</w:t>
      </w:r>
    </w:p>
    <w:p w14:paraId="77445B49" w14:textId="77777777" w:rsidR="00136001" w:rsidRPr="00242E73" w:rsidRDefault="00136001" w:rsidP="00F8575D">
      <w:pPr>
        <w:pStyle w:val="VJTCalibrinadpis11Tun"/>
        <w:numPr>
          <w:ilvl w:val="0"/>
          <w:numId w:val="0"/>
        </w:numPr>
        <w:tabs>
          <w:tab w:val="clear" w:pos="1134"/>
          <w:tab w:val="clear" w:pos="1418"/>
        </w:tabs>
        <w:spacing w:before="0" w:after="0"/>
        <w:ind w:left="1069" w:hanging="360"/>
        <w:jc w:val="both"/>
        <w:rPr>
          <w:b w:val="0"/>
          <w:sz w:val="18"/>
        </w:rPr>
      </w:pPr>
      <w:r w:rsidRPr="00242E73">
        <w:rPr>
          <w:b w:val="0"/>
          <w:sz w:val="18"/>
        </w:rPr>
        <w:t>Stávajícím systémem dvorních vpustí</w:t>
      </w:r>
      <w:r w:rsidR="00C83672">
        <w:rPr>
          <w:b w:val="0"/>
          <w:sz w:val="18"/>
        </w:rPr>
        <w:t>.</w:t>
      </w:r>
    </w:p>
    <w:p w14:paraId="77445B4A" w14:textId="77777777" w:rsidR="00F8575D" w:rsidRPr="00242E73" w:rsidRDefault="00F8575D" w:rsidP="00F8575D">
      <w:pPr>
        <w:pStyle w:val="VJTCalibrinadpis11Tun"/>
        <w:numPr>
          <w:ilvl w:val="0"/>
          <w:numId w:val="0"/>
        </w:numPr>
        <w:spacing w:before="0" w:after="0"/>
        <w:ind w:left="720" w:hanging="360"/>
        <w:jc w:val="both"/>
        <w:rPr>
          <w:b w:val="0"/>
          <w:sz w:val="18"/>
        </w:rPr>
      </w:pPr>
    </w:p>
    <w:p w14:paraId="77445B4B" w14:textId="77777777" w:rsidR="00610091" w:rsidRPr="00242E73" w:rsidRDefault="00684EFC" w:rsidP="00F8575D">
      <w:pPr>
        <w:pStyle w:val="VJTCalibrinadpis11Tun"/>
        <w:numPr>
          <w:ilvl w:val="0"/>
          <w:numId w:val="12"/>
        </w:numPr>
        <w:tabs>
          <w:tab w:val="clear" w:pos="1134"/>
          <w:tab w:val="clear" w:pos="1418"/>
        </w:tabs>
        <w:spacing w:before="0" w:after="0"/>
        <w:jc w:val="both"/>
        <w:rPr>
          <w:sz w:val="18"/>
        </w:rPr>
      </w:pPr>
      <w:r w:rsidRPr="00242E73">
        <w:rPr>
          <w:sz w:val="18"/>
        </w:rPr>
        <w:t xml:space="preserve">napojení staveniště na stávající dopravní </w:t>
      </w:r>
      <w:r w:rsidR="00693148" w:rsidRPr="00242E73">
        <w:rPr>
          <w:sz w:val="18"/>
        </w:rPr>
        <w:t xml:space="preserve">a technickou </w:t>
      </w:r>
      <w:r w:rsidR="00956C7C" w:rsidRPr="00242E73">
        <w:rPr>
          <w:sz w:val="18"/>
        </w:rPr>
        <w:t>infrastrukturu</w:t>
      </w:r>
    </w:p>
    <w:p w14:paraId="77445B4C" w14:textId="77777777" w:rsidR="00610091" w:rsidRDefault="00610091" w:rsidP="00F8575D">
      <w:pPr>
        <w:pStyle w:val="VJTCalibri11norzarvlevo"/>
        <w:ind w:left="709" w:firstLine="0"/>
        <w:rPr>
          <w:sz w:val="18"/>
        </w:rPr>
      </w:pPr>
      <w:r w:rsidRPr="00242E73">
        <w:rPr>
          <w:sz w:val="18"/>
        </w:rPr>
        <w:t xml:space="preserve">Stavby budou využívat pro napojení ke komunikaci </w:t>
      </w:r>
      <w:r w:rsidR="005A5AB9" w:rsidRPr="00242E73">
        <w:rPr>
          <w:sz w:val="18"/>
        </w:rPr>
        <w:t xml:space="preserve">stávající sjezd z ulice </w:t>
      </w:r>
      <w:r w:rsidR="00C83672">
        <w:rPr>
          <w:sz w:val="18"/>
        </w:rPr>
        <w:t>Mírová a Riegrova. Povrch dvora je z žulové dlažby.</w:t>
      </w:r>
    </w:p>
    <w:p w14:paraId="77445B4D" w14:textId="77777777" w:rsidR="00C83672" w:rsidRPr="00242E73" w:rsidRDefault="00C83672" w:rsidP="00F8575D">
      <w:pPr>
        <w:pStyle w:val="VJTCalibri11norzarvlevo"/>
        <w:ind w:left="709" w:firstLine="0"/>
        <w:rPr>
          <w:sz w:val="18"/>
        </w:rPr>
      </w:pPr>
      <w:r>
        <w:rPr>
          <w:sz w:val="18"/>
        </w:rPr>
        <w:t>K napojení na technickou infrastrukturu se použijí stávající vnitřní rozvody objektů v majetku investora.</w:t>
      </w:r>
    </w:p>
    <w:p w14:paraId="77445B4E" w14:textId="77777777" w:rsidR="00F8575D" w:rsidRPr="00242E73" w:rsidRDefault="00F8575D" w:rsidP="00F8575D">
      <w:pPr>
        <w:pStyle w:val="VJTCalibri11norzarvlevo"/>
        <w:rPr>
          <w:sz w:val="18"/>
        </w:rPr>
      </w:pPr>
    </w:p>
    <w:p w14:paraId="77445B4F" w14:textId="77777777" w:rsidR="00821DEA" w:rsidRPr="00242E73" w:rsidRDefault="00C83672" w:rsidP="00F8575D">
      <w:pPr>
        <w:pStyle w:val="VJTCalibrinadpis11Tun"/>
        <w:numPr>
          <w:ilvl w:val="0"/>
          <w:numId w:val="35"/>
        </w:numPr>
        <w:tabs>
          <w:tab w:val="clear" w:pos="1134"/>
          <w:tab w:val="clear" w:pos="1418"/>
        </w:tabs>
        <w:spacing w:before="0" w:after="0"/>
        <w:jc w:val="both"/>
        <w:rPr>
          <w:sz w:val="18"/>
        </w:rPr>
      </w:pPr>
      <w:r>
        <w:rPr>
          <w:sz w:val="18"/>
        </w:rPr>
        <w:t>v</w:t>
      </w:r>
      <w:r w:rsidR="00821DEA" w:rsidRPr="00242E73">
        <w:rPr>
          <w:sz w:val="18"/>
        </w:rPr>
        <w:t>liv provádění stavby na okolní stavby a pozemky</w:t>
      </w:r>
    </w:p>
    <w:p w14:paraId="77445B50" w14:textId="77777777" w:rsidR="00821DEA" w:rsidRPr="00242E73" w:rsidRDefault="00821DEA" w:rsidP="00F8575D">
      <w:pPr>
        <w:pStyle w:val="VJTCalibrinadpis11Tun"/>
        <w:numPr>
          <w:ilvl w:val="0"/>
          <w:numId w:val="0"/>
        </w:numPr>
        <w:tabs>
          <w:tab w:val="clear" w:pos="1134"/>
          <w:tab w:val="clear" w:pos="1418"/>
        </w:tabs>
        <w:spacing w:before="0" w:after="0"/>
        <w:ind w:left="709"/>
        <w:jc w:val="both"/>
        <w:rPr>
          <w:b w:val="0"/>
          <w:sz w:val="18"/>
        </w:rPr>
      </w:pPr>
      <w:r w:rsidRPr="00242E73">
        <w:rPr>
          <w:b w:val="0"/>
          <w:sz w:val="18"/>
        </w:rPr>
        <w:t xml:space="preserve">Nebude žádný vliv, jedná se o úpravy </w:t>
      </w:r>
      <w:r w:rsidR="00C83672">
        <w:rPr>
          <w:b w:val="0"/>
          <w:sz w:val="18"/>
        </w:rPr>
        <w:t xml:space="preserve">ve dvoře objektu Slezské univerzity v </w:t>
      </w:r>
      <w:r w:rsidR="008153B0">
        <w:rPr>
          <w:b w:val="0"/>
          <w:sz w:val="18"/>
        </w:rPr>
        <w:t>Opavě</w:t>
      </w:r>
      <w:r w:rsidRPr="00242E73">
        <w:rPr>
          <w:b w:val="0"/>
          <w:sz w:val="18"/>
        </w:rPr>
        <w:t xml:space="preserve">. </w:t>
      </w:r>
    </w:p>
    <w:p w14:paraId="77445B51" w14:textId="77777777" w:rsidR="00F8575D" w:rsidRPr="00242E73" w:rsidRDefault="00F8575D" w:rsidP="00F8575D">
      <w:pPr>
        <w:pStyle w:val="VJTCalibrinadpis11Tun"/>
        <w:numPr>
          <w:ilvl w:val="0"/>
          <w:numId w:val="0"/>
        </w:numPr>
        <w:spacing w:before="0" w:after="0"/>
        <w:ind w:left="720" w:hanging="360"/>
        <w:jc w:val="both"/>
        <w:rPr>
          <w:b w:val="0"/>
          <w:sz w:val="18"/>
        </w:rPr>
      </w:pPr>
    </w:p>
    <w:p w14:paraId="77445B52" w14:textId="77777777" w:rsidR="00684EFC" w:rsidRPr="00242E73" w:rsidRDefault="00684EFC" w:rsidP="00F8575D">
      <w:pPr>
        <w:pStyle w:val="VJTCalibrinadpis11Tun"/>
        <w:numPr>
          <w:ilvl w:val="0"/>
          <w:numId w:val="35"/>
        </w:numPr>
        <w:tabs>
          <w:tab w:val="clear" w:pos="1134"/>
          <w:tab w:val="clear" w:pos="1418"/>
        </w:tabs>
        <w:spacing w:before="0" w:after="0"/>
        <w:jc w:val="both"/>
        <w:rPr>
          <w:sz w:val="18"/>
        </w:rPr>
      </w:pPr>
      <w:r w:rsidRPr="00242E73">
        <w:rPr>
          <w:sz w:val="18"/>
        </w:rPr>
        <w:t>ochrana okolí staveniště a požadavky na související asanace, demolice, kácení dřevin</w:t>
      </w:r>
    </w:p>
    <w:p w14:paraId="77445B53" w14:textId="77777777" w:rsidR="00A97D0C" w:rsidRPr="00242E73" w:rsidRDefault="0008006E" w:rsidP="006A1318">
      <w:pPr>
        <w:pStyle w:val="VJTCalibri11norzarvlevo"/>
        <w:ind w:left="709" w:firstLine="0"/>
        <w:rPr>
          <w:sz w:val="18"/>
        </w:rPr>
      </w:pPr>
      <w:r w:rsidRPr="00242E73">
        <w:rPr>
          <w:sz w:val="18"/>
        </w:rPr>
        <w:t xml:space="preserve">Nejsou definovány žádné požadavky na demolice, asanace ani kácení dřevin </w:t>
      </w:r>
      <w:r w:rsidR="00396DDF" w:rsidRPr="00242E73">
        <w:rPr>
          <w:sz w:val="18"/>
        </w:rPr>
        <w:t>v rámci </w:t>
      </w:r>
      <w:r w:rsidRPr="00242E73">
        <w:rPr>
          <w:sz w:val="18"/>
        </w:rPr>
        <w:t>ZOV.</w:t>
      </w:r>
      <w:r w:rsidR="00610091" w:rsidRPr="00242E73">
        <w:rPr>
          <w:sz w:val="18"/>
        </w:rPr>
        <w:t xml:space="preserve"> </w:t>
      </w:r>
      <w:r w:rsidR="00A97D0C" w:rsidRPr="00242E73">
        <w:rPr>
          <w:sz w:val="18"/>
        </w:rPr>
        <w:t>Na asana</w:t>
      </w:r>
      <w:r w:rsidR="00544989" w:rsidRPr="00242E73">
        <w:rPr>
          <w:sz w:val="18"/>
        </w:rPr>
        <w:t>ce a demolice požadavky nejsou.</w:t>
      </w:r>
    </w:p>
    <w:p w14:paraId="77445B54" w14:textId="77777777" w:rsidR="00F8575D" w:rsidRPr="00242E73" w:rsidRDefault="00F8575D" w:rsidP="00F8575D">
      <w:pPr>
        <w:pStyle w:val="VJTCalibri11norzarvlevo"/>
        <w:ind w:firstLine="1069"/>
        <w:rPr>
          <w:sz w:val="18"/>
        </w:rPr>
      </w:pPr>
    </w:p>
    <w:p w14:paraId="77445B55" w14:textId="77777777" w:rsidR="00684EFC" w:rsidRPr="00242E73" w:rsidRDefault="00684EFC" w:rsidP="00F8575D">
      <w:pPr>
        <w:pStyle w:val="VJTCalibrinadpis11Tun"/>
        <w:tabs>
          <w:tab w:val="clear" w:pos="1134"/>
          <w:tab w:val="clear" w:pos="1418"/>
        </w:tabs>
        <w:spacing w:before="0" w:after="0"/>
        <w:ind w:left="709"/>
        <w:jc w:val="both"/>
        <w:rPr>
          <w:sz w:val="18"/>
        </w:rPr>
      </w:pPr>
      <w:r w:rsidRPr="00242E73">
        <w:rPr>
          <w:sz w:val="18"/>
        </w:rPr>
        <w:t xml:space="preserve">maximální </w:t>
      </w:r>
      <w:r w:rsidR="009C4AF2" w:rsidRPr="00242E73">
        <w:rPr>
          <w:sz w:val="18"/>
        </w:rPr>
        <w:t>dočasné a trvalé z</w:t>
      </w:r>
      <w:r w:rsidRPr="00242E73">
        <w:rPr>
          <w:sz w:val="18"/>
        </w:rPr>
        <w:t>ábory pro staveniště</w:t>
      </w:r>
    </w:p>
    <w:p w14:paraId="77445B56" w14:textId="77777777" w:rsidR="00610091" w:rsidRPr="00242E73" w:rsidRDefault="00610091" w:rsidP="00F8575D">
      <w:pPr>
        <w:pStyle w:val="VJTCalibri11norzarvlevo"/>
        <w:ind w:left="709" w:firstLine="0"/>
        <w:rPr>
          <w:sz w:val="18"/>
        </w:rPr>
      </w:pPr>
      <w:r w:rsidRPr="00242E73">
        <w:rPr>
          <w:sz w:val="18"/>
        </w:rPr>
        <w:t>Po dobu výstavby bude proveden trvalý zábor části stavební</w:t>
      </w:r>
      <w:r w:rsidR="008D6456">
        <w:rPr>
          <w:sz w:val="18"/>
        </w:rPr>
        <w:t>ho</w:t>
      </w:r>
      <w:r w:rsidRPr="00242E73">
        <w:rPr>
          <w:sz w:val="18"/>
        </w:rPr>
        <w:t xml:space="preserve"> pozemku </w:t>
      </w:r>
      <w:proofErr w:type="spellStart"/>
      <w:r w:rsidR="005A5AB9" w:rsidRPr="00242E73">
        <w:rPr>
          <w:sz w:val="18"/>
        </w:rPr>
        <w:t>p.č</w:t>
      </w:r>
      <w:proofErr w:type="spellEnd"/>
      <w:r w:rsidR="005A5AB9" w:rsidRPr="00242E73">
        <w:rPr>
          <w:sz w:val="18"/>
        </w:rPr>
        <w:t xml:space="preserve">. </w:t>
      </w:r>
      <w:r w:rsidR="008D6456">
        <w:rPr>
          <w:sz w:val="18"/>
        </w:rPr>
        <w:t>523</w:t>
      </w:r>
      <w:r w:rsidR="00821DEA" w:rsidRPr="00242E73">
        <w:rPr>
          <w:sz w:val="18"/>
        </w:rPr>
        <w:t xml:space="preserve"> ve</w:t>
      </w:r>
      <w:r w:rsidRPr="00242E73">
        <w:rPr>
          <w:sz w:val="18"/>
        </w:rPr>
        <w:t xml:space="preserve"> vlastnictví stavebníka. Časový harmonogram bude stanoven dodavatelem stavby.</w:t>
      </w:r>
    </w:p>
    <w:p w14:paraId="77445B57" w14:textId="77777777" w:rsidR="00F8575D" w:rsidRPr="00242E73" w:rsidRDefault="00F8575D" w:rsidP="00F8575D">
      <w:pPr>
        <w:pStyle w:val="VJTCalibri11norzarvlevo"/>
        <w:rPr>
          <w:sz w:val="18"/>
        </w:rPr>
      </w:pPr>
    </w:p>
    <w:p w14:paraId="77445B58" w14:textId="77777777" w:rsidR="009C4AF2" w:rsidRPr="00242E73" w:rsidRDefault="009C4AF2" w:rsidP="00F8575D">
      <w:pPr>
        <w:pStyle w:val="VJTCalibrinadpis11Tun"/>
        <w:tabs>
          <w:tab w:val="clear" w:pos="1134"/>
          <w:tab w:val="clear" w:pos="1418"/>
        </w:tabs>
        <w:spacing w:before="0" w:after="0"/>
        <w:jc w:val="both"/>
        <w:rPr>
          <w:sz w:val="18"/>
        </w:rPr>
      </w:pPr>
      <w:r w:rsidRPr="00242E73">
        <w:rPr>
          <w:sz w:val="18"/>
        </w:rPr>
        <w:lastRenderedPageBreak/>
        <w:t xml:space="preserve">Požadavky na bezbariérové </w:t>
      </w:r>
      <w:proofErr w:type="spellStart"/>
      <w:r w:rsidRPr="00242E73">
        <w:rPr>
          <w:sz w:val="18"/>
        </w:rPr>
        <w:t>obchozí</w:t>
      </w:r>
      <w:proofErr w:type="spellEnd"/>
      <w:r w:rsidRPr="00242E73">
        <w:rPr>
          <w:sz w:val="18"/>
        </w:rPr>
        <w:t xml:space="preserve"> trasy</w:t>
      </w:r>
    </w:p>
    <w:p w14:paraId="77445B59" w14:textId="77777777" w:rsidR="009C4AF2" w:rsidRPr="00242E73" w:rsidRDefault="009C4AF2" w:rsidP="00F8575D">
      <w:pPr>
        <w:pStyle w:val="VJTCalibrinadpis11Tun"/>
        <w:numPr>
          <w:ilvl w:val="0"/>
          <w:numId w:val="0"/>
        </w:numPr>
        <w:tabs>
          <w:tab w:val="clear" w:pos="1134"/>
          <w:tab w:val="clear" w:pos="1418"/>
        </w:tabs>
        <w:spacing w:before="0" w:after="0"/>
        <w:ind w:left="709"/>
        <w:jc w:val="both"/>
        <w:rPr>
          <w:b w:val="0"/>
          <w:sz w:val="18"/>
        </w:rPr>
      </w:pPr>
      <w:proofErr w:type="spellStart"/>
      <w:r w:rsidRPr="00242E73">
        <w:rPr>
          <w:b w:val="0"/>
          <w:sz w:val="18"/>
        </w:rPr>
        <w:t>Obchozí</w:t>
      </w:r>
      <w:proofErr w:type="spellEnd"/>
      <w:r w:rsidRPr="00242E73">
        <w:rPr>
          <w:b w:val="0"/>
          <w:sz w:val="18"/>
        </w:rPr>
        <w:t xml:space="preserve"> trasy nejsou navrženy. Stávající pěší i dopravní infrastruktura v okolí staveniště zůstane zachována</w:t>
      </w:r>
      <w:r w:rsidR="00F8575D" w:rsidRPr="00242E73">
        <w:rPr>
          <w:b w:val="0"/>
          <w:sz w:val="18"/>
        </w:rPr>
        <w:t>.</w:t>
      </w:r>
    </w:p>
    <w:p w14:paraId="77445B5A" w14:textId="77777777" w:rsidR="00F8575D" w:rsidRPr="00242E73" w:rsidRDefault="00F8575D" w:rsidP="00503379">
      <w:pPr>
        <w:pStyle w:val="VJTCalibrinadpis11Tun"/>
        <w:numPr>
          <w:ilvl w:val="0"/>
          <w:numId w:val="0"/>
        </w:numPr>
        <w:spacing w:before="0" w:after="0"/>
        <w:ind w:left="720"/>
        <w:jc w:val="both"/>
        <w:rPr>
          <w:b w:val="0"/>
          <w:sz w:val="18"/>
        </w:rPr>
      </w:pPr>
    </w:p>
    <w:p w14:paraId="77445B5B" w14:textId="77777777" w:rsidR="00821DEA" w:rsidRPr="00242E73" w:rsidRDefault="00821DEA" w:rsidP="00F8575D">
      <w:pPr>
        <w:pStyle w:val="VJTCalibrinadpis11Tun"/>
        <w:tabs>
          <w:tab w:val="clear" w:pos="1134"/>
          <w:tab w:val="clear" w:pos="1418"/>
        </w:tabs>
        <w:spacing w:before="0" w:after="0"/>
        <w:jc w:val="both"/>
        <w:rPr>
          <w:sz w:val="18"/>
        </w:rPr>
      </w:pPr>
      <w:r w:rsidRPr="00242E73">
        <w:rPr>
          <w:sz w:val="18"/>
        </w:rPr>
        <w:t>Maximální produkovaná množství a druhy odpadů a emisí při výstavbě, jejich likvidace</w:t>
      </w:r>
    </w:p>
    <w:p w14:paraId="77445B5C" w14:textId="77777777" w:rsidR="00821DEA" w:rsidRPr="00242E73" w:rsidRDefault="00821DEA" w:rsidP="00F8575D">
      <w:pPr>
        <w:pStyle w:val="Zkladntext"/>
        <w:spacing w:after="0"/>
        <w:ind w:left="709"/>
        <w:rPr>
          <w:rFonts w:ascii="Calibri" w:hAnsi="Calibri" w:cs="Calibri"/>
          <w:sz w:val="18"/>
          <w:szCs w:val="22"/>
        </w:rPr>
      </w:pPr>
      <w:r w:rsidRPr="00242E73">
        <w:rPr>
          <w:rFonts w:ascii="Calibri" w:hAnsi="Calibri" w:cs="Calibri"/>
          <w:sz w:val="18"/>
          <w:szCs w:val="22"/>
        </w:rPr>
        <w:t>Předpokládané množství odpadu ze stavební činnosti:</w:t>
      </w:r>
    </w:p>
    <w:p w14:paraId="77445B5D" w14:textId="77777777" w:rsidR="00F8575D" w:rsidRPr="00242E73" w:rsidRDefault="00821DEA" w:rsidP="00F8575D">
      <w:pPr>
        <w:tabs>
          <w:tab w:val="clear" w:pos="2268"/>
        </w:tabs>
        <w:ind w:left="709"/>
        <w:rPr>
          <w:rFonts w:ascii="Calibri" w:hAnsi="Calibri" w:cs="Calibri"/>
          <w:sz w:val="18"/>
          <w:szCs w:val="22"/>
        </w:rPr>
      </w:pPr>
      <w:r w:rsidRPr="00242E73">
        <w:rPr>
          <w:rFonts w:ascii="Calibri" w:hAnsi="Calibri" w:cs="Calibri"/>
          <w:sz w:val="18"/>
          <w:szCs w:val="22"/>
        </w:rPr>
        <w:t>komunální odpad produkovaný pracovníky:</w:t>
      </w:r>
      <w:r w:rsidRPr="00242E73">
        <w:rPr>
          <w:rFonts w:ascii="Calibri" w:hAnsi="Calibri" w:cs="Calibri"/>
          <w:sz w:val="18"/>
          <w:szCs w:val="22"/>
        </w:rPr>
        <w:tab/>
      </w:r>
      <w:r w:rsidR="00F8575D" w:rsidRPr="00242E73">
        <w:rPr>
          <w:rFonts w:ascii="Calibri" w:hAnsi="Calibri" w:cs="Calibri"/>
          <w:sz w:val="18"/>
          <w:szCs w:val="22"/>
        </w:rPr>
        <w:tab/>
      </w:r>
      <w:r w:rsidRPr="00242E73">
        <w:rPr>
          <w:rFonts w:ascii="Calibri" w:hAnsi="Calibri" w:cs="Calibri"/>
          <w:sz w:val="18"/>
          <w:szCs w:val="22"/>
        </w:rPr>
        <w:t>cca 40 kg/den, což je cca 0,35 m</w:t>
      </w:r>
      <w:r w:rsidRPr="00242E73">
        <w:rPr>
          <w:rFonts w:ascii="Calibri" w:hAnsi="Calibri" w:cs="Calibri"/>
          <w:sz w:val="18"/>
          <w:szCs w:val="22"/>
          <w:vertAlign w:val="superscript"/>
        </w:rPr>
        <w:t>3</w:t>
      </w:r>
      <w:r w:rsidRPr="00242E73">
        <w:rPr>
          <w:rFonts w:ascii="Calibri" w:hAnsi="Calibri" w:cs="Calibri"/>
          <w:sz w:val="18"/>
          <w:szCs w:val="22"/>
        </w:rPr>
        <w:t>/den</w:t>
      </w:r>
    </w:p>
    <w:p w14:paraId="77445B5E" w14:textId="77777777" w:rsidR="00821DEA" w:rsidRPr="00242E73" w:rsidRDefault="00821DEA" w:rsidP="00F8575D">
      <w:pPr>
        <w:tabs>
          <w:tab w:val="clear" w:pos="2268"/>
        </w:tabs>
        <w:ind w:left="709"/>
        <w:rPr>
          <w:rFonts w:ascii="Calibri" w:hAnsi="Calibri" w:cs="Calibri"/>
          <w:sz w:val="18"/>
          <w:szCs w:val="22"/>
        </w:rPr>
      </w:pPr>
      <w:r w:rsidRPr="00242E73">
        <w:rPr>
          <w:rFonts w:ascii="Calibri" w:hAnsi="Calibri" w:cs="Calibri"/>
          <w:sz w:val="18"/>
          <w:szCs w:val="22"/>
        </w:rPr>
        <w:t>vybouraný materiál (beton, cihly):</w:t>
      </w:r>
      <w:r w:rsidRPr="00242E73">
        <w:rPr>
          <w:rFonts w:ascii="Calibri" w:hAnsi="Calibri" w:cs="Calibri"/>
          <w:sz w:val="18"/>
          <w:szCs w:val="22"/>
        </w:rPr>
        <w:tab/>
      </w:r>
      <w:r w:rsidRPr="00242E73">
        <w:rPr>
          <w:rFonts w:ascii="Calibri" w:hAnsi="Calibri" w:cs="Calibri"/>
          <w:sz w:val="18"/>
          <w:szCs w:val="22"/>
        </w:rPr>
        <w:tab/>
      </w:r>
      <w:r w:rsidR="008D3847" w:rsidRPr="00242E73">
        <w:rPr>
          <w:rFonts w:ascii="Calibri" w:hAnsi="Calibri" w:cs="Calibri"/>
          <w:sz w:val="18"/>
          <w:szCs w:val="22"/>
        </w:rPr>
        <w:tab/>
      </w:r>
      <w:r w:rsidRPr="00242E73">
        <w:rPr>
          <w:rFonts w:ascii="Calibri" w:hAnsi="Calibri" w:cs="Calibri"/>
          <w:sz w:val="18"/>
          <w:szCs w:val="22"/>
        </w:rPr>
        <w:t>cca 0,6 m</w:t>
      </w:r>
      <w:r w:rsidRPr="00242E73">
        <w:rPr>
          <w:rFonts w:ascii="Calibri" w:hAnsi="Calibri" w:cs="Calibri"/>
          <w:sz w:val="18"/>
          <w:szCs w:val="22"/>
          <w:vertAlign w:val="superscript"/>
        </w:rPr>
        <w:t>3</w:t>
      </w:r>
      <w:r w:rsidRPr="00242E73">
        <w:rPr>
          <w:rFonts w:ascii="Calibri" w:hAnsi="Calibri" w:cs="Calibri"/>
          <w:sz w:val="18"/>
          <w:szCs w:val="22"/>
        </w:rPr>
        <w:t>/</w:t>
      </w:r>
      <w:proofErr w:type="gramStart"/>
      <w:r w:rsidRPr="00242E73">
        <w:rPr>
          <w:rFonts w:ascii="Calibri" w:hAnsi="Calibri" w:cs="Calibri"/>
          <w:sz w:val="18"/>
          <w:szCs w:val="22"/>
        </w:rPr>
        <w:t>den - v</w:t>
      </w:r>
      <w:proofErr w:type="gramEnd"/>
      <w:r w:rsidRPr="00242E73">
        <w:rPr>
          <w:rFonts w:ascii="Calibri" w:hAnsi="Calibri" w:cs="Calibri"/>
          <w:sz w:val="18"/>
          <w:szCs w:val="22"/>
        </w:rPr>
        <w:t xml:space="preserve"> době realizace hrubých </w:t>
      </w:r>
      <w:r w:rsidR="008D3847" w:rsidRPr="00242E73">
        <w:rPr>
          <w:rFonts w:ascii="Calibri" w:hAnsi="Calibri" w:cs="Calibri"/>
          <w:sz w:val="18"/>
          <w:szCs w:val="22"/>
        </w:rPr>
        <w:tab/>
      </w:r>
      <w:r w:rsidR="008D3847" w:rsidRPr="00242E73">
        <w:rPr>
          <w:rFonts w:ascii="Calibri" w:hAnsi="Calibri" w:cs="Calibri"/>
          <w:sz w:val="18"/>
          <w:szCs w:val="22"/>
        </w:rPr>
        <w:tab/>
      </w:r>
      <w:r w:rsidR="008D3847" w:rsidRPr="00242E73">
        <w:rPr>
          <w:rFonts w:ascii="Calibri" w:hAnsi="Calibri" w:cs="Calibri"/>
          <w:sz w:val="18"/>
          <w:szCs w:val="22"/>
        </w:rPr>
        <w:tab/>
      </w:r>
      <w:r w:rsidR="008D3847" w:rsidRPr="00242E73">
        <w:rPr>
          <w:rFonts w:ascii="Calibri" w:hAnsi="Calibri" w:cs="Calibri"/>
          <w:sz w:val="18"/>
          <w:szCs w:val="22"/>
        </w:rPr>
        <w:tab/>
      </w:r>
      <w:r w:rsidR="008D3847" w:rsidRPr="00242E73">
        <w:rPr>
          <w:rFonts w:ascii="Calibri" w:hAnsi="Calibri" w:cs="Calibri"/>
          <w:sz w:val="18"/>
          <w:szCs w:val="22"/>
        </w:rPr>
        <w:tab/>
      </w:r>
      <w:r w:rsidR="008D3847" w:rsidRPr="00242E73">
        <w:rPr>
          <w:rFonts w:ascii="Calibri" w:hAnsi="Calibri" w:cs="Calibri"/>
          <w:sz w:val="18"/>
          <w:szCs w:val="22"/>
        </w:rPr>
        <w:tab/>
      </w:r>
      <w:r w:rsidR="008D3847" w:rsidRPr="00242E73">
        <w:rPr>
          <w:rFonts w:ascii="Calibri" w:hAnsi="Calibri" w:cs="Calibri"/>
          <w:sz w:val="18"/>
          <w:szCs w:val="22"/>
        </w:rPr>
        <w:tab/>
      </w:r>
      <w:r w:rsidR="00897F2C" w:rsidRPr="00242E73">
        <w:rPr>
          <w:rFonts w:ascii="Calibri" w:hAnsi="Calibri" w:cs="Calibri"/>
          <w:sz w:val="18"/>
          <w:szCs w:val="22"/>
        </w:rPr>
        <w:tab/>
      </w:r>
      <w:r w:rsidRPr="00242E73">
        <w:rPr>
          <w:rFonts w:ascii="Calibri" w:hAnsi="Calibri" w:cs="Calibri"/>
          <w:sz w:val="18"/>
          <w:szCs w:val="22"/>
        </w:rPr>
        <w:t>vnitřních stavebních prací</w:t>
      </w:r>
    </w:p>
    <w:p w14:paraId="77445B5F" w14:textId="77777777" w:rsidR="00821DEA" w:rsidRPr="00242E73" w:rsidRDefault="00821DEA" w:rsidP="00F8575D">
      <w:pPr>
        <w:tabs>
          <w:tab w:val="clear" w:pos="2268"/>
        </w:tabs>
        <w:ind w:left="709"/>
        <w:rPr>
          <w:rFonts w:ascii="Calibri" w:hAnsi="Calibri" w:cs="Calibri"/>
          <w:sz w:val="18"/>
          <w:szCs w:val="22"/>
        </w:rPr>
      </w:pPr>
      <w:r w:rsidRPr="00242E73">
        <w:rPr>
          <w:rFonts w:ascii="Calibri" w:hAnsi="Calibri" w:cs="Calibri"/>
          <w:sz w:val="18"/>
          <w:szCs w:val="22"/>
        </w:rPr>
        <w:t>obaly, zbytky stavebního materiálu a hmot:</w:t>
      </w:r>
      <w:r w:rsidRPr="00242E73">
        <w:rPr>
          <w:rFonts w:ascii="Calibri" w:hAnsi="Calibri" w:cs="Calibri"/>
          <w:sz w:val="18"/>
          <w:szCs w:val="22"/>
        </w:rPr>
        <w:tab/>
      </w:r>
      <w:r w:rsidR="00F8575D" w:rsidRPr="00242E73">
        <w:rPr>
          <w:rFonts w:ascii="Calibri" w:hAnsi="Calibri" w:cs="Calibri"/>
          <w:sz w:val="18"/>
          <w:szCs w:val="22"/>
        </w:rPr>
        <w:tab/>
      </w:r>
      <w:r w:rsidRPr="00242E73">
        <w:rPr>
          <w:rFonts w:ascii="Calibri" w:hAnsi="Calibri" w:cs="Calibri"/>
          <w:sz w:val="18"/>
          <w:szCs w:val="22"/>
        </w:rPr>
        <w:t>cca 1,25 m</w:t>
      </w:r>
      <w:r w:rsidRPr="00242E73">
        <w:rPr>
          <w:rFonts w:ascii="Calibri" w:hAnsi="Calibri" w:cs="Calibri"/>
          <w:sz w:val="18"/>
          <w:szCs w:val="22"/>
          <w:vertAlign w:val="superscript"/>
        </w:rPr>
        <w:t>3</w:t>
      </w:r>
      <w:r w:rsidRPr="00242E73">
        <w:rPr>
          <w:rFonts w:ascii="Calibri" w:hAnsi="Calibri" w:cs="Calibri"/>
          <w:sz w:val="18"/>
          <w:szCs w:val="22"/>
        </w:rPr>
        <w:t>/den</w:t>
      </w:r>
    </w:p>
    <w:p w14:paraId="77445B60" w14:textId="77777777" w:rsidR="00821DEA" w:rsidRPr="00242E73" w:rsidRDefault="00821DEA" w:rsidP="00503379">
      <w:pPr>
        <w:pStyle w:val="dka"/>
        <w:jc w:val="both"/>
        <w:rPr>
          <w:rStyle w:val="Zkladntext10"/>
          <w:rFonts w:ascii="Calibri" w:hAnsi="Calibri" w:cs="Calibri"/>
          <w:sz w:val="18"/>
          <w:szCs w:val="22"/>
        </w:rPr>
      </w:pPr>
    </w:p>
    <w:p w14:paraId="293591B7" w14:textId="77777777" w:rsidR="007B3249" w:rsidRPr="007B3249" w:rsidRDefault="007B3249" w:rsidP="007B3249">
      <w:pPr>
        <w:pStyle w:val="Zkladntext"/>
        <w:spacing w:after="0"/>
        <w:ind w:left="709"/>
        <w:rPr>
          <w:rFonts w:asciiTheme="minorHAnsi" w:hAnsiTheme="minorHAnsi" w:cstheme="minorHAnsi"/>
          <w:sz w:val="18"/>
          <w:szCs w:val="18"/>
          <w:lang w:val="cs-CZ"/>
        </w:rPr>
      </w:pPr>
      <w:r w:rsidRPr="007B3249">
        <w:rPr>
          <w:rFonts w:asciiTheme="minorHAnsi" w:hAnsiTheme="minorHAnsi" w:cstheme="minorHAnsi"/>
          <w:sz w:val="18"/>
          <w:szCs w:val="18"/>
        </w:rPr>
        <w:t>Výše uvedené množství odpadu ze stavební činnosti nebude nahromaděno každý den.</w:t>
      </w:r>
    </w:p>
    <w:p w14:paraId="67372B41" w14:textId="77777777" w:rsidR="00452555" w:rsidRPr="00452555" w:rsidRDefault="00452555" w:rsidP="00452555">
      <w:pPr>
        <w:pStyle w:val="Zkladntext"/>
        <w:ind w:left="709"/>
        <w:rPr>
          <w:ins w:id="487" w:author="a38bb83a@outlook.cz" w:date="2024-02-19T10:08:00Z"/>
          <w:rFonts w:asciiTheme="minorHAnsi" w:hAnsiTheme="minorHAnsi" w:cstheme="minorHAnsi"/>
          <w:sz w:val="18"/>
          <w:szCs w:val="18"/>
          <w:lang w:val="cs-CZ" w:eastAsia="cs-CZ"/>
        </w:rPr>
      </w:pPr>
      <w:ins w:id="488" w:author="a38bb83a@outlook.cz" w:date="2024-02-19T10:08:00Z">
        <w:r w:rsidRPr="00452555">
          <w:rPr>
            <w:rFonts w:asciiTheme="minorHAnsi" w:hAnsiTheme="minorHAnsi" w:cstheme="minorHAnsi"/>
            <w:sz w:val="18"/>
            <w:szCs w:val="18"/>
            <w:lang w:val="cs-CZ" w:eastAsia="cs-CZ"/>
          </w:rPr>
          <w:t>Odpadový materiál vzniklý při stavební činnosti bude likvidován v souladu se zákonem č. 541/2020 Sb., o odpadech a o změně některých dalších zákonů, ve znění pozdějších změn (dále jen zákon o odpadech), jeho prováděcích předpisů.</w:t>
        </w:r>
      </w:ins>
    </w:p>
    <w:p w14:paraId="4A834404" w14:textId="77777777" w:rsidR="00452555" w:rsidRPr="00452555" w:rsidRDefault="00452555" w:rsidP="00452555">
      <w:pPr>
        <w:pStyle w:val="Zkladntext"/>
        <w:ind w:left="709"/>
        <w:rPr>
          <w:ins w:id="489" w:author="a38bb83a@outlook.cz" w:date="2024-02-19T10:08:00Z"/>
          <w:rFonts w:asciiTheme="minorHAnsi" w:hAnsiTheme="minorHAnsi" w:cstheme="minorHAnsi"/>
          <w:b/>
          <w:bCs/>
          <w:sz w:val="18"/>
          <w:szCs w:val="18"/>
          <w:lang w:val="cs-CZ" w:eastAsia="cs-CZ"/>
          <w:rPrChange w:id="490" w:author="a38bb83a@outlook.cz" w:date="2024-02-19T10:08:00Z">
            <w:rPr>
              <w:ins w:id="491" w:author="a38bb83a@outlook.cz" w:date="2024-02-19T10:08:00Z"/>
              <w:rFonts w:asciiTheme="minorHAnsi" w:hAnsiTheme="minorHAnsi" w:cstheme="minorHAnsi"/>
              <w:sz w:val="18"/>
              <w:szCs w:val="18"/>
              <w:lang w:val="cs-CZ" w:eastAsia="cs-CZ"/>
            </w:rPr>
          </w:rPrChange>
        </w:rPr>
      </w:pPr>
      <w:ins w:id="492" w:author="a38bb83a@outlook.cz" w:date="2024-02-19T10:08:00Z">
        <w:r w:rsidRPr="00452555">
          <w:rPr>
            <w:rFonts w:asciiTheme="minorHAnsi" w:hAnsiTheme="minorHAnsi" w:cstheme="minorHAnsi"/>
            <w:b/>
            <w:bCs/>
            <w:sz w:val="18"/>
            <w:szCs w:val="18"/>
            <w:lang w:val="cs-CZ" w:eastAsia="cs-CZ"/>
            <w:rPrChange w:id="493" w:author="a38bb83a@outlook.cz" w:date="2024-02-19T10:08:00Z">
              <w:rPr>
                <w:rFonts w:asciiTheme="minorHAnsi" w:hAnsiTheme="minorHAnsi" w:cstheme="minorHAnsi"/>
                <w:sz w:val="18"/>
                <w:szCs w:val="18"/>
                <w:lang w:val="cs-CZ" w:eastAsia="cs-CZ"/>
              </w:rPr>
            </w:rPrChange>
          </w:rPr>
          <w:t>Přednostně budou odpady druhotně využity (stavební recykláž, dřevní hmota, železo) a to v objemu alespoň 70 %. Materiálové využití bude mít přednost před jejich uložením na skládku nebo jiným využitím odpadů.</w:t>
        </w:r>
      </w:ins>
    </w:p>
    <w:p w14:paraId="28D51A68" w14:textId="77777777" w:rsidR="00452555" w:rsidRPr="00452555" w:rsidRDefault="00452555" w:rsidP="00452555">
      <w:pPr>
        <w:pStyle w:val="Zkladntext"/>
        <w:ind w:left="709"/>
        <w:rPr>
          <w:ins w:id="494" w:author="a38bb83a@outlook.cz" w:date="2024-02-19T10:08:00Z"/>
          <w:rFonts w:asciiTheme="minorHAnsi" w:hAnsiTheme="minorHAnsi" w:cstheme="minorHAnsi"/>
          <w:sz w:val="18"/>
          <w:szCs w:val="18"/>
          <w:lang w:val="cs-CZ" w:eastAsia="cs-CZ"/>
        </w:rPr>
      </w:pPr>
      <w:ins w:id="495" w:author="a38bb83a@outlook.cz" w:date="2024-02-19T10:08:00Z">
        <w:r w:rsidRPr="00452555">
          <w:rPr>
            <w:rFonts w:asciiTheme="minorHAnsi" w:hAnsiTheme="minorHAnsi" w:cstheme="minorHAnsi"/>
            <w:sz w:val="18"/>
            <w:szCs w:val="18"/>
            <w:lang w:val="cs-CZ" w:eastAsia="cs-CZ"/>
          </w:rPr>
          <w:t>Likvidaci odpadů bude provádět firma, nebo více firem, mající pro likvidaci takovýchto odpadů příslušné oprávnění, bude zajištěna smluvně a bude za ni odpovědná firma provádějící stavbu a terénní úpravy.</w:t>
        </w:r>
      </w:ins>
    </w:p>
    <w:p w14:paraId="1262D02A" w14:textId="77777777" w:rsidR="00452555" w:rsidRPr="00452555" w:rsidRDefault="00452555" w:rsidP="00452555">
      <w:pPr>
        <w:pStyle w:val="Zkladntext"/>
        <w:ind w:left="709"/>
        <w:rPr>
          <w:ins w:id="496" w:author="a38bb83a@outlook.cz" w:date="2024-02-19T10:08:00Z"/>
          <w:rFonts w:asciiTheme="minorHAnsi" w:hAnsiTheme="minorHAnsi" w:cstheme="minorHAnsi"/>
          <w:sz w:val="18"/>
          <w:szCs w:val="18"/>
          <w:lang w:val="cs-CZ" w:eastAsia="cs-CZ"/>
        </w:rPr>
      </w:pPr>
      <w:ins w:id="497" w:author="a38bb83a@outlook.cz" w:date="2024-02-19T10:08:00Z">
        <w:r w:rsidRPr="00452555">
          <w:rPr>
            <w:rFonts w:asciiTheme="minorHAnsi" w:hAnsiTheme="minorHAnsi" w:cstheme="minorHAnsi"/>
            <w:sz w:val="18"/>
            <w:szCs w:val="18"/>
            <w:lang w:val="cs-CZ" w:eastAsia="cs-CZ"/>
          </w:rPr>
          <w:t>Odpady budou předány pouze osobám, které jsou dle zákona o odpadech k jejich převzetí oprávněny.</w:t>
        </w:r>
      </w:ins>
    </w:p>
    <w:p w14:paraId="73D8A090" w14:textId="77777777" w:rsidR="00452555" w:rsidRPr="00452555" w:rsidRDefault="00452555" w:rsidP="00452555">
      <w:pPr>
        <w:pStyle w:val="Zkladntext"/>
        <w:ind w:left="709"/>
        <w:rPr>
          <w:ins w:id="498" w:author="a38bb83a@outlook.cz" w:date="2024-02-19T10:08:00Z"/>
          <w:rFonts w:asciiTheme="minorHAnsi" w:hAnsiTheme="minorHAnsi" w:cstheme="minorHAnsi"/>
          <w:sz w:val="18"/>
          <w:szCs w:val="18"/>
          <w:lang w:val="cs-CZ" w:eastAsia="cs-CZ"/>
        </w:rPr>
      </w:pPr>
    </w:p>
    <w:p w14:paraId="5894B530" w14:textId="77777777" w:rsidR="00452555" w:rsidRPr="00452555" w:rsidRDefault="00452555" w:rsidP="00452555">
      <w:pPr>
        <w:pStyle w:val="Zkladntext"/>
        <w:ind w:left="709"/>
        <w:rPr>
          <w:ins w:id="499" w:author="a38bb83a@outlook.cz" w:date="2024-02-19T10:08:00Z"/>
          <w:rFonts w:asciiTheme="minorHAnsi" w:hAnsiTheme="minorHAnsi" w:cstheme="minorHAnsi"/>
          <w:sz w:val="18"/>
          <w:szCs w:val="18"/>
          <w:lang w:val="cs-CZ" w:eastAsia="cs-CZ"/>
        </w:rPr>
      </w:pPr>
      <w:ins w:id="500" w:author="a38bb83a@outlook.cz" w:date="2024-02-19T10:08:00Z">
        <w:r w:rsidRPr="00452555">
          <w:rPr>
            <w:rFonts w:asciiTheme="minorHAnsi" w:hAnsiTheme="minorHAnsi" w:cstheme="minorHAnsi"/>
            <w:sz w:val="18"/>
            <w:szCs w:val="18"/>
            <w:lang w:val="cs-CZ" w:eastAsia="cs-CZ"/>
          </w:rPr>
          <w:t>Vhodné skládky pro ukládání odpadu ze stavební činnosti zajistí zhotovitel stavby v rámci dodávky stavby.</w:t>
        </w:r>
      </w:ins>
    </w:p>
    <w:p w14:paraId="5BF7DC76" w14:textId="77777777" w:rsidR="00452555" w:rsidRPr="00452555" w:rsidRDefault="00452555" w:rsidP="00452555">
      <w:pPr>
        <w:pStyle w:val="Zkladntext"/>
        <w:ind w:left="709"/>
        <w:rPr>
          <w:ins w:id="501" w:author="a38bb83a@outlook.cz" w:date="2024-02-19T10:08:00Z"/>
          <w:rFonts w:asciiTheme="minorHAnsi" w:hAnsiTheme="minorHAnsi" w:cstheme="minorHAnsi"/>
          <w:sz w:val="18"/>
          <w:szCs w:val="18"/>
          <w:lang w:val="cs-CZ" w:eastAsia="cs-CZ"/>
        </w:rPr>
      </w:pPr>
      <w:ins w:id="502" w:author="a38bb83a@outlook.cz" w:date="2024-02-19T10:08:00Z">
        <w:r w:rsidRPr="00452555">
          <w:rPr>
            <w:rFonts w:asciiTheme="minorHAnsi" w:hAnsiTheme="minorHAnsi" w:cstheme="minorHAnsi"/>
            <w:sz w:val="18"/>
            <w:szCs w:val="18"/>
            <w:lang w:val="cs-CZ" w:eastAsia="cs-CZ"/>
          </w:rPr>
          <w:t>S veškerými odpady bude nakládáno v souladu se zákonem č. 541/2020 Sb. Zákon o odpadech a o změně některých dalších zákonů, ve znění pozdějších předpisů a v souladu s prováděcími právními předpisy (zejména s vyhláškou 8/2021 Sb. Katalog odpadů a posuzování vlastností odpadů; 273/2021 Sb. Vyhláška o podrobnostech nakládání s odpady), jejichž plnění bude ve výkonu odpovědnosti zhotovitele.</w:t>
        </w:r>
      </w:ins>
    </w:p>
    <w:p w14:paraId="4ED17588" w14:textId="77777777" w:rsidR="00452555" w:rsidRPr="00452555" w:rsidRDefault="00452555" w:rsidP="00452555">
      <w:pPr>
        <w:pStyle w:val="Zkladntext"/>
        <w:ind w:left="709"/>
        <w:rPr>
          <w:ins w:id="503" w:author="a38bb83a@outlook.cz" w:date="2024-02-19T10:08:00Z"/>
          <w:rFonts w:asciiTheme="minorHAnsi" w:hAnsiTheme="minorHAnsi" w:cstheme="minorHAnsi"/>
          <w:sz w:val="18"/>
          <w:szCs w:val="18"/>
          <w:lang w:val="cs-CZ" w:eastAsia="cs-CZ"/>
        </w:rPr>
      </w:pPr>
      <w:ins w:id="504" w:author="a38bb83a@outlook.cz" w:date="2024-02-19T10:08:00Z">
        <w:r w:rsidRPr="00452555">
          <w:rPr>
            <w:rFonts w:asciiTheme="minorHAnsi" w:hAnsiTheme="minorHAnsi" w:cstheme="minorHAnsi"/>
            <w:sz w:val="18"/>
            <w:szCs w:val="18"/>
            <w:lang w:val="cs-CZ" w:eastAsia="cs-CZ"/>
          </w:rPr>
          <w:t xml:space="preserve">V souladu s </w:t>
        </w:r>
        <w:proofErr w:type="spellStart"/>
        <w:r w:rsidRPr="00452555">
          <w:rPr>
            <w:rFonts w:asciiTheme="minorHAnsi" w:hAnsiTheme="minorHAnsi" w:cstheme="minorHAnsi"/>
            <w:sz w:val="18"/>
            <w:szCs w:val="18"/>
            <w:lang w:val="cs-CZ" w:eastAsia="cs-CZ"/>
          </w:rPr>
          <w:t>ust</w:t>
        </w:r>
        <w:proofErr w:type="spellEnd"/>
        <w:r w:rsidRPr="00452555">
          <w:rPr>
            <w:rFonts w:asciiTheme="minorHAnsi" w:hAnsiTheme="minorHAnsi" w:cstheme="minorHAnsi"/>
            <w:sz w:val="18"/>
            <w:szCs w:val="18"/>
            <w:lang w:val="cs-CZ" w:eastAsia="cs-CZ"/>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ins>
    </w:p>
    <w:p w14:paraId="0723DE32" w14:textId="5496B401" w:rsidR="007B3249" w:rsidDel="00452555" w:rsidRDefault="00452555" w:rsidP="00792534">
      <w:pPr>
        <w:pStyle w:val="VJTCalibri11norzarvlevo"/>
        <w:ind w:left="709" w:firstLine="0"/>
        <w:rPr>
          <w:del w:id="505" w:author="a38bb83a@outlook.cz" w:date="2024-02-19T10:08:00Z"/>
          <w:rFonts w:asciiTheme="minorHAnsi" w:hAnsiTheme="minorHAnsi" w:cstheme="minorHAnsi"/>
          <w:sz w:val="18"/>
          <w:szCs w:val="18"/>
        </w:rPr>
      </w:pPr>
      <w:ins w:id="506" w:author="a38bb83a@outlook.cz" w:date="2024-02-19T10:08:00Z">
        <w:r w:rsidRPr="00452555">
          <w:rPr>
            <w:rFonts w:asciiTheme="minorHAnsi" w:hAnsiTheme="minorHAnsi" w:cstheme="minorHAnsi"/>
            <w:sz w:val="18"/>
            <w:szCs w:val="18"/>
          </w:rPr>
          <w:t>Dle vyhlášky č. 8/2021Sb., o Katalogu odpadů a posuzování vlastností odpadů, je předpoklad, že plánovanou stavební činností může dojít ke vzniku následujících odpadů.</w:t>
        </w:r>
      </w:ins>
      <w:del w:id="507" w:author="a38bb83a@outlook.cz" w:date="2024-02-19T10:08:00Z">
        <w:r w:rsidR="007B3249" w:rsidRPr="007B3249" w:rsidDel="00452555">
          <w:rPr>
            <w:rFonts w:asciiTheme="minorHAnsi" w:hAnsiTheme="minorHAnsi" w:cstheme="minorHAnsi"/>
            <w:sz w:val="18"/>
            <w:szCs w:val="18"/>
          </w:rPr>
          <w:delText>Odpadový materiál vzniklý při stavební činnosti bude likvidován v souladu se zákonem č. 541/2020 Sb., o odpadech a o změně některých dalších zákonů, ve znění pozdějších změn (dále jen zákon o odpadech), jeho prováděcích předpisů.</w:delText>
        </w:r>
      </w:del>
    </w:p>
    <w:p w14:paraId="5DFCC12C" w14:textId="77777777" w:rsidR="00452555" w:rsidRDefault="00452555" w:rsidP="00452555">
      <w:pPr>
        <w:pStyle w:val="Zkladntext"/>
        <w:tabs>
          <w:tab w:val="left" w:pos="708"/>
        </w:tabs>
        <w:spacing w:after="0"/>
        <w:ind w:left="709"/>
        <w:rPr>
          <w:ins w:id="508" w:author="a38bb83a@outlook.cz" w:date="2024-02-19T10:08:00Z"/>
          <w:rFonts w:asciiTheme="minorHAnsi" w:hAnsiTheme="minorHAnsi" w:cstheme="minorHAnsi"/>
          <w:sz w:val="18"/>
          <w:szCs w:val="18"/>
          <w:lang w:val="cs-CZ" w:eastAsia="cs-CZ"/>
        </w:rPr>
      </w:pPr>
    </w:p>
    <w:p w14:paraId="6D6BAE73" w14:textId="77777777" w:rsidR="00452555" w:rsidRPr="007B3249" w:rsidRDefault="00452555" w:rsidP="00452555">
      <w:pPr>
        <w:pStyle w:val="Zkladntext"/>
        <w:tabs>
          <w:tab w:val="left" w:pos="708"/>
        </w:tabs>
        <w:spacing w:after="0"/>
        <w:ind w:left="709"/>
        <w:rPr>
          <w:ins w:id="509" w:author="a38bb83a@outlook.cz" w:date="2024-02-19T10:08:00Z"/>
          <w:rFonts w:asciiTheme="minorHAnsi" w:hAnsiTheme="minorHAnsi" w:cstheme="minorHAnsi"/>
          <w:sz w:val="18"/>
          <w:szCs w:val="18"/>
        </w:rPr>
      </w:pPr>
    </w:p>
    <w:p w14:paraId="060FC6EF" w14:textId="2619D686" w:rsidR="007B3249" w:rsidRPr="007B3249" w:rsidDel="00452555" w:rsidRDefault="007B3249" w:rsidP="007B3249">
      <w:pPr>
        <w:pStyle w:val="Zkladntext"/>
        <w:spacing w:after="0"/>
        <w:ind w:left="709"/>
        <w:rPr>
          <w:del w:id="510" w:author="a38bb83a@outlook.cz" w:date="2024-02-19T10:08:00Z"/>
          <w:rFonts w:asciiTheme="minorHAnsi" w:hAnsiTheme="minorHAnsi" w:cstheme="minorHAnsi"/>
          <w:b/>
          <w:bCs/>
          <w:sz w:val="18"/>
          <w:szCs w:val="18"/>
        </w:rPr>
      </w:pPr>
      <w:del w:id="511" w:author="a38bb83a@outlook.cz" w:date="2024-02-19T10:08:00Z">
        <w:r w:rsidRPr="007B3249" w:rsidDel="00452555">
          <w:rPr>
            <w:rFonts w:asciiTheme="minorHAnsi" w:hAnsiTheme="minorHAnsi" w:cstheme="minorHAnsi"/>
            <w:b/>
            <w:bCs/>
            <w:sz w:val="18"/>
            <w:szCs w:val="18"/>
          </w:rPr>
          <w:delText>Přednostně budou odpady druhotně využity (stavební recykláž, dřevní hmota, železo). Materiálové využití bude mít přednost před jejich uložením na skládku nebo jiným využitím odpadů.</w:delText>
        </w:r>
      </w:del>
    </w:p>
    <w:p w14:paraId="264F7D17" w14:textId="7FA6E803" w:rsidR="007B3249" w:rsidRPr="007B3249" w:rsidDel="00452555" w:rsidRDefault="007B3249" w:rsidP="007B3249">
      <w:pPr>
        <w:pStyle w:val="Zkladntext"/>
        <w:spacing w:after="0"/>
        <w:ind w:left="709"/>
        <w:rPr>
          <w:del w:id="512" w:author="a38bb83a@outlook.cz" w:date="2024-02-19T10:08:00Z"/>
          <w:rFonts w:asciiTheme="minorHAnsi" w:hAnsiTheme="minorHAnsi" w:cstheme="minorHAnsi"/>
          <w:sz w:val="18"/>
          <w:szCs w:val="18"/>
        </w:rPr>
      </w:pPr>
      <w:del w:id="513" w:author="a38bb83a@outlook.cz" w:date="2024-02-19T10:08:00Z">
        <w:r w:rsidRPr="007B3249" w:rsidDel="00452555">
          <w:rPr>
            <w:rFonts w:asciiTheme="minorHAnsi" w:hAnsiTheme="minorHAnsi" w:cstheme="minorHAnsi"/>
            <w:sz w:val="18"/>
            <w:szCs w:val="18"/>
          </w:rPr>
          <w:delText>Likvidaci odpadů bude provádět firma, nebo více firem, mající pro likvidaci takovýchto odpadů příslušné oprávnění, bude zajištěna smluvně a bude za ni odpovědná firma provádějící stavbu a terénní úpravy.</w:delText>
        </w:r>
      </w:del>
    </w:p>
    <w:p w14:paraId="527EB305" w14:textId="79415F56" w:rsidR="007B3249" w:rsidRPr="007B3249" w:rsidDel="00452555" w:rsidRDefault="007B3249" w:rsidP="007B3249">
      <w:pPr>
        <w:pStyle w:val="Zkladntext"/>
        <w:spacing w:after="0"/>
        <w:ind w:left="709"/>
        <w:rPr>
          <w:del w:id="514" w:author="a38bb83a@outlook.cz" w:date="2024-02-19T10:08:00Z"/>
          <w:rFonts w:asciiTheme="minorHAnsi" w:hAnsiTheme="minorHAnsi" w:cstheme="minorHAnsi"/>
          <w:sz w:val="18"/>
          <w:szCs w:val="18"/>
        </w:rPr>
      </w:pPr>
      <w:del w:id="515" w:author="a38bb83a@outlook.cz" w:date="2024-02-19T10:08:00Z">
        <w:r w:rsidRPr="007B3249" w:rsidDel="00452555">
          <w:rPr>
            <w:rFonts w:asciiTheme="minorHAnsi" w:hAnsiTheme="minorHAnsi" w:cstheme="minorHAnsi"/>
            <w:sz w:val="18"/>
            <w:szCs w:val="18"/>
          </w:rPr>
          <w:delText>Odpady budou předány pouze osobám, které jsou dle zákona o odpadech k jejich převzetí oprávněny.</w:delText>
        </w:r>
      </w:del>
    </w:p>
    <w:p w14:paraId="61A6B496" w14:textId="5BF36CF6" w:rsidR="007B3249" w:rsidRPr="007B3249" w:rsidDel="00452555" w:rsidRDefault="007B3249" w:rsidP="007B3249">
      <w:pPr>
        <w:pStyle w:val="Zkladntext"/>
        <w:spacing w:after="0"/>
        <w:ind w:left="709"/>
        <w:rPr>
          <w:del w:id="516" w:author="a38bb83a@outlook.cz" w:date="2024-02-19T10:08:00Z"/>
          <w:rFonts w:asciiTheme="minorHAnsi" w:hAnsiTheme="minorHAnsi" w:cstheme="minorHAnsi"/>
          <w:sz w:val="18"/>
          <w:szCs w:val="18"/>
        </w:rPr>
      </w:pPr>
    </w:p>
    <w:p w14:paraId="536ABC4D" w14:textId="5D93E29C" w:rsidR="007B3249" w:rsidRPr="007B3249" w:rsidDel="00452555" w:rsidRDefault="007B3249" w:rsidP="007B3249">
      <w:pPr>
        <w:pStyle w:val="Zkladntext"/>
        <w:spacing w:after="0"/>
        <w:ind w:left="709"/>
        <w:rPr>
          <w:del w:id="517" w:author="a38bb83a@outlook.cz" w:date="2024-02-19T10:08:00Z"/>
          <w:rFonts w:asciiTheme="minorHAnsi" w:hAnsiTheme="minorHAnsi" w:cstheme="minorHAnsi"/>
          <w:sz w:val="18"/>
          <w:szCs w:val="18"/>
        </w:rPr>
      </w:pPr>
      <w:del w:id="518" w:author="a38bb83a@outlook.cz" w:date="2024-02-19T10:08:00Z">
        <w:r w:rsidRPr="007B3249" w:rsidDel="00452555">
          <w:rPr>
            <w:rFonts w:asciiTheme="minorHAnsi" w:hAnsiTheme="minorHAnsi" w:cstheme="minorHAnsi"/>
            <w:sz w:val="18"/>
            <w:szCs w:val="18"/>
          </w:rPr>
          <w:delText>Běžnou stavební činností se předpokládá likvidace následujících druhů odpadu:</w:delText>
        </w:r>
      </w:del>
    </w:p>
    <w:p w14:paraId="40C6BFB2" w14:textId="69E7941E" w:rsidR="007B3249" w:rsidRPr="007B3249" w:rsidDel="00452555" w:rsidRDefault="007B3249" w:rsidP="007B3249">
      <w:pPr>
        <w:pStyle w:val="Zkladntext"/>
        <w:numPr>
          <w:ilvl w:val="0"/>
          <w:numId w:val="77"/>
        </w:numPr>
        <w:tabs>
          <w:tab w:val="left" w:pos="708"/>
        </w:tabs>
        <w:spacing w:after="0"/>
        <w:rPr>
          <w:del w:id="519" w:author="a38bb83a@outlook.cz" w:date="2024-02-19T10:08:00Z"/>
          <w:rFonts w:asciiTheme="minorHAnsi" w:hAnsiTheme="minorHAnsi" w:cstheme="minorHAnsi"/>
          <w:sz w:val="18"/>
          <w:szCs w:val="18"/>
          <w:lang w:val="cs-CZ"/>
        </w:rPr>
      </w:pPr>
      <w:del w:id="520" w:author="a38bb83a@outlook.cz" w:date="2024-02-19T10:08:00Z">
        <w:r w:rsidRPr="007B3249" w:rsidDel="00452555">
          <w:rPr>
            <w:rFonts w:asciiTheme="minorHAnsi" w:hAnsiTheme="minorHAnsi" w:cstheme="minorHAnsi"/>
            <w:sz w:val="18"/>
            <w:szCs w:val="18"/>
          </w:rPr>
          <w:delText>odpadový materiál ze stavební činnosti (dřevo, suť, polystyren, průmyslový odpad apod.) zařazený dle vyhlášky 8/20</w:delText>
        </w:r>
        <w:r w:rsidRPr="007B3249" w:rsidDel="00452555">
          <w:rPr>
            <w:rFonts w:asciiTheme="minorHAnsi" w:hAnsiTheme="minorHAnsi" w:cstheme="minorHAnsi"/>
            <w:sz w:val="18"/>
            <w:szCs w:val="18"/>
            <w:lang w:val="cs-CZ"/>
          </w:rPr>
          <w:delText>2</w:delText>
        </w:r>
        <w:r w:rsidRPr="007B3249" w:rsidDel="00452555">
          <w:rPr>
            <w:rFonts w:asciiTheme="minorHAnsi" w:hAnsiTheme="minorHAnsi" w:cstheme="minorHAnsi"/>
            <w:sz w:val="18"/>
            <w:szCs w:val="18"/>
          </w:rPr>
          <w:delText>1 Sb. (Katalog odpadů) do skupiny odpadů 17</w:delText>
        </w:r>
        <w:r w:rsidRPr="007B3249" w:rsidDel="00452555">
          <w:rPr>
            <w:rFonts w:asciiTheme="minorHAnsi" w:hAnsiTheme="minorHAnsi" w:cstheme="minorHAnsi"/>
            <w:sz w:val="18"/>
            <w:szCs w:val="18"/>
            <w:lang w:val="cs-CZ"/>
          </w:rPr>
          <w:delText xml:space="preserve">, </w:delText>
        </w:r>
        <w:r w:rsidRPr="007B3249" w:rsidDel="00452555">
          <w:rPr>
            <w:rFonts w:asciiTheme="minorHAnsi" w:hAnsiTheme="minorHAnsi" w:cstheme="minorHAnsi"/>
            <w:sz w:val="18"/>
            <w:szCs w:val="18"/>
          </w:rPr>
          <w:delText>bude ukládán do kontejnerů v prostoru staveniště a odvážen na vhodnou skládku.</w:delText>
        </w:r>
      </w:del>
    </w:p>
    <w:p w14:paraId="23B4F4D2" w14:textId="102FBE3B" w:rsidR="007B3249" w:rsidRPr="007B3249" w:rsidDel="00452555" w:rsidRDefault="007B3249" w:rsidP="007B3249">
      <w:pPr>
        <w:pStyle w:val="VJTCalibri11norzarvlevo"/>
        <w:ind w:left="709" w:firstLine="0"/>
        <w:rPr>
          <w:del w:id="521" w:author="a38bb83a@outlook.cz" w:date="2024-02-19T10:08:00Z"/>
          <w:rFonts w:asciiTheme="minorHAnsi" w:hAnsiTheme="minorHAnsi" w:cstheme="minorHAnsi"/>
          <w:sz w:val="18"/>
          <w:szCs w:val="18"/>
          <w:lang w:val="x-none" w:eastAsia="x-none"/>
        </w:rPr>
      </w:pPr>
      <w:del w:id="522" w:author="a38bb83a@outlook.cz" w:date="2024-02-19T10:08:00Z">
        <w:r w:rsidRPr="007B3249" w:rsidDel="00452555">
          <w:rPr>
            <w:rFonts w:asciiTheme="minorHAnsi" w:hAnsiTheme="minorHAnsi" w:cstheme="minorHAnsi"/>
            <w:sz w:val="18"/>
            <w:szCs w:val="18"/>
            <w:lang w:val="x-none" w:eastAsia="x-none"/>
          </w:rPr>
          <w:delText>Vhodné skládky pro ukládání odpadu ze stavební činnosti zajistí zhotovitel stavby v rámci dodávky stavby.</w:delText>
        </w:r>
      </w:del>
    </w:p>
    <w:p w14:paraId="7020D801" w14:textId="5AFC0F6B" w:rsidR="007B3249" w:rsidRPr="007B3249" w:rsidDel="00452555" w:rsidRDefault="007B3249" w:rsidP="007B3249">
      <w:pPr>
        <w:pStyle w:val="VJTCalibri11norzarvlevo"/>
        <w:ind w:left="709" w:firstLine="0"/>
        <w:rPr>
          <w:del w:id="523" w:author="a38bb83a@outlook.cz" w:date="2024-02-19T10:08:00Z"/>
          <w:rFonts w:asciiTheme="minorHAnsi" w:hAnsiTheme="minorHAnsi" w:cstheme="minorHAnsi"/>
          <w:sz w:val="18"/>
          <w:szCs w:val="18"/>
          <w:lang w:val="x-none" w:eastAsia="x-none"/>
        </w:rPr>
      </w:pPr>
      <w:del w:id="524" w:author="a38bb83a@outlook.cz" w:date="2024-02-19T10:08:00Z">
        <w:r w:rsidRPr="007B3249" w:rsidDel="00452555">
          <w:rPr>
            <w:rFonts w:asciiTheme="minorHAnsi" w:hAnsiTheme="minorHAnsi" w:cstheme="minorHAnsi"/>
            <w:sz w:val="18"/>
            <w:szCs w:val="18"/>
            <w:lang w:val="x-none" w:eastAsia="x-none"/>
          </w:rPr>
          <w:delText>S veškerými odpady bude nakládáno v souladu se zákonem č. 541/2020 Sb. Zákon o odpadech a o změně některých dalších zákonů, ve znění pozdějších předpisů a v souladu s prováděcími právními předpisy (zejména s vyhláškou 8/2021 Sb. Katalog odpadů a posuzování vlastností odpadů; 273/2021 Sb. Vyhláška o podrobnostech nakládání s odpady), jejichž plnění bude ve výkonu odpovědnosti zhotovitele.</w:delText>
        </w:r>
      </w:del>
    </w:p>
    <w:p w14:paraId="370B95A6" w14:textId="796E9348" w:rsidR="007B3249" w:rsidRPr="007B3249" w:rsidDel="00452555" w:rsidRDefault="007B3249" w:rsidP="007B3249">
      <w:pPr>
        <w:pStyle w:val="VJTCalibri11norzarvlevo"/>
        <w:ind w:left="709" w:firstLine="0"/>
        <w:rPr>
          <w:del w:id="525" w:author="a38bb83a@outlook.cz" w:date="2024-02-19T10:08:00Z"/>
          <w:rFonts w:asciiTheme="minorHAnsi" w:hAnsiTheme="minorHAnsi" w:cstheme="minorHAnsi"/>
          <w:sz w:val="18"/>
          <w:szCs w:val="18"/>
          <w:lang w:val="x-none" w:eastAsia="x-none"/>
        </w:rPr>
      </w:pPr>
      <w:del w:id="526" w:author="a38bb83a@outlook.cz" w:date="2024-02-19T10:08:00Z">
        <w:r w:rsidRPr="007B3249" w:rsidDel="00452555">
          <w:rPr>
            <w:rFonts w:asciiTheme="minorHAnsi" w:hAnsiTheme="minorHAnsi" w:cstheme="minorHAnsi"/>
            <w:sz w:val="18"/>
            <w:szCs w:val="18"/>
            <w:lang w:val="x-none" w:eastAsia="x-none"/>
          </w:rPr>
          <w:delText xml:space="preserve">V souladu s ust. § 94 zákona o odpadech povede původce odpadů průběžnou evidenci, a to samostatně za každý druh odpadu, způsobem, s četností záznamů a v rozsahu stanoveném vyhláškou ministerstva. </w:delText>
        </w:r>
      </w:del>
    </w:p>
    <w:p w14:paraId="5278E1BD" w14:textId="2121F309" w:rsidR="007B3249" w:rsidRPr="007B3249" w:rsidDel="00452555" w:rsidRDefault="007B3249" w:rsidP="007B3249">
      <w:pPr>
        <w:pStyle w:val="VJTCalibri11norzarvlevo"/>
        <w:ind w:left="709" w:firstLine="0"/>
        <w:rPr>
          <w:del w:id="527" w:author="a38bb83a@outlook.cz" w:date="2024-02-19T10:08:00Z"/>
          <w:rFonts w:asciiTheme="minorHAnsi" w:hAnsiTheme="minorHAnsi" w:cstheme="minorHAnsi"/>
          <w:sz w:val="18"/>
          <w:szCs w:val="18"/>
        </w:rPr>
      </w:pPr>
      <w:del w:id="528" w:author="a38bb83a@outlook.cz" w:date="2024-02-19T10:08:00Z">
        <w:r w:rsidRPr="007B3249" w:rsidDel="00452555">
          <w:rPr>
            <w:rFonts w:asciiTheme="minorHAnsi" w:hAnsiTheme="minorHAnsi" w:cstheme="minorHAnsi"/>
            <w:sz w:val="18"/>
            <w:szCs w:val="18"/>
          </w:rPr>
          <w:delText>Zemina vzniklá při zemních pracích v předpokládaném objemu cca 80 m3 bude primárně použita pro finální modelaci terénu.</w:delText>
        </w:r>
      </w:del>
    </w:p>
    <w:p w14:paraId="77445B77" w14:textId="2E755B2A" w:rsidR="00897F2C" w:rsidRPr="007B3249" w:rsidDel="00452555" w:rsidRDefault="00897F2C" w:rsidP="00897F2C">
      <w:pPr>
        <w:pStyle w:val="VJTCalibri11norzarvlevo"/>
        <w:ind w:firstLine="0"/>
        <w:rPr>
          <w:del w:id="529" w:author="a38bb83a@outlook.cz" w:date="2024-02-19T10:08:00Z"/>
          <w:rFonts w:asciiTheme="minorHAnsi" w:hAnsiTheme="minorHAnsi" w:cstheme="minorHAnsi"/>
          <w:bCs/>
          <w:iCs/>
          <w:snapToGrid w:val="0"/>
          <w:sz w:val="18"/>
          <w:szCs w:val="22"/>
        </w:rPr>
      </w:pPr>
    </w:p>
    <w:p w14:paraId="77445B78" w14:textId="77777777" w:rsidR="00792534" w:rsidRDefault="00792534" w:rsidP="00792534">
      <w:pPr>
        <w:pStyle w:val="VJTCalibri11norzarvlevo"/>
        <w:ind w:left="709" w:firstLine="0"/>
        <w:rPr>
          <w:ins w:id="530" w:author="a38bb83a@outlook.cz" w:date="2024-02-19T10:17:00Z"/>
          <w:rFonts w:cs="Calibri"/>
          <w:bCs/>
          <w:iCs/>
          <w:snapToGrid w:val="0"/>
          <w:sz w:val="18"/>
          <w:szCs w:val="22"/>
        </w:rPr>
      </w:pPr>
      <w:r w:rsidRPr="00242E73">
        <w:rPr>
          <w:rFonts w:cs="Calibri"/>
          <w:bCs/>
          <w:iCs/>
          <w:snapToGrid w:val="0"/>
          <w:sz w:val="18"/>
          <w:szCs w:val="22"/>
        </w:rPr>
        <w:t>Výpočet a kategorizace odpadů vzniklých při výstavbě:</w:t>
      </w:r>
    </w:p>
    <w:p w14:paraId="6B665260" w14:textId="77777777" w:rsidR="00452555" w:rsidRDefault="00452555" w:rsidP="00792534">
      <w:pPr>
        <w:pStyle w:val="VJTCalibri11norzarvlevo"/>
        <w:ind w:left="709" w:firstLine="0"/>
        <w:rPr>
          <w:ins w:id="531" w:author="a38bb83a@outlook.cz" w:date="2024-02-19T10:17:00Z"/>
          <w:rFonts w:cs="Calibri"/>
          <w:bCs/>
          <w:iCs/>
          <w:snapToGrid w:val="0"/>
          <w:sz w:val="18"/>
          <w:szCs w:val="22"/>
        </w:rPr>
      </w:pPr>
    </w:p>
    <w:tbl>
      <w:tblPr>
        <w:tblW w:w="8519"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20" w:firstRow="1" w:lastRow="0" w:firstColumn="0" w:lastColumn="0" w:noHBand="0" w:noVBand="0"/>
      </w:tblPr>
      <w:tblGrid>
        <w:gridCol w:w="1689"/>
        <w:gridCol w:w="1689"/>
        <w:gridCol w:w="1690"/>
        <w:gridCol w:w="1690"/>
        <w:gridCol w:w="1761"/>
      </w:tblGrid>
      <w:tr w:rsidR="00452555" w:rsidRPr="001A3D64" w14:paraId="034DF07F" w14:textId="77777777" w:rsidTr="00541EA9">
        <w:trPr>
          <w:trHeight w:val="510"/>
          <w:tblHeader/>
          <w:ins w:id="532" w:author="a38bb83a@outlook.cz" w:date="2024-02-19T10:17:00Z"/>
        </w:trPr>
        <w:tc>
          <w:tcPr>
            <w:tcW w:w="1689" w:type="dxa"/>
            <w:shd w:val="clear" w:color="auto" w:fill="D9D9D9"/>
            <w:vAlign w:val="center"/>
          </w:tcPr>
          <w:p w14:paraId="3119A1DC" w14:textId="77777777" w:rsidR="00452555" w:rsidRPr="00475B7E" w:rsidRDefault="00452555" w:rsidP="00541EA9">
            <w:pPr>
              <w:pStyle w:val="StylZkladntextCourierNew11bnenTunDolevadko"/>
              <w:jc w:val="center"/>
              <w:rPr>
                <w:ins w:id="533" w:author="a38bb83a@outlook.cz" w:date="2024-02-19T10:17:00Z"/>
                <w:rFonts w:ascii="Tahoma" w:hAnsi="Tahoma" w:cs="Tahoma"/>
                <w:b/>
                <w:sz w:val="18"/>
                <w:szCs w:val="18"/>
              </w:rPr>
            </w:pPr>
            <w:ins w:id="534" w:author="a38bb83a@outlook.cz" w:date="2024-02-19T10:17:00Z">
              <w:r w:rsidRPr="00475B7E">
                <w:rPr>
                  <w:rFonts w:ascii="Tahoma" w:hAnsi="Tahoma" w:cs="Tahoma"/>
                  <w:b/>
                  <w:sz w:val="18"/>
                  <w:szCs w:val="18"/>
                </w:rPr>
                <w:t>Druh odpadu</w:t>
              </w:r>
            </w:ins>
          </w:p>
        </w:tc>
        <w:tc>
          <w:tcPr>
            <w:tcW w:w="1689" w:type="dxa"/>
            <w:shd w:val="clear" w:color="auto" w:fill="D9D9D9"/>
            <w:vAlign w:val="center"/>
          </w:tcPr>
          <w:p w14:paraId="3F6350B6" w14:textId="77777777" w:rsidR="00452555" w:rsidRPr="00475B7E" w:rsidRDefault="00452555" w:rsidP="00541EA9">
            <w:pPr>
              <w:pStyle w:val="StylZkladntextCourierNew11bnenTunDolevadko"/>
              <w:jc w:val="center"/>
              <w:rPr>
                <w:ins w:id="535" w:author="a38bb83a@outlook.cz" w:date="2024-02-19T10:17:00Z"/>
                <w:rFonts w:ascii="Tahoma" w:hAnsi="Tahoma" w:cs="Tahoma"/>
                <w:b/>
                <w:sz w:val="18"/>
                <w:szCs w:val="18"/>
              </w:rPr>
            </w:pPr>
            <w:ins w:id="536" w:author="a38bb83a@outlook.cz" w:date="2024-02-19T10:17:00Z">
              <w:r w:rsidRPr="00475B7E">
                <w:rPr>
                  <w:rFonts w:ascii="Tahoma" w:hAnsi="Tahoma" w:cs="Tahoma"/>
                  <w:b/>
                  <w:sz w:val="18"/>
                  <w:szCs w:val="18"/>
                </w:rPr>
                <w:t>Katalogové číslo</w:t>
              </w:r>
            </w:ins>
          </w:p>
        </w:tc>
        <w:tc>
          <w:tcPr>
            <w:tcW w:w="1690" w:type="dxa"/>
            <w:shd w:val="clear" w:color="auto" w:fill="D9D9D9"/>
            <w:vAlign w:val="center"/>
          </w:tcPr>
          <w:p w14:paraId="601C1D26" w14:textId="77777777" w:rsidR="00452555" w:rsidRPr="00475B7E" w:rsidRDefault="00452555" w:rsidP="00541EA9">
            <w:pPr>
              <w:pStyle w:val="StylZkladntextCourierNew11bnenTunDolevadko"/>
              <w:jc w:val="center"/>
              <w:rPr>
                <w:ins w:id="537" w:author="a38bb83a@outlook.cz" w:date="2024-02-19T10:17:00Z"/>
                <w:rFonts w:ascii="Tahoma" w:hAnsi="Tahoma" w:cs="Tahoma"/>
                <w:b/>
                <w:sz w:val="18"/>
                <w:szCs w:val="18"/>
              </w:rPr>
            </w:pPr>
            <w:ins w:id="538" w:author="a38bb83a@outlook.cz" w:date="2024-02-19T10:17:00Z">
              <w:r w:rsidRPr="00475B7E">
                <w:rPr>
                  <w:rFonts w:ascii="Tahoma" w:hAnsi="Tahoma" w:cs="Tahoma"/>
                  <w:b/>
                  <w:sz w:val="18"/>
                  <w:szCs w:val="18"/>
                </w:rPr>
                <w:t>Kat. odp.</w:t>
              </w:r>
            </w:ins>
          </w:p>
        </w:tc>
        <w:tc>
          <w:tcPr>
            <w:tcW w:w="1690" w:type="dxa"/>
            <w:shd w:val="clear" w:color="auto" w:fill="D9D9D9"/>
            <w:vAlign w:val="center"/>
          </w:tcPr>
          <w:p w14:paraId="31971C23" w14:textId="77777777" w:rsidR="00452555" w:rsidRPr="00475B7E" w:rsidRDefault="00452555" w:rsidP="00541EA9">
            <w:pPr>
              <w:pStyle w:val="StylZkladntextCourierNew11bnenTunDolevadko"/>
              <w:jc w:val="center"/>
              <w:rPr>
                <w:ins w:id="539" w:author="a38bb83a@outlook.cz" w:date="2024-02-19T10:17:00Z"/>
                <w:rFonts w:ascii="Tahoma" w:hAnsi="Tahoma" w:cs="Tahoma"/>
                <w:b/>
                <w:sz w:val="18"/>
                <w:szCs w:val="18"/>
              </w:rPr>
            </w:pPr>
            <w:ins w:id="540" w:author="a38bb83a@outlook.cz" w:date="2024-02-19T10:17:00Z">
              <w:r w:rsidRPr="00475B7E">
                <w:rPr>
                  <w:rFonts w:ascii="Tahoma" w:hAnsi="Tahoma" w:cs="Tahoma"/>
                  <w:b/>
                  <w:sz w:val="18"/>
                  <w:szCs w:val="18"/>
                </w:rPr>
                <w:t>Množství (t)</w:t>
              </w:r>
            </w:ins>
          </w:p>
        </w:tc>
        <w:tc>
          <w:tcPr>
            <w:tcW w:w="1761" w:type="dxa"/>
            <w:shd w:val="clear" w:color="auto" w:fill="D9D9D9"/>
            <w:vAlign w:val="center"/>
          </w:tcPr>
          <w:p w14:paraId="0D1F42AF" w14:textId="77777777" w:rsidR="00452555" w:rsidRPr="00475B7E" w:rsidRDefault="00452555" w:rsidP="00541EA9">
            <w:pPr>
              <w:pStyle w:val="StylZkladntextCourierNew11bnenTunDolevadko"/>
              <w:jc w:val="center"/>
              <w:rPr>
                <w:ins w:id="541" w:author="a38bb83a@outlook.cz" w:date="2024-02-19T10:17:00Z"/>
                <w:rFonts w:ascii="Tahoma" w:hAnsi="Tahoma" w:cs="Tahoma"/>
                <w:b/>
                <w:sz w:val="18"/>
                <w:szCs w:val="18"/>
              </w:rPr>
            </w:pPr>
            <w:ins w:id="542" w:author="a38bb83a@outlook.cz" w:date="2024-02-19T10:17:00Z">
              <w:r w:rsidRPr="00475B7E">
                <w:rPr>
                  <w:rFonts w:ascii="Tahoma" w:hAnsi="Tahoma" w:cs="Tahoma"/>
                  <w:b/>
                  <w:sz w:val="18"/>
                  <w:szCs w:val="18"/>
                </w:rPr>
                <w:t>Nakládání s odpadem</w:t>
              </w:r>
            </w:ins>
          </w:p>
        </w:tc>
      </w:tr>
      <w:tr w:rsidR="00452555" w:rsidRPr="001A3D64" w14:paraId="38A4EA3A" w14:textId="77777777" w:rsidTr="00541EA9">
        <w:trPr>
          <w:trHeight w:val="510"/>
          <w:ins w:id="543" w:author="a38bb83a@outlook.cz" w:date="2024-02-19T10:17:00Z"/>
        </w:trPr>
        <w:tc>
          <w:tcPr>
            <w:tcW w:w="1689" w:type="dxa"/>
            <w:vAlign w:val="center"/>
          </w:tcPr>
          <w:p w14:paraId="600FDF19" w14:textId="77777777" w:rsidR="00452555" w:rsidRPr="00475B7E" w:rsidRDefault="00452555" w:rsidP="00541EA9">
            <w:pPr>
              <w:pStyle w:val="StylZkladntextCourierNew11bnenTunDolevadko"/>
              <w:rPr>
                <w:ins w:id="544" w:author="a38bb83a@outlook.cz" w:date="2024-02-19T10:17:00Z"/>
                <w:rFonts w:ascii="Tahoma" w:hAnsi="Tahoma" w:cs="Tahoma"/>
                <w:sz w:val="18"/>
                <w:szCs w:val="18"/>
              </w:rPr>
            </w:pPr>
            <w:ins w:id="545" w:author="a38bb83a@outlook.cz" w:date="2024-02-19T10:17:00Z">
              <w:r w:rsidRPr="00475B7E">
                <w:rPr>
                  <w:rFonts w:ascii="Tahoma" w:hAnsi="Tahoma" w:cs="Tahoma"/>
                  <w:sz w:val="18"/>
                  <w:szCs w:val="18"/>
                </w:rPr>
                <w:t>Beton</w:t>
              </w:r>
            </w:ins>
          </w:p>
        </w:tc>
        <w:tc>
          <w:tcPr>
            <w:tcW w:w="1689" w:type="dxa"/>
            <w:vAlign w:val="center"/>
          </w:tcPr>
          <w:p w14:paraId="5BEEAD4E" w14:textId="77777777" w:rsidR="00452555" w:rsidRPr="00475B7E" w:rsidRDefault="00452555" w:rsidP="00541EA9">
            <w:pPr>
              <w:pStyle w:val="StylZkladntextCourierNew11bnenTunDolevadko"/>
              <w:rPr>
                <w:ins w:id="546" w:author="a38bb83a@outlook.cz" w:date="2024-02-19T10:17:00Z"/>
                <w:rFonts w:ascii="Tahoma" w:hAnsi="Tahoma" w:cs="Tahoma"/>
                <w:sz w:val="18"/>
                <w:szCs w:val="18"/>
              </w:rPr>
            </w:pPr>
            <w:ins w:id="547" w:author="a38bb83a@outlook.cz" w:date="2024-02-19T10:17:00Z">
              <w:r w:rsidRPr="00475B7E">
                <w:rPr>
                  <w:rFonts w:ascii="Tahoma" w:hAnsi="Tahoma" w:cs="Tahoma"/>
                  <w:sz w:val="18"/>
                  <w:szCs w:val="18"/>
                </w:rPr>
                <w:t>17 01 01</w:t>
              </w:r>
            </w:ins>
          </w:p>
        </w:tc>
        <w:tc>
          <w:tcPr>
            <w:tcW w:w="1690" w:type="dxa"/>
            <w:vAlign w:val="center"/>
          </w:tcPr>
          <w:p w14:paraId="6E7B7767" w14:textId="77777777" w:rsidR="00452555" w:rsidRPr="00475B7E" w:rsidRDefault="00452555" w:rsidP="00541EA9">
            <w:pPr>
              <w:pStyle w:val="StylZkladntextCourierNew11bnenTunDolevadko"/>
              <w:jc w:val="center"/>
              <w:rPr>
                <w:ins w:id="548" w:author="a38bb83a@outlook.cz" w:date="2024-02-19T10:17:00Z"/>
                <w:rFonts w:ascii="Tahoma" w:hAnsi="Tahoma" w:cs="Tahoma"/>
                <w:bCs/>
                <w:sz w:val="18"/>
                <w:szCs w:val="18"/>
              </w:rPr>
            </w:pPr>
            <w:ins w:id="549" w:author="a38bb83a@outlook.cz" w:date="2024-02-19T10:17:00Z">
              <w:r w:rsidRPr="00475B7E">
                <w:rPr>
                  <w:rFonts w:ascii="Tahoma" w:hAnsi="Tahoma" w:cs="Tahoma"/>
                  <w:bCs/>
                  <w:sz w:val="18"/>
                  <w:szCs w:val="18"/>
                </w:rPr>
                <w:t>O</w:t>
              </w:r>
            </w:ins>
          </w:p>
        </w:tc>
        <w:tc>
          <w:tcPr>
            <w:tcW w:w="1690" w:type="dxa"/>
            <w:vAlign w:val="center"/>
          </w:tcPr>
          <w:p w14:paraId="11A0A41B" w14:textId="12EC7E8F" w:rsidR="00452555" w:rsidRPr="00475B7E" w:rsidRDefault="00452555" w:rsidP="00541EA9">
            <w:pPr>
              <w:pStyle w:val="StylZkladntextCourierNew11bnenTunDolevadko"/>
              <w:jc w:val="right"/>
              <w:rPr>
                <w:ins w:id="550" w:author="a38bb83a@outlook.cz" w:date="2024-02-19T10:17:00Z"/>
                <w:rFonts w:ascii="Tahoma" w:hAnsi="Tahoma" w:cs="Tahoma"/>
                <w:sz w:val="18"/>
                <w:szCs w:val="18"/>
              </w:rPr>
            </w:pPr>
            <w:ins w:id="551" w:author="a38bb83a@outlook.cz" w:date="2024-02-19T10:17:00Z">
              <w:r>
                <w:rPr>
                  <w:rFonts w:ascii="Tahoma" w:hAnsi="Tahoma" w:cs="Tahoma"/>
                  <w:sz w:val="18"/>
                  <w:szCs w:val="18"/>
                </w:rPr>
                <w:t>0,5</w:t>
              </w:r>
            </w:ins>
          </w:p>
        </w:tc>
        <w:tc>
          <w:tcPr>
            <w:tcW w:w="1761" w:type="dxa"/>
            <w:vAlign w:val="center"/>
          </w:tcPr>
          <w:p w14:paraId="5AC452AF" w14:textId="77777777" w:rsidR="00452555" w:rsidRPr="00475B7E" w:rsidRDefault="00452555" w:rsidP="00541EA9">
            <w:pPr>
              <w:pStyle w:val="StylZkladntextCourierNew11bnenTunDolevadko"/>
              <w:rPr>
                <w:ins w:id="552" w:author="a38bb83a@outlook.cz" w:date="2024-02-19T10:17:00Z"/>
                <w:rFonts w:ascii="Tahoma" w:hAnsi="Tahoma" w:cs="Tahoma"/>
                <w:sz w:val="18"/>
                <w:szCs w:val="18"/>
              </w:rPr>
            </w:pPr>
            <w:ins w:id="553" w:author="a38bb83a@outlook.cz" w:date="2024-02-19T10:17:00Z">
              <w:r w:rsidRPr="00475B7E">
                <w:rPr>
                  <w:rFonts w:ascii="Tahoma" w:hAnsi="Tahoma" w:cs="Tahoma"/>
                  <w:sz w:val="18"/>
                  <w:szCs w:val="18"/>
                </w:rPr>
                <w:t>Odvezeno na recyklační skládku (recyklaceopava.cz)</w:t>
              </w:r>
            </w:ins>
          </w:p>
        </w:tc>
      </w:tr>
      <w:tr w:rsidR="00452555" w:rsidRPr="001A3D64" w14:paraId="4D078C0D" w14:textId="77777777" w:rsidTr="00541EA9">
        <w:trPr>
          <w:trHeight w:val="510"/>
          <w:ins w:id="554" w:author="a38bb83a@outlook.cz" w:date="2024-02-19T10:17:00Z"/>
        </w:trPr>
        <w:tc>
          <w:tcPr>
            <w:tcW w:w="1689" w:type="dxa"/>
            <w:vAlign w:val="center"/>
          </w:tcPr>
          <w:p w14:paraId="29BA8711" w14:textId="77777777" w:rsidR="00452555" w:rsidRPr="00475B7E" w:rsidRDefault="00452555" w:rsidP="00541EA9">
            <w:pPr>
              <w:pStyle w:val="StylZkladntextCourierNew11bnenTunDolevadko"/>
              <w:rPr>
                <w:ins w:id="555" w:author="a38bb83a@outlook.cz" w:date="2024-02-19T10:17:00Z"/>
                <w:rFonts w:ascii="Tahoma" w:hAnsi="Tahoma" w:cs="Tahoma"/>
                <w:sz w:val="18"/>
                <w:szCs w:val="18"/>
              </w:rPr>
            </w:pPr>
            <w:ins w:id="556" w:author="a38bb83a@outlook.cz" w:date="2024-02-19T10:17:00Z">
              <w:r>
                <w:rPr>
                  <w:rFonts w:ascii="Tahoma" w:hAnsi="Tahoma" w:cs="Tahoma"/>
                  <w:sz w:val="18"/>
                  <w:szCs w:val="18"/>
                </w:rPr>
                <w:t>Asfalt</w:t>
              </w:r>
            </w:ins>
          </w:p>
        </w:tc>
        <w:tc>
          <w:tcPr>
            <w:tcW w:w="1689" w:type="dxa"/>
            <w:vAlign w:val="center"/>
          </w:tcPr>
          <w:p w14:paraId="73DC6267" w14:textId="77777777" w:rsidR="00452555" w:rsidRPr="00475B7E" w:rsidRDefault="00452555" w:rsidP="00541EA9">
            <w:pPr>
              <w:pStyle w:val="StylZkladntextCourierNew11bnenTunDolevadko"/>
              <w:rPr>
                <w:ins w:id="557" w:author="a38bb83a@outlook.cz" w:date="2024-02-19T10:17:00Z"/>
                <w:rFonts w:ascii="Tahoma" w:hAnsi="Tahoma" w:cs="Tahoma"/>
                <w:sz w:val="18"/>
                <w:szCs w:val="18"/>
              </w:rPr>
            </w:pPr>
            <w:ins w:id="558" w:author="a38bb83a@outlook.cz" w:date="2024-02-19T10:17:00Z">
              <w:r>
                <w:rPr>
                  <w:rFonts w:ascii="Tahoma" w:hAnsi="Tahoma" w:cs="Tahoma"/>
                  <w:sz w:val="18"/>
                  <w:szCs w:val="18"/>
                </w:rPr>
                <w:t>05 01 17</w:t>
              </w:r>
            </w:ins>
          </w:p>
        </w:tc>
        <w:tc>
          <w:tcPr>
            <w:tcW w:w="1690" w:type="dxa"/>
            <w:vAlign w:val="center"/>
          </w:tcPr>
          <w:p w14:paraId="68B7F157" w14:textId="77777777" w:rsidR="00452555" w:rsidRPr="00475B7E" w:rsidRDefault="00452555" w:rsidP="00541EA9">
            <w:pPr>
              <w:pStyle w:val="StylZkladntextCourierNew11bnenTunDolevadko"/>
              <w:jc w:val="center"/>
              <w:rPr>
                <w:ins w:id="559" w:author="a38bb83a@outlook.cz" w:date="2024-02-19T10:17:00Z"/>
                <w:rFonts w:ascii="Tahoma" w:hAnsi="Tahoma" w:cs="Tahoma"/>
                <w:bCs/>
                <w:sz w:val="18"/>
                <w:szCs w:val="18"/>
              </w:rPr>
            </w:pPr>
            <w:ins w:id="560" w:author="a38bb83a@outlook.cz" w:date="2024-02-19T10:17:00Z">
              <w:r>
                <w:rPr>
                  <w:rFonts w:ascii="Tahoma" w:hAnsi="Tahoma" w:cs="Tahoma"/>
                  <w:bCs/>
                  <w:sz w:val="18"/>
                  <w:szCs w:val="18"/>
                </w:rPr>
                <w:t>O</w:t>
              </w:r>
            </w:ins>
          </w:p>
        </w:tc>
        <w:tc>
          <w:tcPr>
            <w:tcW w:w="1690" w:type="dxa"/>
            <w:vAlign w:val="center"/>
          </w:tcPr>
          <w:p w14:paraId="73B29468" w14:textId="464E91DB" w:rsidR="00452555" w:rsidRDefault="00452555" w:rsidP="00541EA9">
            <w:pPr>
              <w:pStyle w:val="StylZkladntextCourierNew11bnenTunDolevadko"/>
              <w:jc w:val="right"/>
              <w:rPr>
                <w:ins w:id="561" w:author="a38bb83a@outlook.cz" w:date="2024-02-19T10:17:00Z"/>
                <w:rFonts w:ascii="Tahoma" w:hAnsi="Tahoma" w:cs="Tahoma"/>
                <w:sz w:val="18"/>
                <w:szCs w:val="18"/>
              </w:rPr>
            </w:pPr>
            <w:ins w:id="562" w:author="a38bb83a@outlook.cz" w:date="2024-02-19T10:18:00Z">
              <w:r>
                <w:rPr>
                  <w:rFonts w:ascii="Tahoma" w:hAnsi="Tahoma" w:cs="Tahoma"/>
                  <w:sz w:val="18"/>
                  <w:szCs w:val="18"/>
                </w:rPr>
                <w:t>1</w:t>
              </w:r>
            </w:ins>
          </w:p>
        </w:tc>
        <w:tc>
          <w:tcPr>
            <w:tcW w:w="1761" w:type="dxa"/>
            <w:vAlign w:val="center"/>
          </w:tcPr>
          <w:p w14:paraId="24F45903" w14:textId="77777777" w:rsidR="00452555" w:rsidRPr="00475B7E" w:rsidRDefault="00452555" w:rsidP="00541EA9">
            <w:pPr>
              <w:pStyle w:val="StylZkladntextCourierNew11bnenTunDolevadko"/>
              <w:rPr>
                <w:ins w:id="563" w:author="a38bb83a@outlook.cz" w:date="2024-02-19T10:17:00Z"/>
                <w:rFonts w:ascii="Tahoma" w:hAnsi="Tahoma" w:cs="Tahoma"/>
                <w:sz w:val="18"/>
                <w:szCs w:val="18"/>
              </w:rPr>
            </w:pPr>
            <w:ins w:id="564" w:author="a38bb83a@outlook.cz" w:date="2024-02-19T10:17:00Z">
              <w:r w:rsidRPr="00475B7E">
                <w:rPr>
                  <w:rFonts w:ascii="Tahoma" w:hAnsi="Tahoma" w:cs="Tahoma"/>
                  <w:sz w:val="18"/>
                  <w:szCs w:val="18"/>
                </w:rPr>
                <w:t>Odvezeno na recyklační skládku (recyklaceopava.cz)</w:t>
              </w:r>
            </w:ins>
          </w:p>
        </w:tc>
      </w:tr>
      <w:tr w:rsidR="00452555" w:rsidRPr="001A3D64" w14:paraId="4A1E0B63" w14:textId="77777777" w:rsidTr="00541EA9">
        <w:trPr>
          <w:trHeight w:val="510"/>
          <w:ins w:id="565" w:author="a38bb83a@outlook.cz" w:date="2024-02-19T10:17:00Z"/>
        </w:trPr>
        <w:tc>
          <w:tcPr>
            <w:tcW w:w="1689" w:type="dxa"/>
            <w:vAlign w:val="center"/>
          </w:tcPr>
          <w:p w14:paraId="35949EE6" w14:textId="77777777" w:rsidR="00452555" w:rsidRPr="00475B7E" w:rsidRDefault="00452555" w:rsidP="00541EA9">
            <w:pPr>
              <w:pStyle w:val="StylZkladntextCourierNew11bnenTunDolevadko"/>
              <w:rPr>
                <w:ins w:id="566" w:author="a38bb83a@outlook.cz" w:date="2024-02-19T10:17:00Z"/>
                <w:rFonts w:ascii="Tahoma" w:hAnsi="Tahoma" w:cs="Tahoma"/>
                <w:sz w:val="18"/>
                <w:szCs w:val="18"/>
              </w:rPr>
            </w:pPr>
            <w:ins w:id="567" w:author="a38bb83a@outlook.cz" w:date="2024-02-19T10:17:00Z">
              <w:r w:rsidRPr="00475B7E">
                <w:rPr>
                  <w:rFonts w:ascii="Tahoma" w:hAnsi="Tahoma" w:cs="Tahoma"/>
                  <w:sz w:val="18"/>
                  <w:szCs w:val="18"/>
                </w:rPr>
                <w:t>Cihly</w:t>
              </w:r>
            </w:ins>
          </w:p>
        </w:tc>
        <w:tc>
          <w:tcPr>
            <w:tcW w:w="1689" w:type="dxa"/>
            <w:vAlign w:val="center"/>
          </w:tcPr>
          <w:p w14:paraId="21A09EAB" w14:textId="77777777" w:rsidR="00452555" w:rsidRPr="00475B7E" w:rsidRDefault="00452555" w:rsidP="00541EA9">
            <w:pPr>
              <w:pStyle w:val="StylZkladntextCourierNew11bnenTunDolevadko"/>
              <w:rPr>
                <w:ins w:id="568" w:author="a38bb83a@outlook.cz" w:date="2024-02-19T10:17:00Z"/>
                <w:rFonts w:ascii="Tahoma" w:hAnsi="Tahoma" w:cs="Tahoma"/>
                <w:sz w:val="18"/>
                <w:szCs w:val="18"/>
              </w:rPr>
            </w:pPr>
            <w:ins w:id="569" w:author="a38bb83a@outlook.cz" w:date="2024-02-19T10:17:00Z">
              <w:r w:rsidRPr="00475B7E">
                <w:rPr>
                  <w:rFonts w:ascii="Tahoma" w:hAnsi="Tahoma" w:cs="Tahoma"/>
                  <w:sz w:val="18"/>
                  <w:szCs w:val="18"/>
                </w:rPr>
                <w:t>17 01 02</w:t>
              </w:r>
            </w:ins>
          </w:p>
        </w:tc>
        <w:tc>
          <w:tcPr>
            <w:tcW w:w="1690" w:type="dxa"/>
            <w:vAlign w:val="center"/>
          </w:tcPr>
          <w:p w14:paraId="29F3DA0B" w14:textId="77777777" w:rsidR="00452555" w:rsidRPr="00475B7E" w:rsidRDefault="00452555" w:rsidP="00541EA9">
            <w:pPr>
              <w:pStyle w:val="StylZkladntextCourierNew11bnenTunDolevadko"/>
              <w:jc w:val="center"/>
              <w:rPr>
                <w:ins w:id="570" w:author="a38bb83a@outlook.cz" w:date="2024-02-19T10:17:00Z"/>
                <w:rFonts w:ascii="Tahoma" w:hAnsi="Tahoma" w:cs="Tahoma"/>
                <w:bCs/>
                <w:sz w:val="18"/>
                <w:szCs w:val="18"/>
              </w:rPr>
            </w:pPr>
            <w:ins w:id="571" w:author="a38bb83a@outlook.cz" w:date="2024-02-19T10:17:00Z">
              <w:r w:rsidRPr="00475B7E">
                <w:rPr>
                  <w:rFonts w:ascii="Tahoma" w:hAnsi="Tahoma" w:cs="Tahoma"/>
                  <w:bCs/>
                  <w:sz w:val="18"/>
                  <w:szCs w:val="18"/>
                </w:rPr>
                <w:t>O</w:t>
              </w:r>
            </w:ins>
          </w:p>
        </w:tc>
        <w:tc>
          <w:tcPr>
            <w:tcW w:w="1690" w:type="dxa"/>
            <w:vAlign w:val="center"/>
          </w:tcPr>
          <w:p w14:paraId="0B009C42" w14:textId="00C42479" w:rsidR="00452555" w:rsidRPr="00475B7E" w:rsidRDefault="00452555" w:rsidP="00541EA9">
            <w:pPr>
              <w:pStyle w:val="StylZkladntextCourierNew11bnenTunDolevadko"/>
              <w:jc w:val="right"/>
              <w:rPr>
                <w:ins w:id="572" w:author="a38bb83a@outlook.cz" w:date="2024-02-19T10:17:00Z"/>
                <w:rFonts w:ascii="Tahoma" w:hAnsi="Tahoma" w:cs="Tahoma"/>
                <w:sz w:val="18"/>
                <w:szCs w:val="18"/>
              </w:rPr>
            </w:pPr>
            <w:ins w:id="573" w:author="a38bb83a@outlook.cz" w:date="2024-02-19T10:18:00Z">
              <w:r>
                <w:rPr>
                  <w:rFonts w:ascii="Tahoma" w:hAnsi="Tahoma" w:cs="Tahoma"/>
                  <w:sz w:val="18"/>
                  <w:szCs w:val="18"/>
                </w:rPr>
                <w:t>10</w:t>
              </w:r>
            </w:ins>
          </w:p>
        </w:tc>
        <w:tc>
          <w:tcPr>
            <w:tcW w:w="1761" w:type="dxa"/>
            <w:vAlign w:val="center"/>
          </w:tcPr>
          <w:p w14:paraId="317755A9" w14:textId="77777777" w:rsidR="00452555" w:rsidRPr="00475B7E" w:rsidRDefault="00452555" w:rsidP="00541EA9">
            <w:pPr>
              <w:pStyle w:val="StylZkladntextCourierNew11bnenTunDolevadko"/>
              <w:rPr>
                <w:ins w:id="574" w:author="a38bb83a@outlook.cz" w:date="2024-02-19T10:17:00Z"/>
                <w:rFonts w:ascii="Tahoma" w:hAnsi="Tahoma" w:cs="Tahoma"/>
                <w:sz w:val="18"/>
                <w:szCs w:val="18"/>
              </w:rPr>
            </w:pPr>
            <w:ins w:id="575" w:author="a38bb83a@outlook.cz" w:date="2024-02-19T10:17:00Z">
              <w:r w:rsidRPr="00475B7E">
                <w:rPr>
                  <w:rFonts w:ascii="Tahoma" w:hAnsi="Tahoma" w:cs="Tahoma"/>
                  <w:sz w:val="18"/>
                  <w:szCs w:val="18"/>
                </w:rPr>
                <w:t>Odvezeno na recyklační skládku (recyklaceopava.cz)</w:t>
              </w:r>
            </w:ins>
          </w:p>
        </w:tc>
      </w:tr>
      <w:tr w:rsidR="00452555" w:rsidRPr="001A3D64" w14:paraId="47B6F670" w14:textId="77777777" w:rsidTr="00541EA9">
        <w:trPr>
          <w:trHeight w:val="510"/>
          <w:ins w:id="576" w:author="a38bb83a@outlook.cz" w:date="2024-02-19T10:17:00Z"/>
        </w:trPr>
        <w:tc>
          <w:tcPr>
            <w:tcW w:w="1689" w:type="dxa"/>
            <w:vAlign w:val="center"/>
          </w:tcPr>
          <w:p w14:paraId="7DA7AA61" w14:textId="77777777" w:rsidR="00452555" w:rsidRPr="00475B7E" w:rsidRDefault="00452555" w:rsidP="00541EA9">
            <w:pPr>
              <w:pStyle w:val="StylZkladntextCourierNew11bnenTunDolevadko"/>
              <w:rPr>
                <w:ins w:id="577" w:author="a38bb83a@outlook.cz" w:date="2024-02-19T10:17:00Z"/>
                <w:rFonts w:ascii="Tahoma" w:hAnsi="Tahoma" w:cs="Tahoma"/>
                <w:sz w:val="18"/>
                <w:szCs w:val="18"/>
              </w:rPr>
            </w:pPr>
            <w:ins w:id="578" w:author="a38bb83a@outlook.cz" w:date="2024-02-19T10:17:00Z">
              <w:r w:rsidRPr="00475B7E">
                <w:rPr>
                  <w:rFonts w:ascii="Tahoma" w:hAnsi="Tahoma" w:cs="Tahoma"/>
                  <w:sz w:val="18"/>
                  <w:szCs w:val="18"/>
                </w:rPr>
                <w:t>Dřevo</w:t>
              </w:r>
            </w:ins>
          </w:p>
        </w:tc>
        <w:tc>
          <w:tcPr>
            <w:tcW w:w="1689" w:type="dxa"/>
            <w:vAlign w:val="center"/>
          </w:tcPr>
          <w:p w14:paraId="24404E24" w14:textId="77777777" w:rsidR="00452555" w:rsidRPr="00475B7E" w:rsidRDefault="00452555" w:rsidP="00541EA9">
            <w:pPr>
              <w:pStyle w:val="StylZkladntextCourierNew11bnenTunDolevadko"/>
              <w:rPr>
                <w:ins w:id="579" w:author="a38bb83a@outlook.cz" w:date="2024-02-19T10:17:00Z"/>
                <w:rFonts w:ascii="Tahoma" w:hAnsi="Tahoma" w:cs="Tahoma"/>
                <w:sz w:val="18"/>
                <w:szCs w:val="18"/>
              </w:rPr>
            </w:pPr>
            <w:ins w:id="580" w:author="a38bb83a@outlook.cz" w:date="2024-02-19T10:17:00Z">
              <w:r w:rsidRPr="00475B7E">
                <w:rPr>
                  <w:rFonts w:ascii="Tahoma" w:hAnsi="Tahoma" w:cs="Tahoma"/>
                  <w:sz w:val="18"/>
                  <w:szCs w:val="18"/>
                </w:rPr>
                <w:t>17 02 01</w:t>
              </w:r>
            </w:ins>
          </w:p>
        </w:tc>
        <w:tc>
          <w:tcPr>
            <w:tcW w:w="1690" w:type="dxa"/>
            <w:vAlign w:val="center"/>
          </w:tcPr>
          <w:p w14:paraId="52027B24" w14:textId="77777777" w:rsidR="00452555" w:rsidRPr="00475B7E" w:rsidRDefault="00452555" w:rsidP="00541EA9">
            <w:pPr>
              <w:pStyle w:val="StylZkladntextCourierNew11bnenTunDolevadko"/>
              <w:jc w:val="center"/>
              <w:rPr>
                <w:ins w:id="581" w:author="a38bb83a@outlook.cz" w:date="2024-02-19T10:17:00Z"/>
                <w:rFonts w:ascii="Tahoma" w:hAnsi="Tahoma" w:cs="Tahoma"/>
                <w:bCs/>
                <w:sz w:val="18"/>
                <w:szCs w:val="18"/>
              </w:rPr>
            </w:pPr>
            <w:ins w:id="582" w:author="a38bb83a@outlook.cz" w:date="2024-02-19T10:17:00Z">
              <w:r w:rsidRPr="00475B7E">
                <w:rPr>
                  <w:rFonts w:ascii="Tahoma" w:hAnsi="Tahoma" w:cs="Tahoma"/>
                  <w:bCs/>
                  <w:sz w:val="18"/>
                  <w:szCs w:val="18"/>
                </w:rPr>
                <w:t>O</w:t>
              </w:r>
            </w:ins>
          </w:p>
        </w:tc>
        <w:tc>
          <w:tcPr>
            <w:tcW w:w="1690" w:type="dxa"/>
            <w:vAlign w:val="center"/>
          </w:tcPr>
          <w:p w14:paraId="443AF988" w14:textId="70DE6F51" w:rsidR="00452555" w:rsidRPr="00475B7E" w:rsidRDefault="00234CCA" w:rsidP="00541EA9">
            <w:pPr>
              <w:pStyle w:val="StylZkladntextCourierNew11bnenTunDolevadko"/>
              <w:jc w:val="right"/>
              <w:rPr>
                <w:ins w:id="583" w:author="a38bb83a@outlook.cz" w:date="2024-02-19T10:17:00Z"/>
                <w:rFonts w:ascii="Tahoma" w:hAnsi="Tahoma" w:cs="Tahoma"/>
                <w:sz w:val="18"/>
                <w:szCs w:val="18"/>
              </w:rPr>
            </w:pPr>
            <w:ins w:id="584" w:author="a38bb83a@outlook.cz" w:date="2024-02-19T10:18:00Z">
              <w:r>
                <w:rPr>
                  <w:rFonts w:ascii="Tahoma" w:hAnsi="Tahoma" w:cs="Tahoma"/>
                  <w:sz w:val="18"/>
                  <w:szCs w:val="18"/>
                </w:rPr>
                <w:t>0,1</w:t>
              </w:r>
            </w:ins>
          </w:p>
        </w:tc>
        <w:tc>
          <w:tcPr>
            <w:tcW w:w="1761" w:type="dxa"/>
            <w:vAlign w:val="center"/>
          </w:tcPr>
          <w:p w14:paraId="2583AE00" w14:textId="77777777" w:rsidR="00452555" w:rsidRPr="00475B7E" w:rsidRDefault="00452555" w:rsidP="00541EA9">
            <w:pPr>
              <w:pStyle w:val="StylZkladntextCourierNew11bnenTunDolevadko"/>
              <w:rPr>
                <w:ins w:id="585" w:author="a38bb83a@outlook.cz" w:date="2024-02-19T10:17:00Z"/>
                <w:rFonts w:ascii="Tahoma" w:hAnsi="Tahoma" w:cs="Tahoma"/>
                <w:sz w:val="18"/>
                <w:szCs w:val="18"/>
              </w:rPr>
            </w:pPr>
            <w:ins w:id="586" w:author="a38bb83a@outlook.cz" w:date="2024-02-19T10:17:00Z">
              <w:r w:rsidRPr="00475B7E">
                <w:rPr>
                  <w:rFonts w:ascii="Tahoma" w:hAnsi="Tahoma" w:cs="Tahoma"/>
                  <w:sz w:val="18"/>
                  <w:szCs w:val="18"/>
                </w:rPr>
                <w:t>Odvezeno na skládku (Technické služby Opava s.r.o.)</w:t>
              </w:r>
            </w:ins>
          </w:p>
        </w:tc>
      </w:tr>
      <w:tr w:rsidR="00452555" w:rsidRPr="001A3D64" w14:paraId="7BCACFE1" w14:textId="77777777" w:rsidTr="00541EA9">
        <w:trPr>
          <w:trHeight w:val="510"/>
          <w:ins w:id="587" w:author="a38bb83a@outlook.cz" w:date="2024-02-19T10:17:00Z"/>
        </w:trPr>
        <w:tc>
          <w:tcPr>
            <w:tcW w:w="1689" w:type="dxa"/>
            <w:vAlign w:val="center"/>
          </w:tcPr>
          <w:p w14:paraId="5119089E" w14:textId="77777777" w:rsidR="00452555" w:rsidRPr="00475B7E" w:rsidRDefault="00452555" w:rsidP="00541EA9">
            <w:pPr>
              <w:pStyle w:val="StylZkladntextCourierNew11bnenTunDolevadko"/>
              <w:rPr>
                <w:ins w:id="588" w:author="a38bb83a@outlook.cz" w:date="2024-02-19T10:17:00Z"/>
                <w:rFonts w:ascii="Tahoma" w:hAnsi="Tahoma" w:cs="Tahoma"/>
                <w:sz w:val="18"/>
                <w:szCs w:val="18"/>
              </w:rPr>
            </w:pPr>
            <w:ins w:id="589" w:author="a38bb83a@outlook.cz" w:date="2024-02-19T10:17:00Z">
              <w:r w:rsidRPr="00475B7E">
                <w:rPr>
                  <w:rFonts w:ascii="Tahoma" w:hAnsi="Tahoma" w:cs="Tahoma"/>
                  <w:sz w:val="18"/>
                  <w:szCs w:val="18"/>
                </w:rPr>
                <w:t>Plasty</w:t>
              </w:r>
            </w:ins>
          </w:p>
        </w:tc>
        <w:tc>
          <w:tcPr>
            <w:tcW w:w="1689" w:type="dxa"/>
            <w:vAlign w:val="center"/>
          </w:tcPr>
          <w:p w14:paraId="486C7EBF" w14:textId="77777777" w:rsidR="00452555" w:rsidRPr="00475B7E" w:rsidRDefault="00452555" w:rsidP="00541EA9">
            <w:pPr>
              <w:pStyle w:val="StylZkladntextCourierNew11bnenTunDolevadko"/>
              <w:rPr>
                <w:ins w:id="590" w:author="a38bb83a@outlook.cz" w:date="2024-02-19T10:17:00Z"/>
                <w:rFonts w:ascii="Tahoma" w:hAnsi="Tahoma" w:cs="Tahoma"/>
                <w:sz w:val="18"/>
                <w:szCs w:val="18"/>
              </w:rPr>
            </w:pPr>
            <w:ins w:id="591" w:author="a38bb83a@outlook.cz" w:date="2024-02-19T10:17:00Z">
              <w:r w:rsidRPr="00475B7E">
                <w:rPr>
                  <w:rFonts w:ascii="Tahoma" w:hAnsi="Tahoma" w:cs="Tahoma"/>
                  <w:sz w:val="18"/>
                  <w:szCs w:val="18"/>
                </w:rPr>
                <w:t>17 02 03</w:t>
              </w:r>
            </w:ins>
          </w:p>
        </w:tc>
        <w:tc>
          <w:tcPr>
            <w:tcW w:w="1690" w:type="dxa"/>
            <w:vAlign w:val="center"/>
          </w:tcPr>
          <w:p w14:paraId="05474E11" w14:textId="77777777" w:rsidR="00452555" w:rsidRPr="00475B7E" w:rsidRDefault="00452555" w:rsidP="00541EA9">
            <w:pPr>
              <w:pStyle w:val="StylZkladntextCourierNew11bnenTunDolevadko"/>
              <w:jc w:val="center"/>
              <w:rPr>
                <w:ins w:id="592" w:author="a38bb83a@outlook.cz" w:date="2024-02-19T10:17:00Z"/>
                <w:rFonts w:ascii="Tahoma" w:hAnsi="Tahoma" w:cs="Tahoma"/>
                <w:bCs/>
                <w:sz w:val="18"/>
                <w:szCs w:val="18"/>
              </w:rPr>
            </w:pPr>
            <w:ins w:id="593" w:author="a38bb83a@outlook.cz" w:date="2024-02-19T10:17:00Z">
              <w:r w:rsidRPr="00475B7E">
                <w:rPr>
                  <w:rFonts w:ascii="Tahoma" w:hAnsi="Tahoma" w:cs="Tahoma"/>
                  <w:bCs/>
                  <w:sz w:val="18"/>
                  <w:szCs w:val="18"/>
                </w:rPr>
                <w:t>O</w:t>
              </w:r>
            </w:ins>
          </w:p>
        </w:tc>
        <w:tc>
          <w:tcPr>
            <w:tcW w:w="1690" w:type="dxa"/>
            <w:vAlign w:val="center"/>
          </w:tcPr>
          <w:p w14:paraId="1B8A8C23" w14:textId="27FF7857" w:rsidR="00452555" w:rsidRPr="00475B7E" w:rsidRDefault="00234CCA" w:rsidP="00541EA9">
            <w:pPr>
              <w:pStyle w:val="StylZkladntextCourierNew11bnenTunDolevadko"/>
              <w:jc w:val="right"/>
              <w:rPr>
                <w:ins w:id="594" w:author="a38bb83a@outlook.cz" w:date="2024-02-19T10:17:00Z"/>
                <w:rFonts w:ascii="Tahoma" w:hAnsi="Tahoma" w:cs="Tahoma"/>
                <w:sz w:val="18"/>
                <w:szCs w:val="18"/>
              </w:rPr>
            </w:pPr>
            <w:ins w:id="595" w:author="a38bb83a@outlook.cz" w:date="2024-02-19T10:18:00Z">
              <w:r>
                <w:rPr>
                  <w:rFonts w:ascii="Tahoma" w:hAnsi="Tahoma" w:cs="Tahoma"/>
                  <w:sz w:val="18"/>
                  <w:szCs w:val="18"/>
                </w:rPr>
                <w:t>0,5</w:t>
              </w:r>
            </w:ins>
          </w:p>
        </w:tc>
        <w:tc>
          <w:tcPr>
            <w:tcW w:w="1761" w:type="dxa"/>
            <w:vAlign w:val="center"/>
          </w:tcPr>
          <w:p w14:paraId="2D2EE9C4" w14:textId="77777777" w:rsidR="00452555" w:rsidRPr="00475B7E" w:rsidRDefault="00452555" w:rsidP="00541EA9">
            <w:pPr>
              <w:pStyle w:val="StylZkladntextCourierNew11bnenTunDolevadko"/>
              <w:rPr>
                <w:ins w:id="596" w:author="a38bb83a@outlook.cz" w:date="2024-02-19T10:17:00Z"/>
                <w:rFonts w:ascii="Tahoma" w:hAnsi="Tahoma" w:cs="Tahoma"/>
                <w:sz w:val="18"/>
                <w:szCs w:val="18"/>
              </w:rPr>
            </w:pPr>
            <w:ins w:id="597" w:author="a38bb83a@outlook.cz" w:date="2024-02-19T10:17:00Z">
              <w:r w:rsidRPr="00475B7E">
                <w:rPr>
                  <w:rFonts w:ascii="Tahoma" w:hAnsi="Tahoma" w:cs="Tahoma"/>
                  <w:sz w:val="18"/>
                  <w:szCs w:val="18"/>
                </w:rPr>
                <w:t>Odvezeno na skládku (Technické služby Opava s.r.o.)</w:t>
              </w:r>
            </w:ins>
          </w:p>
        </w:tc>
      </w:tr>
      <w:tr w:rsidR="00452555" w:rsidRPr="001A3D64" w14:paraId="5F11A17F" w14:textId="77777777" w:rsidTr="00541EA9">
        <w:trPr>
          <w:trHeight w:val="510"/>
          <w:ins w:id="598" w:author="a38bb83a@outlook.cz" w:date="2024-02-19T10:17:00Z"/>
        </w:trPr>
        <w:tc>
          <w:tcPr>
            <w:tcW w:w="1689" w:type="dxa"/>
            <w:vAlign w:val="center"/>
          </w:tcPr>
          <w:p w14:paraId="2E95D61D" w14:textId="77777777" w:rsidR="00452555" w:rsidRPr="00475B7E" w:rsidRDefault="00452555" w:rsidP="00541EA9">
            <w:pPr>
              <w:pStyle w:val="StylZkladntextCourierNew11bnenTunDolevadko"/>
              <w:rPr>
                <w:ins w:id="599" w:author="a38bb83a@outlook.cz" w:date="2024-02-19T10:17:00Z"/>
                <w:rFonts w:ascii="Tahoma" w:hAnsi="Tahoma" w:cs="Tahoma"/>
                <w:sz w:val="18"/>
                <w:szCs w:val="18"/>
              </w:rPr>
            </w:pPr>
            <w:ins w:id="600" w:author="a38bb83a@outlook.cz" w:date="2024-02-19T10:17:00Z">
              <w:r w:rsidRPr="00475B7E">
                <w:rPr>
                  <w:rFonts w:ascii="Tahoma" w:hAnsi="Tahoma" w:cs="Tahoma"/>
                  <w:sz w:val="18"/>
                  <w:szCs w:val="18"/>
                </w:rPr>
                <w:t>Zemina a kamení neuvedené pod číslem 17 05 03</w:t>
              </w:r>
            </w:ins>
          </w:p>
        </w:tc>
        <w:tc>
          <w:tcPr>
            <w:tcW w:w="1689" w:type="dxa"/>
            <w:vAlign w:val="center"/>
          </w:tcPr>
          <w:p w14:paraId="4543D540" w14:textId="77777777" w:rsidR="00452555" w:rsidRPr="00475B7E" w:rsidRDefault="00452555" w:rsidP="00541EA9">
            <w:pPr>
              <w:pStyle w:val="StylZkladntextCourierNew11bnenTunDolevadko"/>
              <w:rPr>
                <w:ins w:id="601" w:author="a38bb83a@outlook.cz" w:date="2024-02-19T10:17:00Z"/>
                <w:rFonts w:ascii="Tahoma" w:hAnsi="Tahoma" w:cs="Tahoma"/>
                <w:sz w:val="18"/>
                <w:szCs w:val="18"/>
              </w:rPr>
            </w:pPr>
            <w:ins w:id="602" w:author="a38bb83a@outlook.cz" w:date="2024-02-19T10:17:00Z">
              <w:r w:rsidRPr="00475B7E">
                <w:rPr>
                  <w:rFonts w:ascii="Tahoma" w:hAnsi="Tahoma" w:cs="Tahoma"/>
                  <w:sz w:val="18"/>
                  <w:szCs w:val="18"/>
                </w:rPr>
                <w:t>17 05 04</w:t>
              </w:r>
            </w:ins>
          </w:p>
        </w:tc>
        <w:tc>
          <w:tcPr>
            <w:tcW w:w="1690" w:type="dxa"/>
            <w:vAlign w:val="center"/>
          </w:tcPr>
          <w:p w14:paraId="5658D35D" w14:textId="77777777" w:rsidR="00452555" w:rsidRPr="00475B7E" w:rsidRDefault="00452555" w:rsidP="00541EA9">
            <w:pPr>
              <w:pStyle w:val="StylZkladntextCourierNew11bnenTunDolevadko"/>
              <w:jc w:val="center"/>
              <w:rPr>
                <w:ins w:id="603" w:author="a38bb83a@outlook.cz" w:date="2024-02-19T10:17:00Z"/>
                <w:rFonts w:ascii="Tahoma" w:hAnsi="Tahoma" w:cs="Tahoma"/>
                <w:bCs/>
                <w:sz w:val="18"/>
                <w:szCs w:val="18"/>
              </w:rPr>
            </w:pPr>
            <w:ins w:id="604" w:author="a38bb83a@outlook.cz" w:date="2024-02-19T10:17:00Z">
              <w:r w:rsidRPr="00475B7E">
                <w:rPr>
                  <w:rFonts w:ascii="Tahoma" w:hAnsi="Tahoma" w:cs="Tahoma"/>
                  <w:bCs/>
                  <w:sz w:val="18"/>
                  <w:szCs w:val="18"/>
                </w:rPr>
                <w:t>O</w:t>
              </w:r>
            </w:ins>
          </w:p>
        </w:tc>
        <w:tc>
          <w:tcPr>
            <w:tcW w:w="1690" w:type="dxa"/>
            <w:vAlign w:val="center"/>
          </w:tcPr>
          <w:p w14:paraId="28B16BD5" w14:textId="49A474A1" w:rsidR="00452555" w:rsidRPr="00475B7E" w:rsidRDefault="00234CCA" w:rsidP="00541EA9">
            <w:pPr>
              <w:pStyle w:val="StylZkladntextCourierNew11bnenTunDolevadko"/>
              <w:jc w:val="right"/>
              <w:rPr>
                <w:ins w:id="605" w:author="a38bb83a@outlook.cz" w:date="2024-02-19T10:17:00Z"/>
                <w:rFonts w:ascii="Tahoma" w:hAnsi="Tahoma" w:cs="Tahoma"/>
                <w:sz w:val="18"/>
                <w:szCs w:val="18"/>
              </w:rPr>
            </w:pPr>
            <w:ins w:id="606" w:author="a38bb83a@outlook.cz" w:date="2024-02-19T10:18:00Z">
              <w:r>
                <w:rPr>
                  <w:rFonts w:ascii="Tahoma" w:hAnsi="Tahoma" w:cs="Tahoma"/>
                  <w:sz w:val="18"/>
                  <w:szCs w:val="18"/>
                </w:rPr>
                <w:t>-</w:t>
              </w:r>
            </w:ins>
          </w:p>
        </w:tc>
        <w:tc>
          <w:tcPr>
            <w:tcW w:w="1761" w:type="dxa"/>
            <w:vAlign w:val="center"/>
          </w:tcPr>
          <w:p w14:paraId="39828413" w14:textId="77777777" w:rsidR="00452555" w:rsidRPr="00475B7E" w:rsidRDefault="00452555" w:rsidP="00541EA9">
            <w:pPr>
              <w:pStyle w:val="StylZkladntextCourierNew11bnenTunDolevadko"/>
              <w:rPr>
                <w:ins w:id="607" w:author="a38bb83a@outlook.cz" w:date="2024-02-19T10:17:00Z"/>
                <w:rFonts w:ascii="Tahoma" w:hAnsi="Tahoma" w:cs="Tahoma"/>
                <w:sz w:val="18"/>
                <w:szCs w:val="18"/>
              </w:rPr>
            </w:pPr>
            <w:ins w:id="608" w:author="a38bb83a@outlook.cz" w:date="2024-02-19T10:17:00Z">
              <w:r w:rsidRPr="00475B7E">
                <w:rPr>
                  <w:rFonts w:ascii="Tahoma" w:hAnsi="Tahoma" w:cs="Tahoma"/>
                  <w:sz w:val="18"/>
                  <w:szCs w:val="18"/>
                </w:rPr>
                <w:t>Odvezeno na recyklační skládku (recyklaceopava.cz)</w:t>
              </w:r>
            </w:ins>
          </w:p>
        </w:tc>
      </w:tr>
      <w:tr w:rsidR="00452555" w:rsidRPr="001A3D64" w14:paraId="099FD9A5" w14:textId="77777777" w:rsidTr="00541EA9">
        <w:trPr>
          <w:cantSplit/>
          <w:trHeight w:val="510"/>
          <w:ins w:id="609" w:author="a38bb83a@outlook.cz" w:date="2024-02-19T10:17:00Z"/>
        </w:trPr>
        <w:tc>
          <w:tcPr>
            <w:tcW w:w="1689" w:type="dxa"/>
            <w:vAlign w:val="center"/>
          </w:tcPr>
          <w:p w14:paraId="426D61C0" w14:textId="77777777" w:rsidR="00452555" w:rsidRPr="00475B7E" w:rsidRDefault="00452555" w:rsidP="00541EA9">
            <w:pPr>
              <w:pStyle w:val="StylZkladntextCourierNew11bnenTunDolevadko"/>
              <w:rPr>
                <w:ins w:id="610" w:author="a38bb83a@outlook.cz" w:date="2024-02-19T10:17:00Z"/>
                <w:rFonts w:ascii="Tahoma" w:hAnsi="Tahoma" w:cs="Tahoma"/>
                <w:sz w:val="18"/>
                <w:szCs w:val="18"/>
              </w:rPr>
            </w:pPr>
            <w:ins w:id="611" w:author="a38bb83a@outlook.cz" w:date="2024-02-19T10:17:00Z">
              <w:r w:rsidRPr="00475B7E">
                <w:rPr>
                  <w:rFonts w:ascii="Tahoma" w:hAnsi="Tahoma" w:cs="Tahoma"/>
                  <w:color w:val="000000"/>
                  <w:sz w:val="18"/>
                  <w:szCs w:val="18"/>
                </w:rPr>
                <w:t>Směsné stavební a demoliční odpady neuvedené pod čísly 17 09 01, 17 09 02 a 17 09 03</w:t>
              </w:r>
            </w:ins>
          </w:p>
        </w:tc>
        <w:tc>
          <w:tcPr>
            <w:tcW w:w="1689" w:type="dxa"/>
            <w:vAlign w:val="center"/>
          </w:tcPr>
          <w:p w14:paraId="794BC9B4" w14:textId="77777777" w:rsidR="00452555" w:rsidRPr="00475B7E" w:rsidRDefault="00452555" w:rsidP="00541EA9">
            <w:pPr>
              <w:pStyle w:val="StylZkladntextCourierNew11bnenTunDolevadko"/>
              <w:rPr>
                <w:ins w:id="612" w:author="a38bb83a@outlook.cz" w:date="2024-02-19T10:17:00Z"/>
                <w:rFonts w:ascii="Tahoma" w:hAnsi="Tahoma" w:cs="Tahoma"/>
                <w:sz w:val="18"/>
                <w:szCs w:val="18"/>
              </w:rPr>
            </w:pPr>
            <w:ins w:id="613" w:author="a38bb83a@outlook.cz" w:date="2024-02-19T10:17:00Z">
              <w:r w:rsidRPr="00475B7E">
                <w:rPr>
                  <w:rFonts w:ascii="Tahoma" w:hAnsi="Tahoma" w:cs="Tahoma"/>
                  <w:sz w:val="18"/>
                  <w:szCs w:val="18"/>
                </w:rPr>
                <w:t>17 09 04</w:t>
              </w:r>
            </w:ins>
          </w:p>
        </w:tc>
        <w:tc>
          <w:tcPr>
            <w:tcW w:w="1690" w:type="dxa"/>
            <w:vAlign w:val="center"/>
          </w:tcPr>
          <w:p w14:paraId="6B85FF1D" w14:textId="77777777" w:rsidR="00452555" w:rsidRPr="00475B7E" w:rsidRDefault="00452555" w:rsidP="00541EA9">
            <w:pPr>
              <w:pStyle w:val="StylZkladntextCourierNew11bnenTunDolevadko"/>
              <w:jc w:val="center"/>
              <w:rPr>
                <w:ins w:id="614" w:author="a38bb83a@outlook.cz" w:date="2024-02-19T10:17:00Z"/>
                <w:rFonts w:ascii="Tahoma" w:hAnsi="Tahoma" w:cs="Tahoma"/>
                <w:bCs/>
                <w:sz w:val="18"/>
                <w:szCs w:val="18"/>
              </w:rPr>
            </w:pPr>
            <w:ins w:id="615" w:author="a38bb83a@outlook.cz" w:date="2024-02-19T10:17:00Z">
              <w:r w:rsidRPr="00475B7E">
                <w:rPr>
                  <w:rFonts w:ascii="Tahoma" w:hAnsi="Tahoma" w:cs="Tahoma"/>
                  <w:bCs/>
                  <w:sz w:val="18"/>
                  <w:szCs w:val="18"/>
                </w:rPr>
                <w:t>O</w:t>
              </w:r>
            </w:ins>
          </w:p>
        </w:tc>
        <w:tc>
          <w:tcPr>
            <w:tcW w:w="1690" w:type="dxa"/>
            <w:vAlign w:val="center"/>
          </w:tcPr>
          <w:p w14:paraId="0E98FE23" w14:textId="273082B2" w:rsidR="00452555" w:rsidRPr="00475B7E" w:rsidRDefault="00234CCA" w:rsidP="00541EA9">
            <w:pPr>
              <w:pStyle w:val="StylZkladntextCourierNew11bnenTunDolevadko"/>
              <w:jc w:val="right"/>
              <w:rPr>
                <w:ins w:id="616" w:author="a38bb83a@outlook.cz" w:date="2024-02-19T10:17:00Z"/>
                <w:rFonts w:ascii="Tahoma" w:hAnsi="Tahoma" w:cs="Tahoma"/>
                <w:sz w:val="18"/>
                <w:szCs w:val="18"/>
              </w:rPr>
            </w:pPr>
            <w:ins w:id="617" w:author="a38bb83a@outlook.cz" w:date="2024-02-19T10:18:00Z">
              <w:r>
                <w:rPr>
                  <w:rFonts w:ascii="Tahoma" w:hAnsi="Tahoma" w:cs="Tahoma"/>
                  <w:sz w:val="18"/>
                  <w:szCs w:val="18"/>
                </w:rPr>
                <w:t>-</w:t>
              </w:r>
            </w:ins>
          </w:p>
        </w:tc>
        <w:tc>
          <w:tcPr>
            <w:tcW w:w="1761" w:type="dxa"/>
            <w:vAlign w:val="center"/>
          </w:tcPr>
          <w:p w14:paraId="1E5A4F45" w14:textId="77777777" w:rsidR="00452555" w:rsidRPr="00475B7E" w:rsidRDefault="00452555" w:rsidP="00541EA9">
            <w:pPr>
              <w:pStyle w:val="StylZkladntextCourierNew11bnenTunDolevadko"/>
              <w:rPr>
                <w:ins w:id="618" w:author="a38bb83a@outlook.cz" w:date="2024-02-19T10:17:00Z"/>
                <w:rFonts w:ascii="Tahoma" w:hAnsi="Tahoma" w:cs="Tahoma"/>
                <w:sz w:val="18"/>
                <w:szCs w:val="18"/>
              </w:rPr>
            </w:pPr>
            <w:ins w:id="619" w:author="a38bb83a@outlook.cz" w:date="2024-02-19T10:17:00Z">
              <w:r w:rsidRPr="00475B7E">
                <w:rPr>
                  <w:rFonts w:ascii="Tahoma" w:hAnsi="Tahoma" w:cs="Tahoma"/>
                  <w:sz w:val="18"/>
                  <w:szCs w:val="18"/>
                </w:rPr>
                <w:t>Odvezeno na recyklační skládku (recyklaceopava.cz)</w:t>
              </w:r>
            </w:ins>
          </w:p>
        </w:tc>
      </w:tr>
      <w:tr w:rsidR="00452555" w:rsidRPr="001A3D64" w14:paraId="5D505EC8" w14:textId="77777777" w:rsidTr="00541EA9">
        <w:trPr>
          <w:cantSplit/>
          <w:trHeight w:val="510"/>
          <w:ins w:id="620" w:author="a38bb83a@outlook.cz" w:date="2024-02-19T10:17:00Z"/>
        </w:trPr>
        <w:tc>
          <w:tcPr>
            <w:tcW w:w="1689" w:type="dxa"/>
            <w:vAlign w:val="center"/>
          </w:tcPr>
          <w:p w14:paraId="546D3EAB" w14:textId="77777777" w:rsidR="00452555" w:rsidRPr="00475B7E" w:rsidRDefault="00452555" w:rsidP="00541EA9">
            <w:pPr>
              <w:pStyle w:val="StylZkladntextCourierNew11bnenTunDolevadko"/>
              <w:rPr>
                <w:ins w:id="621" w:author="a38bb83a@outlook.cz" w:date="2024-02-19T10:17:00Z"/>
                <w:rFonts w:ascii="Tahoma" w:hAnsi="Tahoma" w:cs="Tahoma"/>
                <w:color w:val="000000"/>
                <w:sz w:val="18"/>
                <w:szCs w:val="18"/>
              </w:rPr>
            </w:pPr>
            <w:ins w:id="622" w:author="a38bb83a@outlook.cz" w:date="2024-02-19T10:17:00Z">
              <w:r w:rsidRPr="00475B7E">
                <w:rPr>
                  <w:rFonts w:ascii="Tahoma" w:hAnsi="Tahoma" w:cs="Tahoma"/>
                  <w:color w:val="000000"/>
                  <w:sz w:val="18"/>
                  <w:szCs w:val="18"/>
                </w:rPr>
                <w:lastRenderedPageBreak/>
                <w:t xml:space="preserve">Plastové obaly </w:t>
              </w:r>
            </w:ins>
          </w:p>
        </w:tc>
        <w:tc>
          <w:tcPr>
            <w:tcW w:w="1689" w:type="dxa"/>
            <w:vAlign w:val="center"/>
          </w:tcPr>
          <w:p w14:paraId="7E0A1B01" w14:textId="77777777" w:rsidR="00452555" w:rsidRPr="00475B7E" w:rsidRDefault="00452555" w:rsidP="00541EA9">
            <w:pPr>
              <w:pStyle w:val="StylZkladntextCourierNew11bnenTunDolevadko"/>
              <w:rPr>
                <w:ins w:id="623" w:author="a38bb83a@outlook.cz" w:date="2024-02-19T10:17:00Z"/>
                <w:rFonts w:ascii="Tahoma" w:hAnsi="Tahoma" w:cs="Tahoma"/>
                <w:sz w:val="18"/>
                <w:szCs w:val="18"/>
              </w:rPr>
            </w:pPr>
            <w:ins w:id="624" w:author="a38bb83a@outlook.cz" w:date="2024-02-19T10:17:00Z">
              <w:r w:rsidRPr="00475B7E">
                <w:rPr>
                  <w:rFonts w:ascii="Tahoma" w:hAnsi="Tahoma" w:cs="Tahoma"/>
                  <w:color w:val="000000"/>
                  <w:sz w:val="18"/>
                  <w:szCs w:val="18"/>
                </w:rPr>
                <w:t>15 01 02</w:t>
              </w:r>
            </w:ins>
          </w:p>
        </w:tc>
        <w:tc>
          <w:tcPr>
            <w:tcW w:w="1690" w:type="dxa"/>
            <w:vAlign w:val="center"/>
          </w:tcPr>
          <w:p w14:paraId="64BB035A" w14:textId="77777777" w:rsidR="00452555" w:rsidRPr="00475B7E" w:rsidRDefault="00452555" w:rsidP="00541EA9">
            <w:pPr>
              <w:pStyle w:val="StylZkladntextCourierNew11bnenTunDolevadko"/>
              <w:jc w:val="center"/>
              <w:rPr>
                <w:ins w:id="625" w:author="a38bb83a@outlook.cz" w:date="2024-02-19T10:17:00Z"/>
                <w:rFonts w:ascii="Tahoma" w:hAnsi="Tahoma" w:cs="Tahoma"/>
                <w:bCs/>
                <w:sz w:val="18"/>
                <w:szCs w:val="18"/>
              </w:rPr>
            </w:pPr>
            <w:ins w:id="626" w:author="a38bb83a@outlook.cz" w:date="2024-02-19T10:17:00Z">
              <w:r w:rsidRPr="00475B7E">
                <w:rPr>
                  <w:rFonts w:ascii="Tahoma" w:hAnsi="Tahoma" w:cs="Tahoma"/>
                  <w:bCs/>
                  <w:sz w:val="18"/>
                  <w:szCs w:val="18"/>
                </w:rPr>
                <w:t>O</w:t>
              </w:r>
            </w:ins>
          </w:p>
        </w:tc>
        <w:tc>
          <w:tcPr>
            <w:tcW w:w="1690" w:type="dxa"/>
            <w:vAlign w:val="center"/>
          </w:tcPr>
          <w:p w14:paraId="757C75A0" w14:textId="6E50ACEF" w:rsidR="00452555" w:rsidRPr="00475B7E" w:rsidRDefault="00234CCA" w:rsidP="00541EA9">
            <w:pPr>
              <w:pStyle w:val="StylZkladntextCourierNew11bnenTunDolevadko"/>
              <w:jc w:val="right"/>
              <w:rPr>
                <w:ins w:id="627" w:author="a38bb83a@outlook.cz" w:date="2024-02-19T10:17:00Z"/>
                <w:rFonts w:ascii="Tahoma" w:hAnsi="Tahoma" w:cs="Tahoma"/>
                <w:sz w:val="18"/>
                <w:szCs w:val="18"/>
              </w:rPr>
            </w:pPr>
            <w:ins w:id="628" w:author="a38bb83a@outlook.cz" w:date="2024-02-19T10:18:00Z">
              <w:r>
                <w:rPr>
                  <w:rFonts w:ascii="Tahoma" w:hAnsi="Tahoma" w:cs="Tahoma"/>
                  <w:sz w:val="18"/>
                  <w:szCs w:val="18"/>
                </w:rPr>
                <w:t>0,05</w:t>
              </w:r>
            </w:ins>
          </w:p>
        </w:tc>
        <w:tc>
          <w:tcPr>
            <w:tcW w:w="1761" w:type="dxa"/>
            <w:vAlign w:val="center"/>
          </w:tcPr>
          <w:p w14:paraId="42B96479" w14:textId="77777777" w:rsidR="00452555" w:rsidRPr="00475B7E" w:rsidRDefault="00452555" w:rsidP="00541EA9">
            <w:pPr>
              <w:pStyle w:val="StylZkladntextCourierNew11bnenTunDolevadko"/>
              <w:rPr>
                <w:ins w:id="629" w:author="a38bb83a@outlook.cz" w:date="2024-02-19T10:17:00Z"/>
                <w:rFonts w:ascii="Tahoma" w:hAnsi="Tahoma" w:cs="Tahoma"/>
                <w:sz w:val="18"/>
                <w:szCs w:val="18"/>
              </w:rPr>
            </w:pPr>
            <w:ins w:id="630" w:author="a38bb83a@outlook.cz" w:date="2024-02-19T10:17:00Z">
              <w:r w:rsidRPr="00475B7E">
                <w:rPr>
                  <w:rFonts w:ascii="Tahoma" w:hAnsi="Tahoma" w:cs="Tahoma"/>
                  <w:sz w:val="18"/>
                  <w:szCs w:val="18"/>
                </w:rPr>
                <w:t>Odvezeno na skládku (Technické služby Opava s.r.o.)</w:t>
              </w:r>
            </w:ins>
          </w:p>
        </w:tc>
      </w:tr>
      <w:tr w:rsidR="00452555" w:rsidRPr="001A3D64" w14:paraId="39FF0243" w14:textId="77777777" w:rsidTr="00541EA9">
        <w:trPr>
          <w:cantSplit/>
          <w:trHeight w:val="510"/>
          <w:ins w:id="631" w:author="a38bb83a@outlook.cz" w:date="2024-02-19T10:17:00Z"/>
        </w:trPr>
        <w:tc>
          <w:tcPr>
            <w:tcW w:w="1689" w:type="dxa"/>
            <w:vAlign w:val="center"/>
          </w:tcPr>
          <w:p w14:paraId="6F50FCEA" w14:textId="77777777" w:rsidR="00452555" w:rsidRPr="00475B7E" w:rsidRDefault="00452555" w:rsidP="00541EA9">
            <w:pPr>
              <w:pStyle w:val="StylZkladntextCourierNew11bnenTunDolevadko"/>
              <w:rPr>
                <w:ins w:id="632" w:author="a38bb83a@outlook.cz" w:date="2024-02-19T10:17:00Z"/>
                <w:rFonts w:ascii="Tahoma" w:hAnsi="Tahoma" w:cs="Tahoma"/>
                <w:color w:val="000000"/>
                <w:sz w:val="18"/>
                <w:szCs w:val="18"/>
              </w:rPr>
            </w:pPr>
            <w:ins w:id="633" w:author="a38bb83a@outlook.cz" w:date="2024-02-19T10:17:00Z">
              <w:r w:rsidRPr="00475B7E">
                <w:rPr>
                  <w:rFonts w:ascii="Tahoma" w:hAnsi="Tahoma" w:cs="Tahoma"/>
                  <w:color w:val="000000"/>
                  <w:sz w:val="18"/>
                  <w:szCs w:val="18"/>
                </w:rPr>
                <w:t>Hobliny, odřezky, piliny, dřevovláknité desky, dýhy</w:t>
              </w:r>
            </w:ins>
          </w:p>
        </w:tc>
        <w:tc>
          <w:tcPr>
            <w:tcW w:w="1689" w:type="dxa"/>
            <w:vAlign w:val="center"/>
          </w:tcPr>
          <w:p w14:paraId="11038A2E" w14:textId="77777777" w:rsidR="00452555" w:rsidRPr="00475B7E" w:rsidRDefault="00452555" w:rsidP="00541EA9">
            <w:pPr>
              <w:pStyle w:val="StylZkladntextCourierNew11bnenTunDolevadko"/>
              <w:rPr>
                <w:ins w:id="634" w:author="a38bb83a@outlook.cz" w:date="2024-02-19T10:17:00Z"/>
                <w:rFonts w:ascii="Tahoma" w:hAnsi="Tahoma" w:cs="Tahoma"/>
                <w:color w:val="000000"/>
                <w:sz w:val="18"/>
                <w:szCs w:val="18"/>
              </w:rPr>
            </w:pPr>
            <w:ins w:id="635" w:author="a38bb83a@outlook.cz" w:date="2024-02-19T10:17:00Z">
              <w:r w:rsidRPr="00475B7E">
                <w:rPr>
                  <w:rFonts w:ascii="Tahoma" w:hAnsi="Tahoma" w:cs="Tahoma"/>
                  <w:color w:val="000000"/>
                  <w:sz w:val="18"/>
                  <w:szCs w:val="18"/>
                </w:rPr>
                <w:t>03 01 05</w:t>
              </w:r>
            </w:ins>
          </w:p>
        </w:tc>
        <w:tc>
          <w:tcPr>
            <w:tcW w:w="1690" w:type="dxa"/>
            <w:vAlign w:val="center"/>
          </w:tcPr>
          <w:p w14:paraId="4FD8D336" w14:textId="77777777" w:rsidR="00452555" w:rsidRPr="00475B7E" w:rsidRDefault="00452555" w:rsidP="00541EA9">
            <w:pPr>
              <w:pStyle w:val="StylZkladntextCourierNew11bnenTunDolevadko"/>
              <w:jc w:val="center"/>
              <w:rPr>
                <w:ins w:id="636" w:author="a38bb83a@outlook.cz" w:date="2024-02-19T10:17:00Z"/>
                <w:rFonts w:ascii="Tahoma" w:hAnsi="Tahoma" w:cs="Tahoma"/>
                <w:bCs/>
                <w:sz w:val="18"/>
                <w:szCs w:val="18"/>
              </w:rPr>
            </w:pPr>
            <w:ins w:id="637" w:author="a38bb83a@outlook.cz" w:date="2024-02-19T10:17:00Z">
              <w:r w:rsidRPr="00475B7E">
                <w:rPr>
                  <w:rFonts w:ascii="Tahoma" w:hAnsi="Tahoma" w:cs="Tahoma"/>
                  <w:bCs/>
                  <w:sz w:val="18"/>
                  <w:szCs w:val="18"/>
                </w:rPr>
                <w:t>O</w:t>
              </w:r>
            </w:ins>
          </w:p>
        </w:tc>
        <w:tc>
          <w:tcPr>
            <w:tcW w:w="1690" w:type="dxa"/>
            <w:vAlign w:val="center"/>
          </w:tcPr>
          <w:p w14:paraId="4C2BA9EA" w14:textId="77777777" w:rsidR="00452555" w:rsidRPr="00475B7E" w:rsidRDefault="00452555" w:rsidP="00541EA9">
            <w:pPr>
              <w:pStyle w:val="StylZkladntextCourierNew11bnenTunDolevadko"/>
              <w:jc w:val="right"/>
              <w:rPr>
                <w:ins w:id="638" w:author="a38bb83a@outlook.cz" w:date="2024-02-19T10:17:00Z"/>
                <w:rFonts w:ascii="Tahoma" w:hAnsi="Tahoma" w:cs="Tahoma"/>
                <w:sz w:val="18"/>
                <w:szCs w:val="18"/>
              </w:rPr>
            </w:pPr>
            <w:ins w:id="639" w:author="a38bb83a@outlook.cz" w:date="2024-02-19T10:17:00Z">
              <w:r w:rsidRPr="00475B7E">
                <w:rPr>
                  <w:rFonts w:ascii="Tahoma" w:hAnsi="Tahoma" w:cs="Tahoma"/>
                  <w:sz w:val="18"/>
                  <w:szCs w:val="18"/>
                </w:rPr>
                <w:t>-</w:t>
              </w:r>
            </w:ins>
          </w:p>
        </w:tc>
        <w:tc>
          <w:tcPr>
            <w:tcW w:w="1761" w:type="dxa"/>
            <w:vAlign w:val="center"/>
          </w:tcPr>
          <w:p w14:paraId="4222540B" w14:textId="77777777" w:rsidR="00452555" w:rsidRPr="00475B7E" w:rsidRDefault="00452555" w:rsidP="00541EA9">
            <w:pPr>
              <w:pStyle w:val="StylZkladntextCourierNew11bnenTunDolevadko"/>
              <w:rPr>
                <w:ins w:id="640" w:author="a38bb83a@outlook.cz" w:date="2024-02-19T10:17:00Z"/>
                <w:rFonts w:ascii="Tahoma" w:hAnsi="Tahoma" w:cs="Tahoma"/>
                <w:sz w:val="18"/>
                <w:szCs w:val="18"/>
              </w:rPr>
            </w:pPr>
            <w:ins w:id="641" w:author="a38bb83a@outlook.cz" w:date="2024-02-19T10:17:00Z">
              <w:r w:rsidRPr="00475B7E">
                <w:rPr>
                  <w:rFonts w:ascii="Tahoma" w:hAnsi="Tahoma" w:cs="Tahoma"/>
                  <w:sz w:val="18"/>
                  <w:szCs w:val="18"/>
                </w:rPr>
                <w:t>Odvezeno na skládku (Technické služby Opava s.r.o.)</w:t>
              </w:r>
            </w:ins>
          </w:p>
        </w:tc>
      </w:tr>
    </w:tbl>
    <w:p w14:paraId="4D0111D2" w14:textId="77777777" w:rsidR="00452555" w:rsidRPr="00242E73" w:rsidRDefault="00452555" w:rsidP="00792534">
      <w:pPr>
        <w:pStyle w:val="VJTCalibri11norzarvlevo"/>
        <w:ind w:left="709" w:firstLine="0"/>
        <w:rPr>
          <w:rFonts w:cs="Calibri"/>
          <w:bCs/>
          <w:iCs/>
          <w:snapToGrid w:val="0"/>
          <w:sz w:val="18"/>
          <w:szCs w:val="22"/>
        </w:rPr>
      </w:pPr>
    </w:p>
    <w:p w14:paraId="77445B79" w14:textId="1FB952A3" w:rsidR="00792534" w:rsidRPr="00242E73" w:rsidDel="00234CCA" w:rsidRDefault="00792534" w:rsidP="00792534">
      <w:pPr>
        <w:pStyle w:val="VJTCalibri11norzarvlevo"/>
        <w:ind w:left="709" w:firstLine="0"/>
        <w:rPr>
          <w:del w:id="642" w:author="a38bb83a@outlook.cz" w:date="2024-02-19T10:18:00Z"/>
          <w:rFonts w:cs="Calibri"/>
          <w:bCs/>
          <w:iCs/>
          <w:snapToGrid w:val="0"/>
          <w:sz w:val="18"/>
          <w:szCs w:val="22"/>
        </w:rPr>
      </w:pPr>
    </w:p>
    <w:tbl>
      <w:tblPr>
        <w:tblW w:w="92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2"/>
        <w:gridCol w:w="4348"/>
        <w:gridCol w:w="1509"/>
        <w:gridCol w:w="2103"/>
      </w:tblGrid>
      <w:tr w:rsidR="00792534" w:rsidRPr="00242E73" w:rsidDel="00234CCA" w14:paraId="77445B7E" w14:textId="4DA30CFF" w:rsidTr="002D0086">
        <w:trPr>
          <w:trHeight w:val="372"/>
          <w:jc w:val="right"/>
          <w:del w:id="643" w:author="a38bb83a@outlook.cz" w:date="2024-02-19T10:18:00Z"/>
        </w:trPr>
        <w:tc>
          <w:tcPr>
            <w:tcW w:w="1312" w:type="dxa"/>
            <w:shd w:val="clear" w:color="auto" w:fill="BFBFBF"/>
          </w:tcPr>
          <w:p w14:paraId="77445B7A" w14:textId="23A3FFF9" w:rsidR="00792534" w:rsidRPr="00242E73" w:rsidDel="00234CCA" w:rsidRDefault="00792534" w:rsidP="002D0086">
            <w:pPr>
              <w:tabs>
                <w:tab w:val="left" w:pos="1560"/>
                <w:tab w:val="left" w:pos="4111"/>
                <w:tab w:val="left" w:pos="6096"/>
                <w:tab w:val="left" w:pos="7230"/>
              </w:tabs>
              <w:ind w:left="89"/>
              <w:rPr>
                <w:del w:id="644" w:author="a38bb83a@outlook.cz" w:date="2024-02-19T10:18:00Z"/>
                <w:rFonts w:ascii="Calibri" w:hAnsi="Calibri" w:cs="Calibri"/>
                <w:b/>
                <w:snapToGrid w:val="0"/>
                <w:sz w:val="18"/>
                <w:szCs w:val="22"/>
              </w:rPr>
            </w:pPr>
            <w:del w:id="645" w:author="a38bb83a@outlook.cz" w:date="2024-02-19T10:18:00Z">
              <w:r w:rsidRPr="00242E73" w:rsidDel="00234CCA">
                <w:rPr>
                  <w:rFonts w:ascii="Calibri" w:hAnsi="Calibri" w:cs="Calibri"/>
                  <w:b/>
                  <w:snapToGrid w:val="0"/>
                  <w:sz w:val="18"/>
                  <w:szCs w:val="22"/>
                </w:rPr>
                <w:delText>kat.číslo</w:delText>
              </w:r>
            </w:del>
          </w:p>
        </w:tc>
        <w:tc>
          <w:tcPr>
            <w:tcW w:w="4348" w:type="dxa"/>
            <w:shd w:val="clear" w:color="auto" w:fill="BFBFBF"/>
          </w:tcPr>
          <w:p w14:paraId="77445B7B" w14:textId="659FB53E" w:rsidR="00792534" w:rsidRPr="00242E73" w:rsidDel="00234CCA" w:rsidRDefault="00792534" w:rsidP="002D0086">
            <w:pPr>
              <w:tabs>
                <w:tab w:val="left" w:pos="1560"/>
                <w:tab w:val="left" w:pos="4111"/>
                <w:tab w:val="left" w:pos="6096"/>
                <w:tab w:val="left" w:pos="7230"/>
              </w:tabs>
              <w:rPr>
                <w:del w:id="646" w:author="a38bb83a@outlook.cz" w:date="2024-02-19T10:18:00Z"/>
                <w:rFonts w:ascii="Calibri" w:hAnsi="Calibri" w:cs="Calibri"/>
                <w:b/>
                <w:snapToGrid w:val="0"/>
                <w:sz w:val="18"/>
                <w:szCs w:val="22"/>
              </w:rPr>
            </w:pPr>
            <w:del w:id="647" w:author="a38bb83a@outlook.cz" w:date="2024-02-19T10:18:00Z">
              <w:r w:rsidRPr="00242E73" w:rsidDel="00234CCA">
                <w:rPr>
                  <w:rFonts w:ascii="Calibri" w:hAnsi="Calibri" w:cs="Calibri"/>
                  <w:b/>
                  <w:snapToGrid w:val="0"/>
                  <w:sz w:val="18"/>
                  <w:szCs w:val="22"/>
                </w:rPr>
                <w:delText>druh odpadu</w:delText>
              </w:r>
            </w:del>
          </w:p>
        </w:tc>
        <w:tc>
          <w:tcPr>
            <w:tcW w:w="1509" w:type="dxa"/>
            <w:shd w:val="clear" w:color="auto" w:fill="BFBFBF"/>
          </w:tcPr>
          <w:p w14:paraId="77445B7C" w14:textId="3AF8F7CC" w:rsidR="00792534" w:rsidRPr="00242E73" w:rsidDel="00234CCA" w:rsidRDefault="00792534" w:rsidP="002D0086">
            <w:pPr>
              <w:tabs>
                <w:tab w:val="left" w:pos="1560"/>
                <w:tab w:val="left" w:pos="4111"/>
                <w:tab w:val="left" w:pos="6096"/>
                <w:tab w:val="left" w:pos="7230"/>
              </w:tabs>
              <w:rPr>
                <w:del w:id="648" w:author="a38bb83a@outlook.cz" w:date="2024-02-19T10:18:00Z"/>
                <w:rFonts w:ascii="Calibri" w:hAnsi="Calibri" w:cs="Calibri"/>
                <w:b/>
                <w:snapToGrid w:val="0"/>
                <w:sz w:val="18"/>
                <w:szCs w:val="22"/>
              </w:rPr>
            </w:pPr>
            <w:del w:id="649" w:author="a38bb83a@outlook.cz" w:date="2024-02-19T10:18:00Z">
              <w:r w:rsidRPr="00242E73" w:rsidDel="00234CCA">
                <w:rPr>
                  <w:rFonts w:ascii="Calibri" w:hAnsi="Calibri" w:cs="Calibri"/>
                  <w:b/>
                  <w:snapToGrid w:val="0"/>
                  <w:sz w:val="18"/>
                  <w:szCs w:val="22"/>
                </w:rPr>
                <w:delText>Množství (t)</w:delText>
              </w:r>
              <w:r w:rsidRPr="00242E73" w:rsidDel="00234CCA">
                <w:rPr>
                  <w:rFonts w:ascii="Calibri" w:hAnsi="Calibri" w:cs="Calibri"/>
                  <w:b/>
                  <w:snapToGrid w:val="0"/>
                  <w:sz w:val="18"/>
                  <w:szCs w:val="22"/>
                </w:rPr>
                <w:tab/>
                <w:delText>likvidace</w:delText>
              </w:r>
            </w:del>
          </w:p>
        </w:tc>
        <w:tc>
          <w:tcPr>
            <w:tcW w:w="2103" w:type="dxa"/>
            <w:shd w:val="clear" w:color="auto" w:fill="BFBFBF"/>
          </w:tcPr>
          <w:p w14:paraId="77445B7D" w14:textId="7C4712A4" w:rsidR="00792534" w:rsidRPr="00242E73" w:rsidDel="00234CCA" w:rsidRDefault="00792534" w:rsidP="002D0086">
            <w:pPr>
              <w:tabs>
                <w:tab w:val="left" w:pos="1560"/>
                <w:tab w:val="left" w:pos="4111"/>
                <w:tab w:val="left" w:pos="6096"/>
                <w:tab w:val="left" w:pos="7230"/>
              </w:tabs>
              <w:ind w:left="504"/>
              <w:rPr>
                <w:del w:id="650" w:author="a38bb83a@outlook.cz" w:date="2024-02-19T10:18:00Z"/>
                <w:rFonts w:ascii="Calibri" w:hAnsi="Calibri" w:cs="Calibri"/>
                <w:b/>
                <w:snapToGrid w:val="0"/>
                <w:sz w:val="18"/>
                <w:szCs w:val="22"/>
              </w:rPr>
            </w:pPr>
            <w:del w:id="651" w:author="a38bb83a@outlook.cz" w:date="2024-02-19T10:18:00Z">
              <w:r w:rsidRPr="00242E73" w:rsidDel="00234CCA">
                <w:rPr>
                  <w:rFonts w:ascii="Calibri" w:hAnsi="Calibri" w:cs="Calibri"/>
                  <w:b/>
                  <w:snapToGrid w:val="0"/>
                  <w:sz w:val="18"/>
                  <w:szCs w:val="22"/>
                </w:rPr>
                <w:delText>likvidace</w:delText>
              </w:r>
            </w:del>
          </w:p>
        </w:tc>
      </w:tr>
      <w:tr w:rsidR="00792534" w:rsidRPr="00242E73" w:rsidDel="00234CCA" w14:paraId="77445B83" w14:textId="3DC62BC9" w:rsidTr="002D0086">
        <w:trPr>
          <w:trHeight w:val="434"/>
          <w:jc w:val="right"/>
          <w:del w:id="652" w:author="a38bb83a@outlook.cz" w:date="2024-02-19T10:18:00Z"/>
        </w:trPr>
        <w:tc>
          <w:tcPr>
            <w:tcW w:w="1312" w:type="dxa"/>
            <w:vAlign w:val="center"/>
          </w:tcPr>
          <w:p w14:paraId="77445B7F" w14:textId="03367060" w:rsidR="00792534" w:rsidRPr="00242E73" w:rsidDel="00234CCA" w:rsidRDefault="00792534" w:rsidP="002D0086">
            <w:pPr>
              <w:tabs>
                <w:tab w:val="left" w:pos="1560"/>
                <w:tab w:val="left" w:pos="4111"/>
                <w:tab w:val="left" w:pos="6096"/>
                <w:tab w:val="left" w:pos="7230"/>
              </w:tabs>
              <w:ind w:left="89"/>
              <w:rPr>
                <w:del w:id="653" w:author="a38bb83a@outlook.cz" w:date="2024-02-19T10:18:00Z"/>
                <w:rFonts w:ascii="Calibri" w:hAnsi="Calibri" w:cs="Calibri"/>
                <w:snapToGrid w:val="0"/>
                <w:sz w:val="18"/>
                <w:szCs w:val="22"/>
              </w:rPr>
            </w:pPr>
            <w:del w:id="654" w:author="a38bb83a@outlook.cz" w:date="2024-02-19T10:18:00Z">
              <w:r w:rsidRPr="00242E73" w:rsidDel="00234CCA">
                <w:rPr>
                  <w:rFonts w:ascii="Calibri" w:hAnsi="Calibri" w:cs="Calibri"/>
                  <w:snapToGrid w:val="0"/>
                  <w:sz w:val="18"/>
                  <w:szCs w:val="22"/>
                </w:rPr>
                <w:delText>03 01 05</w:delText>
              </w:r>
            </w:del>
          </w:p>
        </w:tc>
        <w:tc>
          <w:tcPr>
            <w:tcW w:w="4348" w:type="dxa"/>
          </w:tcPr>
          <w:p w14:paraId="77445B80" w14:textId="5A81CF44" w:rsidR="00792534" w:rsidRPr="00242E73" w:rsidDel="00234CCA" w:rsidRDefault="00792534" w:rsidP="002D0086">
            <w:pPr>
              <w:tabs>
                <w:tab w:val="left" w:pos="1560"/>
                <w:tab w:val="left" w:pos="4111"/>
                <w:tab w:val="left" w:pos="6096"/>
                <w:tab w:val="left" w:pos="7230"/>
              </w:tabs>
              <w:rPr>
                <w:del w:id="655" w:author="a38bb83a@outlook.cz" w:date="2024-02-19T10:18:00Z"/>
                <w:rFonts w:ascii="Calibri" w:hAnsi="Calibri" w:cs="Calibri"/>
                <w:snapToGrid w:val="0"/>
                <w:sz w:val="18"/>
                <w:szCs w:val="22"/>
              </w:rPr>
            </w:pPr>
            <w:del w:id="656" w:author="a38bb83a@outlook.cz" w:date="2024-02-19T10:18:00Z">
              <w:r w:rsidRPr="00242E73" w:rsidDel="00234CCA">
                <w:rPr>
                  <w:rFonts w:ascii="Calibri" w:hAnsi="Calibri" w:cs="Calibri"/>
                  <w:snapToGrid w:val="0"/>
                  <w:sz w:val="18"/>
                  <w:szCs w:val="22"/>
                </w:rPr>
                <w:delText xml:space="preserve">Hobliny, odřezky, piliny, dřevovláknité  desky, dýhy  </w:delText>
              </w:r>
              <w:r w:rsidRPr="00242E73" w:rsidDel="00234CCA">
                <w:rPr>
                  <w:rFonts w:ascii="Calibri" w:hAnsi="Calibri" w:cs="Calibri"/>
                  <w:snapToGrid w:val="0"/>
                  <w:sz w:val="18"/>
                  <w:szCs w:val="22"/>
                </w:rPr>
                <w:tab/>
                <w:delText xml:space="preserve"> </w:delText>
              </w:r>
            </w:del>
          </w:p>
        </w:tc>
        <w:tc>
          <w:tcPr>
            <w:tcW w:w="1509" w:type="dxa"/>
            <w:vAlign w:val="center"/>
          </w:tcPr>
          <w:p w14:paraId="77445B81" w14:textId="40F94CFB" w:rsidR="00792534" w:rsidRPr="00242E73" w:rsidDel="00234CCA" w:rsidRDefault="00792534" w:rsidP="002D0086">
            <w:pPr>
              <w:tabs>
                <w:tab w:val="left" w:pos="1560"/>
                <w:tab w:val="left" w:pos="4111"/>
                <w:tab w:val="left" w:pos="6096"/>
                <w:tab w:val="left" w:pos="7230"/>
              </w:tabs>
              <w:rPr>
                <w:del w:id="657" w:author="a38bb83a@outlook.cz" w:date="2024-02-19T10:18:00Z"/>
                <w:rFonts w:ascii="Calibri" w:hAnsi="Calibri" w:cs="Calibri"/>
                <w:snapToGrid w:val="0"/>
                <w:sz w:val="18"/>
                <w:szCs w:val="22"/>
              </w:rPr>
            </w:pPr>
            <w:del w:id="658" w:author="a38bb83a@outlook.cz" w:date="2024-02-19T10:18:00Z">
              <w:r w:rsidDel="00234CCA">
                <w:rPr>
                  <w:rFonts w:ascii="Calibri" w:hAnsi="Calibri" w:cs="Calibri"/>
                  <w:snapToGrid w:val="0"/>
                  <w:sz w:val="18"/>
                  <w:szCs w:val="22"/>
                </w:rPr>
                <w:delText>0,</w:delText>
              </w:r>
            </w:del>
            <w:del w:id="659" w:author="a38bb83a@outlook.cz" w:date="2024-02-19T10:10:00Z">
              <w:r w:rsidDel="00452555">
                <w:rPr>
                  <w:rFonts w:ascii="Calibri" w:hAnsi="Calibri" w:cs="Calibri"/>
                  <w:snapToGrid w:val="0"/>
                  <w:sz w:val="18"/>
                  <w:szCs w:val="22"/>
                </w:rPr>
                <w:delText>5</w:delText>
              </w:r>
            </w:del>
          </w:p>
        </w:tc>
        <w:tc>
          <w:tcPr>
            <w:tcW w:w="2103" w:type="dxa"/>
            <w:vAlign w:val="center"/>
          </w:tcPr>
          <w:p w14:paraId="77445B82" w14:textId="370B0B88" w:rsidR="00792534" w:rsidRPr="00242E73" w:rsidDel="00234CCA" w:rsidRDefault="00792534" w:rsidP="002D0086">
            <w:pPr>
              <w:tabs>
                <w:tab w:val="left" w:pos="1560"/>
                <w:tab w:val="left" w:pos="4111"/>
                <w:tab w:val="left" w:pos="6096"/>
                <w:tab w:val="left" w:pos="7230"/>
              </w:tabs>
              <w:rPr>
                <w:del w:id="660" w:author="a38bb83a@outlook.cz" w:date="2024-02-19T10:18:00Z"/>
                <w:rFonts w:ascii="Calibri" w:hAnsi="Calibri" w:cs="Calibri"/>
                <w:snapToGrid w:val="0"/>
                <w:sz w:val="18"/>
                <w:szCs w:val="22"/>
              </w:rPr>
            </w:pPr>
            <w:del w:id="661" w:author="a38bb83a@outlook.cz" w:date="2024-02-19T10:18:00Z">
              <w:r w:rsidRPr="00242E73" w:rsidDel="00234CCA">
                <w:rPr>
                  <w:rFonts w:ascii="Calibri" w:hAnsi="Calibri" w:cs="Calibri"/>
                  <w:snapToGrid w:val="0"/>
                  <w:sz w:val="18"/>
                  <w:szCs w:val="22"/>
                </w:rPr>
                <w:delText>skládka</w:delText>
              </w:r>
            </w:del>
          </w:p>
        </w:tc>
      </w:tr>
      <w:tr w:rsidR="00792534" w:rsidRPr="00242E73" w:rsidDel="00234CCA" w14:paraId="77445B88" w14:textId="215FB463" w:rsidTr="002D0086">
        <w:trPr>
          <w:trHeight w:val="216"/>
          <w:jc w:val="right"/>
          <w:del w:id="662" w:author="a38bb83a@outlook.cz" w:date="2024-02-19T10:18:00Z"/>
        </w:trPr>
        <w:tc>
          <w:tcPr>
            <w:tcW w:w="1312" w:type="dxa"/>
            <w:vAlign w:val="center"/>
          </w:tcPr>
          <w:p w14:paraId="77445B84" w14:textId="768A8D84" w:rsidR="00792534" w:rsidRPr="00242E73" w:rsidDel="00234CCA" w:rsidRDefault="00792534" w:rsidP="002D0086">
            <w:pPr>
              <w:tabs>
                <w:tab w:val="left" w:pos="1560"/>
                <w:tab w:val="left" w:pos="4111"/>
                <w:tab w:val="left" w:pos="6096"/>
                <w:tab w:val="left" w:pos="7230"/>
              </w:tabs>
              <w:ind w:left="89"/>
              <w:rPr>
                <w:del w:id="663" w:author="a38bb83a@outlook.cz" w:date="2024-02-19T10:18:00Z"/>
                <w:rFonts w:ascii="Calibri" w:hAnsi="Calibri" w:cs="Calibri"/>
                <w:snapToGrid w:val="0"/>
                <w:sz w:val="18"/>
                <w:szCs w:val="22"/>
              </w:rPr>
            </w:pPr>
            <w:del w:id="664" w:author="a38bb83a@outlook.cz" w:date="2024-02-19T10:18:00Z">
              <w:r w:rsidRPr="00242E73" w:rsidDel="00234CCA">
                <w:rPr>
                  <w:rFonts w:ascii="Calibri" w:hAnsi="Calibri" w:cs="Calibri"/>
                  <w:snapToGrid w:val="0"/>
                  <w:sz w:val="18"/>
                  <w:szCs w:val="22"/>
                </w:rPr>
                <w:delText>15 01 01</w:delText>
              </w:r>
            </w:del>
          </w:p>
        </w:tc>
        <w:tc>
          <w:tcPr>
            <w:tcW w:w="4348" w:type="dxa"/>
          </w:tcPr>
          <w:p w14:paraId="77445B85" w14:textId="3C63F671" w:rsidR="00792534" w:rsidRPr="00242E73" w:rsidDel="00234CCA" w:rsidRDefault="00792534" w:rsidP="002D0086">
            <w:pPr>
              <w:tabs>
                <w:tab w:val="left" w:pos="1560"/>
                <w:tab w:val="left" w:pos="4111"/>
                <w:tab w:val="left" w:pos="6096"/>
                <w:tab w:val="left" w:pos="7230"/>
              </w:tabs>
              <w:rPr>
                <w:del w:id="665" w:author="a38bb83a@outlook.cz" w:date="2024-02-19T10:18:00Z"/>
                <w:rFonts w:ascii="Calibri" w:hAnsi="Calibri" w:cs="Calibri"/>
                <w:snapToGrid w:val="0"/>
                <w:sz w:val="18"/>
                <w:szCs w:val="22"/>
              </w:rPr>
            </w:pPr>
            <w:del w:id="666" w:author="a38bb83a@outlook.cz" w:date="2024-02-19T10:18:00Z">
              <w:r w:rsidRPr="00242E73" w:rsidDel="00234CCA">
                <w:rPr>
                  <w:rFonts w:ascii="Calibri" w:hAnsi="Calibri" w:cs="Calibri"/>
                  <w:snapToGrid w:val="0"/>
                  <w:sz w:val="18"/>
                  <w:szCs w:val="22"/>
                </w:rPr>
                <w:delText>Papírové a lepenkové obaly</w:delText>
              </w:r>
            </w:del>
          </w:p>
        </w:tc>
        <w:tc>
          <w:tcPr>
            <w:tcW w:w="1509" w:type="dxa"/>
            <w:vAlign w:val="center"/>
          </w:tcPr>
          <w:p w14:paraId="77445B86" w14:textId="61F21FB2" w:rsidR="00792534" w:rsidRPr="00242E73" w:rsidDel="00234CCA" w:rsidRDefault="00792534" w:rsidP="002D0086">
            <w:pPr>
              <w:tabs>
                <w:tab w:val="left" w:pos="1560"/>
                <w:tab w:val="left" w:pos="4111"/>
                <w:tab w:val="left" w:pos="6096"/>
                <w:tab w:val="left" w:pos="7230"/>
              </w:tabs>
              <w:rPr>
                <w:del w:id="667" w:author="a38bb83a@outlook.cz" w:date="2024-02-19T10:18:00Z"/>
                <w:rFonts w:ascii="Calibri" w:hAnsi="Calibri" w:cs="Calibri"/>
                <w:snapToGrid w:val="0"/>
                <w:sz w:val="18"/>
                <w:szCs w:val="22"/>
              </w:rPr>
            </w:pPr>
            <w:del w:id="668" w:author="a38bb83a@outlook.cz" w:date="2024-02-19T10:18:00Z">
              <w:r w:rsidDel="00234CCA">
                <w:rPr>
                  <w:rFonts w:ascii="Calibri" w:hAnsi="Calibri" w:cs="Calibri"/>
                  <w:snapToGrid w:val="0"/>
                  <w:sz w:val="18"/>
                  <w:szCs w:val="22"/>
                </w:rPr>
                <w:delText>0,</w:delText>
              </w:r>
            </w:del>
            <w:del w:id="669" w:author="a38bb83a@outlook.cz" w:date="2024-02-19T10:11:00Z">
              <w:r w:rsidDel="00452555">
                <w:rPr>
                  <w:rFonts w:ascii="Calibri" w:hAnsi="Calibri" w:cs="Calibri"/>
                  <w:snapToGrid w:val="0"/>
                  <w:sz w:val="18"/>
                  <w:szCs w:val="22"/>
                </w:rPr>
                <w:delText>5</w:delText>
              </w:r>
            </w:del>
          </w:p>
        </w:tc>
        <w:tc>
          <w:tcPr>
            <w:tcW w:w="2103" w:type="dxa"/>
            <w:vAlign w:val="center"/>
          </w:tcPr>
          <w:p w14:paraId="77445B87" w14:textId="20B6D6EB" w:rsidR="00792534" w:rsidRPr="00242E73" w:rsidDel="00234CCA" w:rsidRDefault="00792534" w:rsidP="002D0086">
            <w:pPr>
              <w:tabs>
                <w:tab w:val="left" w:pos="1560"/>
                <w:tab w:val="left" w:pos="4111"/>
                <w:tab w:val="left" w:pos="6096"/>
                <w:tab w:val="left" w:pos="7230"/>
              </w:tabs>
              <w:rPr>
                <w:del w:id="670" w:author="a38bb83a@outlook.cz" w:date="2024-02-19T10:18:00Z"/>
                <w:rFonts w:ascii="Calibri" w:hAnsi="Calibri" w:cs="Calibri"/>
                <w:snapToGrid w:val="0"/>
                <w:sz w:val="18"/>
                <w:szCs w:val="22"/>
              </w:rPr>
            </w:pPr>
            <w:del w:id="671" w:author="a38bb83a@outlook.cz" w:date="2024-02-19T10:18:00Z">
              <w:r w:rsidRPr="00242E73" w:rsidDel="00234CCA">
                <w:rPr>
                  <w:rFonts w:ascii="Calibri" w:hAnsi="Calibri" w:cs="Calibri"/>
                  <w:snapToGrid w:val="0"/>
                  <w:sz w:val="18"/>
                  <w:szCs w:val="22"/>
                </w:rPr>
                <w:delText>tříděný odpad</w:delText>
              </w:r>
            </w:del>
          </w:p>
        </w:tc>
      </w:tr>
      <w:tr w:rsidR="00792534" w:rsidRPr="00242E73" w:rsidDel="00234CCA" w14:paraId="77445B8D" w14:textId="5B334B61" w:rsidTr="002D0086">
        <w:trPr>
          <w:trHeight w:val="216"/>
          <w:jc w:val="right"/>
          <w:del w:id="672" w:author="a38bb83a@outlook.cz" w:date="2024-02-19T10:18:00Z"/>
        </w:trPr>
        <w:tc>
          <w:tcPr>
            <w:tcW w:w="1312" w:type="dxa"/>
            <w:vAlign w:val="center"/>
          </w:tcPr>
          <w:p w14:paraId="77445B89" w14:textId="6F980A96" w:rsidR="00792534" w:rsidRPr="00242E73" w:rsidDel="00234CCA" w:rsidRDefault="00792534" w:rsidP="002D0086">
            <w:pPr>
              <w:tabs>
                <w:tab w:val="left" w:pos="1560"/>
                <w:tab w:val="left" w:pos="4111"/>
                <w:tab w:val="left" w:pos="6096"/>
                <w:tab w:val="left" w:pos="7230"/>
              </w:tabs>
              <w:ind w:left="89"/>
              <w:rPr>
                <w:del w:id="673" w:author="a38bb83a@outlook.cz" w:date="2024-02-19T10:18:00Z"/>
                <w:rFonts w:ascii="Calibri" w:hAnsi="Calibri" w:cs="Calibri"/>
                <w:snapToGrid w:val="0"/>
                <w:sz w:val="18"/>
                <w:szCs w:val="22"/>
              </w:rPr>
            </w:pPr>
            <w:del w:id="674" w:author="a38bb83a@outlook.cz" w:date="2024-02-19T10:18:00Z">
              <w:r w:rsidRPr="00242E73" w:rsidDel="00234CCA">
                <w:rPr>
                  <w:rFonts w:ascii="Calibri" w:hAnsi="Calibri" w:cs="Calibri"/>
                  <w:snapToGrid w:val="0"/>
                  <w:sz w:val="18"/>
                  <w:szCs w:val="22"/>
                </w:rPr>
                <w:delText>15 01 02</w:delText>
              </w:r>
            </w:del>
          </w:p>
        </w:tc>
        <w:tc>
          <w:tcPr>
            <w:tcW w:w="4348" w:type="dxa"/>
          </w:tcPr>
          <w:p w14:paraId="77445B8A" w14:textId="36DB076A" w:rsidR="00792534" w:rsidRPr="00242E73" w:rsidDel="00234CCA" w:rsidRDefault="00792534" w:rsidP="002D0086">
            <w:pPr>
              <w:tabs>
                <w:tab w:val="left" w:pos="1560"/>
                <w:tab w:val="left" w:pos="4111"/>
                <w:tab w:val="left" w:pos="6096"/>
                <w:tab w:val="left" w:pos="7230"/>
              </w:tabs>
              <w:rPr>
                <w:del w:id="675" w:author="a38bb83a@outlook.cz" w:date="2024-02-19T10:18:00Z"/>
                <w:rFonts w:ascii="Calibri" w:hAnsi="Calibri" w:cs="Calibri"/>
                <w:snapToGrid w:val="0"/>
                <w:sz w:val="18"/>
                <w:szCs w:val="22"/>
              </w:rPr>
            </w:pPr>
            <w:del w:id="676" w:author="a38bb83a@outlook.cz" w:date="2024-02-19T10:18:00Z">
              <w:r w:rsidRPr="00242E73" w:rsidDel="00234CCA">
                <w:rPr>
                  <w:rFonts w:ascii="Calibri" w:hAnsi="Calibri" w:cs="Calibri"/>
                  <w:snapToGrid w:val="0"/>
                  <w:sz w:val="18"/>
                  <w:szCs w:val="22"/>
                </w:rPr>
                <w:delText>Plastové obaly</w:delText>
              </w:r>
            </w:del>
          </w:p>
        </w:tc>
        <w:tc>
          <w:tcPr>
            <w:tcW w:w="1509" w:type="dxa"/>
            <w:vAlign w:val="center"/>
          </w:tcPr>
          <w:p w14:paraId="77445B8B" w14:textId="0BB84F25" w:rsidR="00792534" w:rsidRPr="00242E73" w:rsidDel="00234CCA" w:rsidRDefault="00792534" w:rsidP="002D0086">
            <w:pPr>
              <w:tabs>
                <w:tab w:val="left" w:pos="1560"/>
                <w:tab w:val="left" w:pos="4111"/>
                <w:tab w:val="left" w:pos="6096"/>
                <w:tab w:val="left" w:pos="7230"/>
              </w:tabs>
              <w:rPr>
                <w:del w:id="677" w:author="a38bb83a@outlook.cz" w:date="2024-02-19T10:18:00Z"/>
                <w:rFonts w:ascii="Calibri" w:hAnsi="Calibri" w:cs="Calibri"/>
                <w:snapToGrid w:val="0"/>
                <w:sz w:val="18"/>
                <w:szCs w:val="22"/>
              </w:rPr>
            </w:pPr>
            <w:del w:id="678" w:author="a38bb83a@outlook.cz" w:date="2024-02-19T10:18:00Z">
              <w:r w:rsidDel="00234CCA">
                <w:rPr>
                  <w:rFonts w:ascii="Calibri" w:hAnsi="Calibri" w:cs="Calibri"/>
                  <w:snapToGrid w:val="0"/>
                  <w:sz w:val="18"/>
                  <w:szCs w:val="22"/>
                </w:rPr>
                <w:delText>0,</w:delText>
              </w:r>
            </w:del>
            <w:del w:id="679" w:author="a38bb83a@outlook.cz" w:date="2024-02-19T10:11:00Z">
              <w:r w:rsidDel="00452555">
                <w:rPr>
                  <w:rFonts w:ascii="Calibri" w:hAnsi="Calibri" w:cs="Calibri"/>
                  <w:snapToGrid w:val="0"/>
                  <w:sz w:val="18"/>
                  <w:szCs w:val="22"/>
                </w:rPr>
                <w:delText>5</w:delText>
              </w:r>
            </w:del>
          </w:p>
        </w:tc>
        <w:tc>
          <w:tcPr>
            <w:tcW w:w="2103" w:type="dxa"/>
            <w:vAlign w:val="center"/>
          </w:tcPr>
          <w:p w14:paraId="77445B8C" w14:textId="38C0E58E" w:rsidR="00792534" w:rsidRPr="00242E73" w:rsidDel="00234CCA" w:rsidRDefault="00792534" w:rsidP="002D0086">
            <w:pPr>
              <w:tabs>
                <w:tab w:val="left" w:pos="1560"/>
                <w:tab w:val="left" w:pos="4111"/>
                <w:tab w:val="left" w:pos="6096"/>
                <w:tab w:val="left" w:pos="7230"/>
              </w:tabs>
              <w:rPr>
                <w:del w:id="680" w:author="a38bb83a@outlook.cz" w:date="2024-02-19T10:18:00Z"/>
                <w:rFonts w:ascii="Calibri" w:hAnsi="Calibri" w:cs="Calibri"/>
                <w:snapToGrid w:val="0"/>
                <w:sz w:val="18"/>
                <w:szCs w:val="22"/>
              </w:rPr>
            </w:pPr>
            <w:del w:id="681" w:author="a38bb83a@outlook.cz" w:date="2024-02-19T10:18:00Z">
              <w:r w:rsidRPr="00242E73" w:rsidDel="00234CCA">
                <w:rPr>
                  <w:rFonts w:ascii="Calibri" w:hAnsi="Calibri" w:cs="Calibri"/>
                  <w:snapToGrid w:val="0"/>
                  <w:sz w:val="18"/>
                  <w:szCs w:val="22"/>
                </w:rPr>
                <w:delText>tříděný odpad</w:delText>
              </w:r>
            </w:del>
          </w:p>
        </w:tc>
      </w:tr>
      <w:tr w:rsidR="00792534" w:rsidRPr="00242E73" w:rsidDel="00452555" w14:paraId="77445B92" w14:textId="4D83947A" w:rsidTr="002D0086">
        <w:trPr>
          <w:trHeight w:val="247"/>
          <w:jc w:val="right"/>
          <w:del w:id="682" w:author="a38bb83a@outlook.cz" w:date="2024-02-19T10:11:00Z"/>
        </w:trPr>
        <w:tc>
          <w:tcPr>
            <w:tcW w:w="1312" w:type="dxa"/>
            <w:vAlign w:val="center"/>
          </w:tcPr>
          <w:p w14:paraId="77445B8E" w14:textId="6A795A50" w:rsidR="00792534" w:rsidRPr="00242E73" w:rsidDel="00452555" w:rsidRDefault="00792534" w:rsidP="002D0086">
            <w:pPr>
              <w:tabs>
                <w:tab w:val="left" w:pos="1560"/>
                <w:tab w:val="left" w:pos="4111"/>
                <w:tab w:val="left" w:pos="6096"/>
                <w:tab w:val="left" w:pos="7230"/>
              </w:tabs>
              <w:ind w:left="89"/>
              <w:rPr>
                <w:del w:id="683" w:author="a38bb83a@outlook.cz" w:date="2024-02-19T10:11:00Z"/>
                <w:rFonts w:ascii="Calibri" w:hAnsi="Calibri" w:cs="Calibri"/>
                <w:snapToGrid w:val="0"/>
                <w:sz w:val="18"/>
                <w:szCs w:val="22"/>
              </w:rPr>
            </w:pPr>
            <w:del w:id="684" w:author="a38bb83a@outlook.cz" w:date="2024-02-19T10:11:00Z">
              <w:r w:rsidRPr="00242E73" w:rsidDel="00452555">
                <w:rPr>
                  <w:rFonts w:ascii="Calibri" w:hAnsi="Calibri" w:cs="Calibri"/>
                  <w:snapToGrid w:val="0"/>
                  <w:sz w:val="18"/>
                  <w:szCs w:val="22"/>
                </w:rPr>
                <w:delText>15 01 03</w:delText>
              </w:r>
            </w:del>
          </w:p>
        </w:tc>
        <w:tc>
          <w:tcPr>
            <w:tcW w:w="4348" w:type="dxa"/>
          </w:tcPr>
          <w:p w14:paraId="77445B8F" w14:textId="7BD21F25" w:rsidR="00792534" w:rsidRPr="00242E73" w:rsidDel="00452555" w:rsidRDefault="00792534" w:rsidP="002D0086">
            <w:pPr>
              <w:tabs>
                <w:tab w:val="left" w:pos="1560"/>
                <w:tab w:val="left" w:pos="4111"/>
                <w:tab w:val="left" w:pos="6096"/>
                <w:tab w:val="left" w:pos="7230"/>
              </w:tabs>
              <w:rPr>
                <w:del w:id="685" w:author="a38bb83a@outlook.cz" w:date="2024-02-19T10:11:00Z"/>
                <w:rFonts w:ascii="Calibri" w:hAnsi="Calibri" w:cs="Calibri"/>
                <w:snapToGrid w:val="0"/>
                <w:sz w:val="18"/>
                <w:szCs w:val="22"/>
              </w:rPr>
            </w:pPr>
            <w:del w:id="686" w:author="a38bb83a@outlook.cz" w:date="2024-02-19T10:11:00Z">
              <w:r w:rsidRPr="00242E73" w:rsidDel="00452555">
                <w:rPr>
                  <w:rFonts w:ascii="Calibri" w:hAnsi="Calibri" w:cs="Calibri"/>
                  <w:snapToGrid w:val="0"/>
                  <w:sz w:val="18"/>
                  <w:szCs w:val="22"/>
                </w:rPr>
                <w:delText>Dřevěné obaly</w:delText>
              </w:r>
            </w:del>
          </w:p>
        </w:tc>
        <w:tc>
          <w:tcPr>
            <w:tcW w:w="1509" w:type="dxa"/>
            <w:vAlign w:val="center"/>
          </w:tcPr>
          <w:p w14:paraId="77445B90" w14:textId="29929696" w:rsidR="00792534" w:rsidRPr="00242E73" w:rsidDel="00452555" w:rsidRDefault="00792534" w:rsidP="002D0086">
            <w:pPr>
              <w:tabs>
                <w:tab w:val="left" w:pos="1560"/>
                <w:tab w:val="left" w:pos="4111"/>
                <w:tab w:val="left" w:pos="6096"/>
                <w:tab w:val="left" w:pos="7230"/>
              </w:tabs>
              <w:rPr>
                <w:del w:id="687" w:author="a38bb83a@outlook.cz" w:date="2024-02-19T10:11:00Z"/>
                <w:rFonts w:ascii="Calibri" w:hAnsi="Calibri" w:cs="Calibri"/>
                <w:snapToGrid w:val="0"/>
                <w:sz w:val="18"/>
                <w:szCs w:val="22"/>
              </w:rPr>
            </w:pPr>
            <w:del w:id="688" w:author="a38bb83a@outlook.cz" w:date="2024-02-19T10:11:00Z">
              <w:r w:rsidDel="00452555">
                <w:rPr>
                  <w:rFonts w:ascii="Calibri" w:hAnsi="Calibri" w:cs="Calibri"/>
                  <w:snapToGrid w:val="0"/>
                  <w:sz w:val="18"/>
                  <w:szCs w:val="22"/>
                </w:rPr>
                <w:delText>0,5</w:delText>
              </w:r>
            </w:del>
          </w:p>
        </w:tc>
        <w:tc>
          <w:tcPr>
            <w:tcW w:w="2103" w:type="dxa"/>
            <w:vAlign w:val="center"/>
          </w:tcPr>
          <w:p w14:paraId="77445B91" w14:textId="7A348FF5" w:rsidR="00792534" w:rsidRPr="00242E73" w:rsidDel="00452555" w:rsidRDefault="00792534" w:rsidP="002D0086">
            <w:pPr>
              <w:tabs>
                <w:tab w:val="left" w:pos="1560"/>
                <w:tab w:val="left" w:pos="4111"/>
                <w:tab w:val="left" w:pos="6096"/>
                <w:tab w:val="left" w:pos="7230"/>
              </w:tabs>
              <w:rPr>
                <w:del w:id="689" w:author="a38bb83a@outlook.cz" w:date="2024-02-19T10:11:00Z"/>
                <w:rFonts w:ascii="Calibri" w:hAnsi="Calibri" w:cs="Calibri"/>
                <w:snapToGrid w:val="0"/>
                <w:sz w:val="18"/>
                <w:szCs w:val="22"/>
              </w:rPr>
            </w:pPr>
            <w:del w:id="690" w:author="a38bb83a@outlook.cz" w:date="2024-02-19T10:11:00Z">
              <w:r w:rsidRPr="00242E73" w:rsidDel="00452555">
                <w:rPr>
                  <w:rFonts w:ascii="Calibri" w:hAnsi="Calibri" w:cs="Calibri"/>
                  <w:snapToGrid w:val="0"/>
                  <w:sz w:val="18"/>
                  <w:szCs w:val="22"/>
                </w:rPr>
                <w:delText>tříděný odpad</w:delText>
              </w:r>
            </w:del>
          </w:p>
        </w:tc>
      </w:tr>
      <w:tr w:rsidR="00792534" w:rsidRPr="00242E73" w:rsidDel="00234CCA" w14:paraId="77445B97" w14:textId="19F67E74" w:rsidTr="002D0086">
        <w:trPr>
          <w:trHeight w:val="185"/>
          <w:jc w:val="right"/>
          <w:del w:id="691" w:author="a38bb83a@outlook.cz" w:date="2024-02-19T10:18:00Z"/>
        </w:trPr>
        <w:tc>
          <w:tcPr>
            <w:tcW w:w="1312" w:type="dxa"/>
            <w:vAlign w:val="center"/>
          </w:tcPr>
          <w:p w14:paraId="77445B93" w14:textId="59DFBD6D" w:rsidR="00792534" w:rsidRPr="00242E73" w:rsidDel="00234CCA" w:rsidRDefault="00792534" w:rsidP="002D0086">
            <w:pPr>
              <w:tabs>
                <w:tab w:val="left" w:pos="1560"/>
                <w:tab w:val="left" w:pos="4111"/>
                <w:tab w:val="left" w:pos="6096"/>
                <w:tab w:val="left" w:pos="7230"/>
              </w:tabs>
              <w:ind w:left="89"/>
              <w:rPr>
                <w:del w:id="692" w:author="a38bb83a@outlook.cz" w:date="2024-02-19T10:18:00Z"/>
                <w:rFonts w:ascii="Calibri" w:hAnsi="Calibri" w:cs="Calibri"/>
                <w:snapToGrid w:val="0"/>
                <w:sz w:val="18"/>
                <w:szCs w:val="22"/>
              </w:rPr>
            </w:pPr>
            <w:del w:id="693" w:author="a38bb83a@outlook.cz" w:date="2024-02-19T10:18:00Z">
              <w:r w:rsidRPr="00242E73" w:rsidDel="00234CCA">
                <w:rPr>
                  <w:rFonts w:ascii="Calibri" w:hAnsi="Calibri" w:cs="Calibri"/>
                  <w:snapToGrid w:val="0"/>
                  <w:sz w:val="18"/>
                  <w:szCs w:val="22"/>
                </w:rPr>
                <w:delText>15 01 04</w:delText>
              </w:r>
            </w:del>
          </w:p>
        </w:tc>
        <w:tc>
          <w:tcPr>
            <w:tcW w:w="4348" w:type="dxa"/>
          </w:tcPr>
          <w:p w14:paraId="77445B94" w14:textId="7772DBBB" w:rsidR="00792534" w:rsidRPr="00242E73" w:rsidDel="00234CCA" w:rsidRDefault="00792534" w:rsidP="002D0086">
            <w:pPr>
              <w:tabs>
                <w:tab w:val="left" w:pos="1560"/>
                <w:tab w:val="left" w:pos="4111"/>
                <w:tab w:val="left" w:pos="6096"/>
                <w:tab w:val="left" w:pos="7230"/>
              </w:tabs>
              <w:rPr>
                <w:del w:id="694" w:author="a38bb83a@outlook.cz" w:date="2024-02-19T10:18:00Z"/>
                <w:rFonts w:ascii="Calibri" w:hAnsi="Calibri" w:cs="Calibri"/>
                <w:snapToGrid w:val="0"/>
                <w:sz w:val="18"/>
                <w:szCs w:val="22"/>
              </w:rPr>
            </w:pPr>
            <w:del w:id="695" w:author="a38bb83a@outlook.cz" w:date="2024-02-19T10:18:00Z">
              <w:r w:rsidRPr="00242E73" w:rsidDel="00234CCA">
                <w:rPr>
                  <w:rFonts w:ascii="Calibri" w:hAnsi="Calibri" w:cs="Calibri"/>
                  <w:snapToGrid w:val="0"/>
                  <w:sz w:val="18"/>
                  <w:szCs w:val="22"/>
                </w:rPr>
                <w:delText>Kovové obaly</w:delText>
              </w:r>
            </w:del>
          </w:p>
        </w:tc>
        <w:tc>
          <w:tcPr>
            <w:tcW w:w="1509" w:type="dxa"/>
            <w:vAlign w:val="center"/>
          </w:tcPr>
          <w:p w14:paraId="77445B95" w14:textId="0C648CAC" w:rsidR="00792534" w:rsidRPr="00242E73" w:rsidDel="00234CCA" w:rsidRDefault="00792534" w:rsidP="002D0086">
            <w:pPr>
              <w:tabs>
                <w:tab w:val="left" w:pos="1560"/>
                <w:tab w:val="left" w:pos="4111"/>
                <w:tab w:val="left" w:pos="6096"/>
                <w:tab w:val="left" w:pos="7230"/>
              </w:tabs>
              <w:rPr>
                <w:del w:id="696" w:author="a38bb83a@outlook.cz" w:date="2024-02-19T10:18:00Z"/>
                <w:rFonts w:ascii="Calibri" w:hAnsi="Calibri" w:cs="Calibri"/>
                <w:snapToGrid w:val="0"/>
                <w:sz w:val="18"/>
                <w:szCs w:val="22"/>
              </w:rPr>
            </w:pPr>
            <w:del w:id="697" w:author="a38bb83a@outlook.cz" w:date="2024-02-19T10:18:00Z">
              <w:r w:rsidDel="00234CCA">
                <w:rPr>
                  <w:rFonts w:ascii="Calibri" w:hAnsi="Calibri" w:cs="Calibri"/>
                  <w:snapToGrid w:val="0"/>
                  <w:sz w:val="18"/>
                  <w:szCs w:val="22"/>
                </w:rPr>
                <w:delText>0,</w:delText>
              </w:r>
            </w:del>
            <w:del w:id="698" w:author="a38bb83a@outlook.cz" w:date="2024-02-19T10:11:00Z">
              <w:r w:rsidDel="00452555">
                <w:rPr>
                  <w:rFonts w:ascii="Calibri" w:hAnsi="Calibri" w:cs="Calibri"/>
                  <w:snapToGrid w:val="0"/>
                  <w:sz w:val="18"/>
                  <w:szCs w:val="22"/>
                </w:rPr>
                <w:delText>5</w:delText>
              </w:r>
            </w:del>
          </w:p>
        </w:tc>
        <w:tc>
          <w:tcPr>
            <w:tcW w:w="2103" w:type="dxa"/>
            <w:vAlign w:val="center"/>
          </w:tcPr>
          <w:p w14:paraId="77445B96" w14:textId="08756027" w:rsidR="00792534" w:rsidRPr="00242E73" w:rsidDel="00234CCA" w:rsidRDefault="00792534" w:rsidP="002D0086">
            <w:pPr>
              <w:tabs>
                <w:tab w:val="left" w:pos="1560"/>
                <w:tab w:val="left" w:pos="4111"/>
                <w:tab w:val="left" w:pos="6096"/>
                <w:tab w:val="left" w:pos="7230"/>
              </w:tabs>
              <w:rPr>
                <w:del w:id="699" w:author="a38bb83a@outlook.cz" w:date="2024-02-19T10:18:00Z"/>
                <w:rFonts w:ascii="Calibri" w:hAnsi="Calibri" w:cs="Calibri"/>
                <w:snapToGrid w:val="0"/>
                <w:sz w:val="18"/>
                <w:szCs w:val="22"/>
              </w:rPr>
            </w:pPr>
            <w:del w:id="700" w:author="a38bb83a@outlook.cz" w:date="2024-02-19T10:18:00Z">
              <w:r w:rsidRPr="00242E73" w:rsidDel="00234CCA">
                <w:rPr>
                  <w:rFonts w:ascii="Calibri" w:hAnsi="Calibri" w:cs="Calibri"/>
                  <w:snapToGrid w:val="0"/>
                  <w:sz w:val="18"/>
                  <w:szCs w:val="22"/>
                </w:rPr>
                <w:delText>tříděný odpad</w:delText>
              </w:r>
            </w:del>
          </w:p>
        </w:tc>
      </w:tr>
      <w:tr w:rsidR="00792534" w:rsidRPr="00242E73" w:rsidDel="00234CCA" w14:paraId="77445B9C" w14:textId="68F46246" w:rsidTr="002D0086">
        <w:trPr>
          <w:trHeight w:val="262"/>
          <w:jc w:val="right"/>
          <w:del w:id="701" w:author="a38bb83a@outlook.cz" w:date="2024-02-19T10:18:00Z"/>
        </w:trPr>
        <w:tc>
          <w:tcPr>
            <w:tcW w:w="1312" w:type="dxa"/>
            <w:vAlign w:val="center"/>
          </w:tcPr>
          <w:p w14:paraId="77445B98" w14:textId="205DEA28" w:rsidR="00792534" w:rsidRPr="00242E73" w:rsidDel="00234CCA" w:rsidRDefault="00792534" w:rsidP="002D0086">
            <w:pPr>
              <w:tabs>
                <w:tab w:val="left" w:pos="1560"/>
                <w:tab w:val="left" w:pos="4111"/>
                <w:tab w:val="left" w:pos="6096"/>
                <w:tab w:val="left" w:pos="7230"/>
              </w:tabs>
              <w:ind w:left="89"/>
              <w:rPr>
                <w:del w:id="702" w:author="a38bb83a@outlook.cz" w:date="2024-02-19T10:18:00Z"/>
                <w:rFonts w:ascii="Calibri" w:hAnsi="Calibri" w:cs="Calibri"/>
                <w:snapToGrid w:val="0"/>
                <w:sz w:val="18"/>
                <w:szCs w:val="22"/>
              </w:rPr>
            </w:pPr>
            <w:del w:id="703" w:author="a38bb83a@outlook.cz" w:date="2024-02-19T10:18:00Z">
              <w:r w:rsidRPr="00242E73" w:rsidDel="00234CCA">
                <w:rPr>
                  <w:rFonts w:ascii="Calibri" w:hAnsi="Calibri" w:cs="Calibri"/>
                  <w:snapToGrid w:val="0"/>
                  <w:sz w:val="18"/>
                  <w:szCs w:val="22"/>
                </w:rPr>
                <w:delText>17 02 01</w:delText>
              </w:r>
            </w:del>
          </w:p>
        </w:tc>
        <w:tc>
          <w:tcPr>
            <w:tcW w:w="4348" w:type="dxa"/>
          </w:tcPr>
          <w:p w14:paraId="77445B99" w14:textId="4DECB4FB" w:rsidR="00792534" w:rsidRPr="00242E73" w:rsidDel="00234CCA" w:rsidRDefault="00792534" w:rsidP="002D0086">
            <w:pPr>
              <w:tabs>
                <w:tab w:val="left" w:pos="1560"/>
                <w:tab w:val="left" w:pos="4111"/>
                <w:tab w:val="left" w:pos="6096"/>
                <w:tab w:val="left" w:pos="7230"/>
              </w:tabs>
              <w:rPr>
                <w:del w:id="704" w:author="a38bb83a@outlook.cz" w:date="2024-02-19T10:18:00Z"/>
                <w:rFonts w:ascii="Calibri" w:hAnsi="Calibri" w:cs="Calibri"/>
                <w:snapToGrid w:val="0"/>
                <w:sz w:val="18"/>
                <w:szCs w:val="22"/>
              </w:rPr>
            </w:pPr>
            <w:del w:id="705" w:author="a38bb83a@outlook.cz" w:date="2024-02-19T10:18:00Z">
              <w:r w:rsidRPr="00242E73" w:rsidDel="00234CCA">
                <w:rPr>
                  <w:rFonts w:ascii="Calibri" w:hAnsi="Calibri" w:cs="Calibri"/>
                  <w:snapToGrid w:val="0"/>
                  <w:sz w:val="18"/>
                  <w:szCs w:val="22"/>
                </w:rPr>
                <w:delText xml:space="preserve">Dřevo             </w:delText>
              </w:r>
              <w:r w:rsidRPr="00242E73" w:rsidDel="00234CCA">
                <w:rPr>
                  <w:rFonts w:ascii="Calibri" w:hAnsi="Calibri" w:cs="Calibri"/>
                  <w:snapToGrid w:val="0"/>
                  <w:sz w:val="18"/>
                  <w:szCs w:val="22"/>
                </w:rPr>
                <w:tab/>
                <w:delText xml:space="preserve">                                 </w:delText>
              </w:r>
            </w:del>
          </w:p>
        </w:tc>
        <w:tc>
          <w:tcPr>
            <w:tcW w:w="1509" w:type="dxa"/>
            <w:vAlign w:val="center"/>
          </w:tcPr>
          <w:p w14:paraId="77445B9A" w14:textId="0CE7E0B8" w:rsidR="00792534" w:rsidRPr="00242E73" w:rsidDel="00234CCA" w:rsidRDefault="00792534" w:rsidP="002D0086">
            <w:pPr>
              <w:tabs>
                <w:tab w:val="left" w:pos="1560"/>
                <w:tab w:val="left" w:pos="4111"/>
                <w:tab w:val="left" w:pos="6096"/>
                <w:tab w:val="left" w:pos="7230"/>
              </w:tabs>
              <w:rPr>
                <w:del w:id="706" w:author="a38bb83a@outlook.cz" w:date="2024-02-19T10:18:00Z"/>
                <w:rFonts w:ascii="Calibri" w:hAnsi="Calibri" w:cs="Calibri"/>
                <w:snapToGrid w:val="0"/>
                <w:sz w:val="18"/>
                <w:szCs w:val="22"/>
              </w:rPr>
            </w:pPr>
            <w:del w:id="707" w:author="a38bb83a@outlook.cz" w:date="2024-02-19T10:18:00Z">
              <w:r w:rsidDel="00234CCA">
                <w:rPr>
                  <w:rFonts w:ascii="Calibri" w:hAnsi="Calibri" w:cs="Calibri"/>
                  <w:snapToGrid w:val="0"/>
                  <w:sz w:val="18"/>
                  <w:szCs w:val="22"/>
                </w:rPr>
                <w:delText>0,5</w:delText>
              </w:r>
            </w:del>
          </w:p>
        </w:tc>
        <w:tc>
          <w:tcPr>
            <w:tcW w:w="2103" w:type="dxa"/>
            <w:vAlign w:val="center"/>
          </w:tcPr>
          <w:p w14:paraId="77445B9B" w14:textId="36A4BD06" w:rsidR="00792534" w:rsidRPr="00242E73" w:rsidDel="00234CCA" w:rsidRDefault="00792534" w:rsidP="002D0086">
            <w:pPr>
              <w:tabs>
                <w:tab w:val="left" w:pos="1560"/>
                <w:tab w:val="left" w:pos="4111"/>
                <w:tab w:val="left" w:pos="6096"/>
                <w:tab w:val="left" w:pos="7230"/>
              </w:tabs>
              <w:rPr>
                <w:del w:id="708" w:author="a38bb83a@outlook.cz" w:date="2024-02-19T10:18:00Z"/>
                <w:rFonts w:ascii="Calibri" w:hAnsi="Calibri" w:cs="Calibri"/>
                <w:snapToGrid w:val="0"/>
                <w:sz w:val="18"/>
                <w:szCs w:val="22"/>
              </w:rPr>
            </w:pPr>
            <w:del w:id="709" w:author="a38bb83a@outlook.cz" w:date="2024-02-19T10:18:00Z">
              <w:r w:rsidRPr="00242E73" w:rsidDel="00234CCA">
                <w:rPr>
                  <w:rFonts w:ascii="Calibri" w:hAnsi="Calibri" w:cs="Calibri"/>
                  <w:snapToGrid w:val="0"/>
                  <w:sz w:val="18"/>
                  <w:szCs w:val="22"/>
                </w:rPr>
                <w:delText>skládka</w:delText>
              </w:r>
            </w:del>
          </w:p>
        </w:tc>
      </w:tr>
      <w:tr w:rsidR="00792534" w:rsidRPr="00242E73" w:rsidDel="00234CCA" w14:paraId="77445BA3" w14:textId="3AA5CD5A" w:rsidTr="002D0086">
        <w:trPr>
          <w:trHeight w:val="262"/>
          <w:jc w:val="right"/>
          <w:del w:id="710" w:author="a38bb83a@outlook.cz" w:date="2024-02-19T10:18:00Z"/>
        </w:trPr>
        <w:tc>
          <w:tcPr>
            <w:tcW w:w="1312" w:type="dxa"/>
            <w:vAlign w:val="center"/>
          </w:tcPr>
          <w:p w14:paraId="77445B9D" w14:textId="626B3C58" w:rsidR="00792534" w:rsidRPr="00242E73" w:rsidDel="00234CCA" w:rsidRDefault="00792534" w:rsidP="002D0086">
            <w:pPr>
              <w:tabs>
                <w:tab w:val="left" w:pos="1560"/>
                <w:tab w:val="left" w:pos="4111"/>
                <w:tab w:val="left" w:pos="6096"/>
                <w:tab w:val="left" w:pos="7230"/>
              </w:tabs>
              <w:ind w:left="89"/>
              <w:rPr>
                <w:del w:id="711" w:author="a38bb83a@outlook.cz" w:date="2024-02-19T10:18:00Z"/>
                <w:rFonts w:ascii="Calibri" w:hAnsi="Calibri" w:cs="Calibri"/>
                <w:snapToGrid w:val="0"/>
                <w:sz w:val="18"/>
                <w:szCs w:val="22"/>
              </w:rPr>
            </w:pPr>
            <w:del w:id="712" w:author="a38bb83a@outlook.cz" w:date="2024-02-19T10:18:00Z">
              <w:r w:rsidRPr="00242E73" w:rsidDel="00234CCA">
                <w:rPr>
                  <w:rFonts w:ascii="Calibri" w:hAnsi="Calibri" w:cs="Calibri"/>
                  <w:snapToGrid w:val="0"/>
                  <w:sz w:val="18"/>
                  <w:szCs w:val="22"/>
                </w:rPr>
                <w:delText>17 01 07</w:delText>
              </w:r>
            </w:del>
          </w:p>
          <w:p w14:paraId="77445B9E" w14:textId="026B0222" w:rsidR="00792534" w:rsidRPr="00242E73" w:rsidDel="00234CCA" w:rsidRDefault="00792534" w:rsidP="002D0086">
            <w:pPr>
              <w:tabs>
                <w:tab w:val="left" w:pos="1560"/>
                <w:tab w:val="left" w:pos="4111"/>
                <w:tab w:val="left" w:pos="6096"/>
                <w:tab w:val="left" w:pos="7230"/>
              </w:tabs>
              <w:ind w:left="89"/>
              <w:rPr>
                <w:del w:id="713" w:author="a38bb83a@outlook.cz" w:date="2024-02-19T10:18:00Z"/>
                <w:rFonts w:ascii="Calibri" w:hAnsi="Calibri" w:cs="Calibri"/>
                <w:snapToGrid w:val="0"/>
                <w:sz w:val="18"/>
                <w:szCs w:val="22"/>
              </w:rPr>
            </w:pPr>
          </w:p>
        </w:tc>
        <w:tc>
          <w:tcPr>
            <w:tcW w:w="4348" w:type="dxa"/>
          </w:tcPr>
          <w:p w14:paraId="77445B9F" w14:textId="00B13E19" w:rsidR="00792534" w:rsidRPr="00242E73" w:rsidDel="00234CCA" w:rsidRDefault="00792534" w:rsidP="002D0086">
            <w:pPr>
              <w:tabs>
                <w:tab w:val="left" w:pos="1560"/>
                <w:tab w:val="left" w:pos="4111"/>
                <w:tab w:val="left" w:pos="6096"/>
                <w:tab w:val="left" w:pos="7230"/>
              </w:tabs>
              <w:rPr>
                <w:del w:id="714" w:author="a38bb83a@outlook.cz" w:date="2024-02-19T10:18:00Z"/>
                <w:rFonts w:ascii="Calibri" w:hAnsi="Calibri" w:cs="Calibri"/>
                <w:snapToGrid w:val="0"/>
                <w:sz w:val="18"/>
                <w:szCs w:val="22"/>
              </w:rPr>
            </w:pPr>
            <w:del w:id="715" w:author="a38bb83a@outlook.cz" w:date="2024-02-19T10:18:00Z">
              <w:r w:rsidRPr="00242E73" w:rsidDel="00234CCA">
                <w:rPr>
                  <w:rFonts w:ascii="Calibri" w:hAnsi="Calibri" w:cs="Calibri"/>
                  <w:snapToGrid w:val="0"/>
                  <w:sz w:val="18"/>
                  <w:szCs w:val="22"/>
                </w:rPr>
                <w:delText xml:space="preserve">Směsi nebo odděl. frakce betonu,  cihel,           </w:delText>
              </w:r>
            </w:del>
          </w:p>
          <w:p w14:paraId="77445BA0" w14:textId="5E3D78A3" w:rsidR="00792534" w:rsidRPr="00242E73" w:rsidDel="00234CCA" w:rsidRDefault="00792534" w:rsidP="002D0086">
            <w:pPr>
              <w:tabs>
                <w:tab w:val="left" w:pos="1560"/>
                <w:tab w:val="left" w:pos="4111"/>
                <w:tab w:val="left" w:pos="6096"/>
                <w:tab w:val="left" w:pos="7230"/>
              </w:tabs>
              <w:rPr>
                <w:del w:id="716" w:author="a38bb83a@outlook.cz" w:date="2024-02-19T10:18:00Z"/>
                <w:rFonts w:ascii="Calibri" w:hAnsi="Calibri" w:cs="Calibri"/>
                <w:snapToGrid w:val="0"/>
                <w:sz w:val="18"/>
                <w:szCs w:val="22"/>
              </w:rPr>
            </w:pPr>
            <w:del w:id="717" w:author="a38bb83a@outlook.cz" w:date="2024-02-19T10:18:00Z">
              <w:r w:rsidRPr="00242E73" w:rsidDel="00234CCA">
                <w:rPr>
                  <w:rFonts w:ascii="Calibri" w:hAnsi="Calibri" w:cs="Calibri"/>
                  <w:snapToGrid w:val="0"/>
                  <w:sz w:val="18"/>
                  <w:szCs w:val="22"/>
                </w:rPr>
                <w:delText>tašek ( Stav. suť a ost. stav. odpad)</w:delText>
              </w:r>
            </w:del>
          </w:p>
        </w:tc>
        <w:tc>
          <w:tcPr>
            <w:tcW w:w="1509" w:type="dxa"/>
            <w:vAlign w:val="center"/>
          </w:tcPr>
          <w:p w14:paraId="77445BA1" w14:textId="7749FE73" w:rsidR="00792534" w:rsidRPr="00242E73" w:rsidDel="00234CCA" w:rsidRDefault="00792534" w:rsidP="002D0086">
            <w:pPr>
              <w:tabs>
                <w:tab w:val="left" w:pos="1560"/>
                <w:tab w:val="left" w:pos="4111"/>
                <w:tab w:val="left" w:pos="6096"/>
                <w:tab w:val="left" w:pos="7230"/>
              </w:tabs>
              <w:rPr>
                <w:del w:id="718" w:author="a38bb83a@outlook.cz" w:date="2024-02-19T10:18:00Z"/>
                <w:rFonts w:ascii="Calibri" w:hAnsi="Calibri" w:cs="Calibri"/>
                <w:snapToGrid w:val="0"/>
                <w:sz w:val="18"/>
                <w:szCs w:val="22"/>
              </w:rPr>
            </w:pPr>
            <w:del w:id="719" w:author="a38bb83a@outlook.cz" w:date="2024-02-19T10:18:00Z">
              <w:r w:rsidDel="00234CCA">
                <w:rPr>
                  <w:rFonts w:ascii="Calibri" w:hAnsi="Calibri" w:cs="Calibri"/>
                  <w:snapToGrid w:val="0"/>
                  <w:sz w:val="18"/>
                  <w:szCs w:val="22"/>
                </w:rPr>
                <w:delText>10</w:delText>
              </w:r>
            </w:del>
          </w:p>
        </w:tc>
        <w:tc>
          <w:tcPr>
            <w:tcW w:w="2103" w:type="dxa"/>
            <w:vAlign w:val="center"/>
          </w:tcPr>
          <w:p w14:paraId="77445BA2" w14:textId="6CB36E92" w:rsidR="00792534" w:rsidRPr="00242E73" w:rsidDel="00234CCA" w:rsidRDefault="00792534" w:rsidP="002D0086">
            <w:pPr>
              <w:tabs>
                <w:tab w:val="left" w:pos="1560"/>
                <w:tab w:val="left" w:pos="4111"/>
                <w:tab w:val="left" w:pos="6096"/>
                <w:tab w:val="left" w:pos="7230"/>
              </w:tabs>
              <w:rPr>
                <w:del w:id="720" w:author="a38bb83a@outlook.cz" w:date="2024-02-19T10:18:00Z"/>
                <w:rFonts w:ascii="Calibri" w:hAnsi="Calibri" w:cs="Calibri"/>
                <w:snapToGrid w:val="0"/>
                <w:sz w:val="18"/>
                <w:szCs w:val="22"/>
              </w:rPr>
            </w:pPr>
            <w:del w:id="721" w:author="a38bb83a@outlook.cz" w:date="2024-02-19T10:18:00Z">
              <w:r w:rsidRPr="00242E73" w:rsidDel="00234CCA">
                <w:rPr>
                  <w:rFonts w:ascii="Calibri" w:hAnsi="Calibri" w:cs="Calibri"/>
                  <w:snapToGrid w:val="0"/>
                  <w:sz w:val="18"/>
                  <w:szCs w:val="22"/>
                </w:rPr>
                <w:delText>skládka</w:delText>
              </w:r>
            </w:del>
          </w:p>
        </w:tc>
      </w:tr>
      <w:tr w:rsidR="00792534" w:rsidRPr="00242E73" w:rsidDel="00234CCA" w14:paraId="77445BA8" w14:textId="2F001920" w:rsidTr="002D0086">
        <w:trPr>
          <w:trHeight w:val="262"/>
          <w:jc w:val="right"/>
          <w:del w:id="722" w:author="a38bb83a@outlook.cz" w:date="2024-02-19T10:18:00Z"/>
        </w:trPr>
        <w:tc>
          <w:tcPr>
            <w:tcW w:w="1312" w:type="dxa"/>
            <w:vAlign w:val="center"/>
          </w:tcPr>
          <w:p w14:paraId="77445BA4" w14:textId="05C3C858" w:rsidR="00792534" w:rsidRPr="00242E73" w:rsidDel="00234CCA" w:rsidRDefault="00792534" w:rsidP="002D0086">
            <w:pPr>
              <w:tabs>
                <w:tab w:val="left" w:pos="1560"/>
                <w:tab w:val="left" w:pos="4111"/>
                <w:tab w:val="left" w:pos="6096"/>
                <w:tab w:val="left" w:pos="7230"/>
              </w:tabs>
              <w:ind w:left="89"/>
              <w:rPr>
                <w:del w:id="723" w:author="a38bb83a@outlook.cz" w:date="2024-02-19T10:18:00Z"/>
                <w:rFonts w:ascii="Calibri" w:hAnsi="Calibri" w:cs="Calibri"/>
                <w:snapToGrid w:val="0"/>
                <w:sz w:val="18"/>
                <w:szCs w:val="22"/>
              </w:rPr>
            </w:pPr>
            <w:del w:id="724" w:author="a38bb83a@outlook.cz" w:date="2024-02-19T10:18:00Z">
              <w:r w:rsidRPr="00242E73" w:rsidDel="00234CCA">
                <w:rPr>
                  <w:rFonts w:ascii="Calibri" w:hAnsi="Calibri" w:cs="Calibri"/>
                  <w:snapToGrid w:val="0"/>
                  <w:sz w:val="18"/>
                  <w:szCs w:val="22"/>
                </w:rPr>
                <w:delText>17 02 03</w:delText>
              </w:r>
            </w:del>
          </w:p>
        </w:tc>
        <w:tc>
          <w:tcPr>
            <w:tcW w:w="4348" w:type="dxa"/>
          </w:tcPr>
          <w:p w14:paraId="77445BA5" w14:textId="42E998DB" w:rsidR="00792534" w:rsidRPr="00242E73" w:rsidDel="00234CCA" w:rsidRDefault="00792534" w:rsidP="002D0086">
            <w:pPr>
              <w:tabs>
                <w:tab w:val="left" w:pos="1560"/>
                <w:tab w:val="left" w:pos="4111"/>
                <w:tab w:val="left" w:pos="6096"/>
                <w:tab w:val="left" w:pos="7230"/>
              </w:tabs>
              <w:rPr>
                <w:del w:id="725" w:author="a38bb83a@outlook.cz" w:date="2024-02-19T10:18:00Z"/>
                <w:rFonts w:ascii="Calibri" w:hAnsi="Calibri" w:cs="Calibri"/>
                <w:snapToGrid w:val="0"/>
                <w:sz w:val="18"/>
                <w:szCs w:val="22"/>
              </w:rPr>
            </w:pPr>
            <w:del w:id="726" w:author="a38bb83a@outlook.cz" w:date="2024-02-19T10:18:00Z">
              <w:r w:rsidRPr="00242E73" w:rsidDel="00234CCA">
                <w:rPr>
                  <w:rFonts w:ascii="Calibri" w:hAnsi="Calibri" w:cs="Calibri"/>
                  <w:snapToGrid w:val="0"/>
                  <w:sz w:val="18"/>
                  <w:szCs w:val="22"/>
                </w:rPr>
                <w:delText>PVC</w:delText>
              </w:r>
            </w:del>
          </w:p>
        </w:tc>
        <w:tc>
          <w:tcPr>
            <w:tcW w:w="1509" w:type="dxa"/>
            <w:vAlign w:val="center"/>
          </w:tcPr>
          <w:p w14:paraId="77445BA6" w14:textId="1699EEF0" w:rsidR="00792534" w:rsidRPr="00242E73" w:rsidDel="00234CCA" w:rsidRDefault="00792534" w:rsidP="002D0086">
            <w:pPr>
              <w:tabs>
                <w:tab w:val="left" w:pos="1560"/>
                <w:tab w:val="left" w:pos="4111"/>
                <w:tab w:val="left" w:pos="6096"/>
                <w:tab w:val="left" w:pos="7230"/>
              </w:tabs>
              <w:rPr>
                <w:del w:id="727" w:author="a38bb83a@outlook.cz" w:date="2024-02-19T10:18:00Z"/>
                <w:rFonts w:ascii="Calibri" w:hAnsi="Calibri" w:cs="Calibri"/>
                <w:snapToGrid w:val="0"/>
                <w:sz w:val="18"/>
                <w:szCs w:val="22"/>
              </w:rPr>
            </w:pPr>
            <w:del w:id="728" w:author="a38bb83a@outlook.cz" w:date="2024-02-19T10:18:00Z">
              <w:r w:rsidRPr="00242E73" w:rsidDel="00234CCA">
                <w:rPr>
                  <w:rFonts w:ascii="Calibri" w:hAnsi="Calibri" w:cs="Calibri"/>
                  <w:snapToGrid w:val="0"/>
                  <w:sz w:val="18"/>
                  <w:szCs w:val="22"/>
                </w:rPr>
                <w:delText>0,02</w:delText>
              </w:r>
            </w:del>
          </w:p>
        </w:tc>
        <w:tc>
          <w:tcPr>
            <w:tcW w:w="2103" w:type="dxa"/>
            <w:vAlign w:val="center"/>
          </w:tcPr>
          <w:p w14:paraId="77445BA7" w14:textId="2A703DD0" w:rsidR="00792534" w:rsidRPr="00242E73" w:rsidDel="00234CCA" w:rsidRDefault="00792534" w:rsidP="002D0086">
            <w:pPr>
              <w:tabs>
                <w:tab w:val="left" w:pos="1560"/>
                <w:tab w:val="left" w:pos="4111"/>
                <w:tab w:val="left" w:pos="6096"/>
                <w:tab w:val="left" w:pos="7230"/>
              </w:tabs>
              <w:rPr>
                <w:del w:id="729" w:author="a38bb83a@outlook.cz" w:date="2024-02-19T10:18:00Z"/>
                <w:rFonts w:ascii="Calibri" w:hAnsi="Calibri" w:cs="Calibri"/>
                <w:snapToGrid w:val="0"/>
                <w:sz w:val="18"/>
                <w:szCs w:val="22"/>
              </w:rPr>
            </w:pPr>
            <w:del w:id="730" w:author="a38bb83a@outlook.cz" w:date="2024-02-19T10:18:00Z">
              <w:r w:rsidRPr="00242E73" w:rsidDel="00234CCA">
                <w:rPr>
                  <w:rFonts w:ascii="Calibri" w:hAnsi="Calibri" w:cs="Calibri"/>
                  <w:snapToGrid w:val="0"/>
                  <w:sz w:val="18"/>
                  <w:szCs w:val="22"/>
                </w:rPr>
                <w:delText>skládka</w:delText>
              </w:r>
            </w:del>
          </w:p>
        </w:tc>
      </w:tr>
      <w:tr w:rsidR="00792534" w:rsidRPr="00242E73" w:rsidDel="00452555" w14:paraId="77445BAD" w14:textId="22555EFB" w:rsidTr="002D0086">
        <w:trPr>
          <w:trHeight w:val="262"/>
          <w:jc w:val="right"/>
          <w:del w:id="731" w:author="a38bb83a@outlook.cz" w:date="2024-02-19T10:11:00Z"/>
        </w:trPr>
        <w:tc>
          <w:tcPr>
            <w:tcW w:w="1312" w:type="dxa"/>
            <w:vAlign w:val="center"/>
          </w:tcPr>
          <w:p w14:paraId="77445BA9" w14:textId="007E88CA" w:rsidR="00792534" w:rsidRPr="00242E73" w:rsidDel="00452555" w:rsidRDefault="00792534" w:rsidP="002D0086">
            <w:pPr>
              <w:tabs>
                <w:tab w:val="left" w:pos="1560"/>
                <w:tab w:val="left" w:pos="4111"/>
                <w:tab w:val="left" w:pos="6096"/>
                <w:tab w:val="left" w:pos="7230"/>
              </w:tabs>
              <w:ind w:left="89"/>
              <w:rPr>
                <w:del w:id="732" w:author="a38bb83a@outlook.cz" w:date="2024-02-19T10:11:00Z"/>
                <w:rFonts w:ascii="Calibri" w:hAnsi="Calibri" w:cs="Calibri"/>
                <w:snapToGrid w:val="0"/>
                <w:sz w:val="18"/>
                <w:szCs w:val="22"/>
              </w:rPr>
            </w:pPr>
            <w:del w:id="733" w:author="a38bb83a@outlook.cz" w:date="2024-02-19T10:11:00Z">
              <w:r w:rsidRPr="00242E73" w:rsidDel="00452555">
                <w:rPr>
                  <w:rFonts w:ascii="Calibri" w:hAnsi="Calibri" w:cs="Calibri"/>
                  <w:snapToGrid w:val="0"/>
                  <w:sz w:val="18"/>
                  <w:szCs w:val="22"/>
                </w:rPr>
                <w:delText>17 03 01</w:delText>
              </w:r>
            </w:del>
          </w:p>
        </w:tc>
        <w:tc>
          <w:tcPr>
            <w:tcW w:w="4348" w:type="dxa"/>
          </w:tcPr>
          <w:p w14:paraId="77445BAA" w14:textId="20382B26" w:rsidR="00792534" w:rsidRPr="00242E73" w:rsidDel="00452555" w:rsidRDefault="00792534" w:rsidP="002D0086">
            <w:pPr>
              <w:tabs>
                <w:tab w:val="left" w:pos="1560"/>
                <w:tab w:val="left" w:pos="4111"/>
                <w:tab w:val="left" w:pos="6096"/>
                <w:tab w:val="left" w:pos="7230"/>
              </w:tabs>
              <w:rPr>
                <w:del w:id="734" w:author="a38bb83a@outlook.cz" w:date="2024-02-19T10:11:00Z"/>
                <w:rFonts w:ascii="Calibri" w:hAnsi="Calibri" w:cs="Calibri"/>
                <w:snapToGrid w:val="0"/>
                <w:sz w:val="18"/>
                <w:szCs w:val="22"/>
              </w:rPr>
            </w:pPr>
            <w:del w:id="735" w:author="a38bb83a@outlook.cz" w:date="2024-02-19T10:11:00Z">
              <w:r w:rsidRPr="00242E73" w:rsidDel="00452555">
                <w:rPr>
                  <w:rFonts w:ascii="Calibri" w:hAnsi="Calibri" w:cs="Calibri"/>
                  <w:snapToGrid w:val="0"/>
                  <w:sz w:val="18"/>
                  <w:szCs w:val="22"/>
                </w:rPr>
                <w:delText>Asfaltové směsi obsahující dehet</w:delText>
              </w:r>
            </w:del>
          </w:p>
        </w:tc>
        <w:tc>
          <w:tcPr>
            <w:tcW w:w="1509" w:type="dxa"/>
            <w:vAlign w:val="center"/>
          </w:tcPr>
          <w:p w14:paraId="77445BAB" w14:textId="07EE799E" w:rsidR="00792534" w:rsidRPr="00242E73" w:rsidDel="00452555" w:rsidRDefault="00792534" w:rsidP="002D0086">
            <w:pPr>
              <w:tabs>
                <w:tab w:val="left" w:pos="1560"/>
                <w:tab w:val="left" w:pos="4111"/>
                <w:tab w:val="left" w:pos="6096"/>
                <w:tab w:val="left" w:pos="7230"/>
              </w:tabs>
              <w:rPr>
                <w:del w:id="736" w:author="a38bb83a@outlook.cz" w:date="2024-02-19T10:11:00Z"/>
                <w:rFonts w:ascii="Calibri" w:hAnsi="Calibri" w:cs="Calibri"/>
                <w:snapToGrid w:val="0"/>
                <w:sz w:val="18"/>
                <w:szCs w:val="22"/>
              </w:rPr>
            </w:pPr>
            <w:del w:id="737" w:author="a38bb83a@outlook.cz" w:date="2024-02-19T10:11:00Z">
              <w:r w:rsidDel="00452555">
                <w:rPr>
                  <w:rFonts w:ascii="Calibri" w:hAnsi="Calibri" w:cs="Calibri"/>
                  <w:snapToGrid w:val="0"/>
                  <w:sz w:val="18"/>
                  <w:szCs w:val="22"/>
                </w:rPr>
                <w:delText>0,00</w:delText>
              </w:r>
            </w:del>
          </w:p>
        </w:tc>
        <w:tc>
          <w:tcPr>
            <w:tcW w:w="2103" w:type="dxa"/>
            <w:vAlign w:val="center"/>
          </w:tcPr>
          <w:p w14:paraId="77445BAC" w14:textId="6CC024EC" w:rsidR="00792534" w:rsidRPr="00242E73" w:rsidDel="00452555" w:rsidRDefault="00792534" w:rsidP="002D0086">
            <w:pPr>
              <w:tabs>
                <w:tab w:val="left" w:pos="1560"/>
                <w:tab w:val="left" w:pos="4111"/>
                <w:tab w:val="left" w:pos="6096"/>
                <w:tab w:val="left" w:pos="7230"/>
              </w:tabs>
              <w:rPr>
                <w:del w:id="738" w:author="a38bb83a@outlook.cz" w:date="2024-02-19T10:11:00Z"/>
                <w:rFonts w:ascii="Calibri" w:hAnsi="Calibri" w:cs="Calibri"/>
                <w:snapToGrid w:val="0"/>
                <w:sz w:val="18"/>
                <w:szCs w:val="22"/>
              </w:rPr>
            </w:pPr>
            <w:del w:id="739" w:author="a38bb83a@outlook.cz" w:date="2024-02-19T10:11:00Z">
              <w:r w:rsidDel="00452555">
                <w:rPr>
                  <w:rFonts w:ascii="Calibri" w:hAnsi="Calibri" w:cs="Calibri"/>
                  <w:snapToGrid w:val="0"/>
                  <w:sz w:val="18"/>
                  <w:szCs w:val="22"/>
                </w:rPr>
                <w:delText>nevyskytují se</w:delText>
              </w:r>
            </w:del>
          </w:p>
        </w:tc>
      </w:tr>
      <w:tr w:rsidR="00792534" w:rsidRPr="00242E73" w:rsidDel="00234CCA" w14:paraId="77445BB2" w14:textId="622A54EE" w:rsidTr="002D0086">
        <w:trPr>
          <w:trHeight w:val="232"/>
          <w:jc w:val="right"/>
          <w:del w:id="740" w:author="a38bb83a@outlook.cz" w:date="2024-02-19T10:18:00Z"/>
        </w:trPr>
        <w:tc>
          <w:tcPr>
            <w:tcW w:w="1312" w:type="dxa"/>
            <w:vAlign w:val="center"/>
          </w:tcPr>
          <w:p w14:paraId="77445BAE" w14:textId="31D09BD2" w:rsidR="00792534" w:rsidRPr="00242E73" w:rsidDel="00234CCA" w:rsidRDefault="00792534" w:rsidP="002D0086">
            <w:pPr>
              <w:tabs>
                <w:tab w:val="left" w:pos="1560"/>
                <w:tab w:val="left" w:pos="4111"/>
                <w:tab w:val="left" w:pos="6096"/>
                <w:tab w:val="left" w:pos="7230"/>
              </w:tabs>
              <w:ind w:left="89"/>
              <w:rPr>
                <w:del w:id="741" w:author="a38bb83a@outlook.cz" w:date="2024-02-19T10:18:00Z"/>
                <w:rFonts w:ascii="Calibri" w:hAnsi="Calibri" w:cs="Calibri"/>
                <w:snapToGrid w:val="0"/>
                <w:sz w:val="18"/>
                <w:szCs w:val="22"/>
              </w:rPr>
            </w:pPr>
            <w:del w:id="742" w:author="a38bb83a@outlook.cz" w:date="2024-02-19T10:18:00Z">
              <w:r w:rsidRPr="00242E73" w:rsidDel="00234CCA">
                <w:rPr>
                  <w:rFonts w:ascii="Calibri" w:hAnsi="Calibri" w:cs="Calibri"/>
                  <w:snapToGrid w:val="0"/>
                  <w:sz w:val="18"/>
                  <w:szCs w:val="22"/>
                </w:rPr>
                <w:delText>17 04 05</w:delText>
              </w:r>
            </w:del>
          </w:p>
        </w:tc>
        <w:tc>
          <w:tcPr>
            <w:tcW w:w="4348" w:type="dxa"/>
          </w:tcPr>
          <w:p w14:paraId="77445BAF" w14:textId="2AF68DCC" w:rsidR="00792534" w:rsidRPr="00242E73" w:rsidDel="00234CCA" w:rsidRDefault="00792534" w:rsidP="002D0086">
            <w:pPr>
              <w:tabs>
                <w:tab w:val="left" w:pos="1560"/>
                <w:tab w:val="left" w:pos="4111"/>
                <w:tab w:val="left" w:pos="6096"/>
                <w:tab w:val="left" w:pos="7230"/>
              </w:tabs>
              <w:rPr>
                <w:del w:id="743" w:author="a38bb83a@outlook.cz" w:date="2024-02-19T10:18:00Z"/>
                <w:rFonts w:ascii="Calibri" w:hAnsi="Calibri" w:cs="Calibri"/>
                <w:snapToGrid w:val="0"/>
                <w:sz w:val="18"/>
                <w:szCs w:val="22"/>
              </w:rPr>
            </w:pPr>
            <w:del w:id="744" w:author="a38bb83a@outlook.cz" w:date="2024-02-19T10:18:00Z">
              <w:r w:rsidRPr="00242E73" w:rsidDel="00234CCA">
                <w:rPr>
                  <w:rFonts w:ascii="Calibri" w:hAnsi="Calibri" w:cs="Calibri"/>
                  <w:snapToGrid w:val="0"/>
                  <w:sz w:val="18"/>
                  <w:szCs w:val="22"/>
                </w:rPr>
                <w:delText>Železo</w:delText>
              </w:r>
            </w:del>
          </w:p>
        </w:tc>
        <w:tc>
          <w:tcPr>
            <w:tcW w:w="1509" w:type="dxa"/>
            <w:vAlign w:val="center"/>
          </w:tcPr>
          <w:p w14:paraId="77445BB0" w14:textId="4FAAA207" w:rsidR="00792534" w:rsidRPr="00242E73" w:rsidDel="00234CCA" w:rsidRDefault="00792534" w:rsidP="002D0086">
            <w:pPr>
              <w:tabs>
                <w:tab w:val="left" w:pos="1560"/>
                <w:tab w:val="left" w:pos="4111"/>
                <w:tab w:val="left" w:pos="6096"/>
                <w:tab w:val="left" w:pos="7230"/>
              </w:tabs>
              <w:rPr>
                <w:del w:id="745" w:author="a38bb83a@outlook.cz" w:date="2024-02-19T10:18:00Z"/>
                <w:rFonts w:ascii="Calibri" w:hAnsi="Calibri" w:cs="Calibri"/>
                <w:snapToGrid w:val="0"/>
                <w:sz w:val="18"/>
                <w:szCs w:val="22"/>
              </w:rPr>
            </w:pPr>
            <w:del w:id="746" w:author="a38bb83a@outlook.cz" w:date="2024-02-19T10:12:00Z">
              <w:r w:rsidDel="00452555">
                <w:rPr>
                  <w:rFonts w:ascii="Calibri" w:hAnsi="Calibri" w:cs="Calibri"/>
                  <w:snapToGrid w:val="0"/>
                  <w:sz w:val="18"/>
                  <w:szCs w:val="22"/>
                </w:rPr>
                <w:delText>3</w:delText>
              </w:r>
            </w:del>
          </w:p>
        </w:tc>
        <w:tc>
          <w:tcPr>
            <w:tcW w:w="2103" w:type="dxa"/>
            <w:vAlign w:val="center"/>
          </w:tcPr>
          <w:p w14:paraId="77445BB1" w14:textId="6016B4FE" w:rsidR="00792534" w:rsidRPr="00242E73" w:rsidDel="00234CCA" w:rsidRDefault="00792534" w:rsidP="002D0086">
            <w:pPr>
              <w:tabs>
                <w:tab w:val="left" w:pos="1560"/>
                <w:tab w:val="left" w:pos="4111"/>
                <w:tab w:val="left" w:pos="6096"/>
                <w:tab w:val="left" w:pos="7230"/>
              </w:tabs>
              <w:rPr>
                <w:del w:id="747" w:author="a38bb83a@outlook.cz" w:date="2024-02-19T10:18:00Z"/>
                <w:rFonts w:ascii="Calibri" w:hAnsi="Calibri" w:cs="Calibri"/>
                <w:snapToGrid w:val="0"/>
                <w:sz w:val="18"/>
                <w:szCs w:val="22"/>
              </w:rPr>
            </w:pPr>
            <w:del w:id="748" w:author="a38bb83a@outlook.cz" w:date="2024-02-19T10:18:00Z">
              <w:r w:rsidRPr="00242E73" w:rsidDel="00234CCA">
                <w:rPr>
                  <w:rFonts w:ascii="Calibri" w:hAnsi="Calibri" w:cs="Calibri"/>
                  <w:snapToGrid w:val="0"/>
                  <w:sz w:val="18"/>
                  <w:szCs w:val="22"/>
                </w:rPr>
                <w:delText>sběrné suroviny</w:delText>
              </w:r>
            </w:del>
          </w:p>
        </w:tc>
      </w:tr>
      <w:tr w:rsidR="00792534" w:rsidRPr="00242E73" w:rsidDel="00452555" w14:paraId="77445BB7" w14:textId="1F2363A9" w:rsidTr="002D0086">
        <w:trPr>
          <w:trHeight w:val="232"/>
          <w:jc w:val="right"/>
          <w:del w:id="749" w:author="a38bb83a@outlook.cz" w:date="2024-02-19T10:12:00Z"/>
        </w:trPr>
        <w:tc>
          <w:tcPr>
            <w:tcW w:w="1312" w:type="dxa"/>
            <w:vAlign w:val="center"/>
          </w:tcPr>
          <w:p w14:paraId="77445BB3" w14:textId="3992DBEB" w:rsidR="00792534" w:rsidRPr="00242E73" w:rsidDel="00452555" w:rsidRDefault="00792534" w:rsidP="002D0086">
            <w:pPr>
              <w:tabs>
                <w:tab w:val="left" w:pos="1560"/>
                <w:tab w:val="left" w:pos="4111"/>
                <w:tab w:val="left" w:pos="6096"/>
                <w:tab w:val="left" w:pos="7230"/>
              </w:tabs>
              <w:ind w:left="89"/>
              <w:rPr>
                <w:del w:id="750" w:author="a38bb83a@outlook.cz" w:date="2024-02-19T10:12:00Z"/>
                <w:rFonts w:ascii="Calibri" w:hAnsi="Calibri" w:cs="Calibri"/>
                <w:snapToGrid w:val="0"/>
                <w:sz w:val="18"/>
                <w:szCs w:val="22"/>
              </w:rPr>
            </w:pPr>
            <w:del w:id="751" w:author="a38bb83a@outlook.cz" w:date="2024-02-19T10:12:00Z">
              <w:r w:rsidRPr="00242E73" w:rsidDel="00452555">
                <w:rPr>
                  <w:rFonts w:ascii="Calibri" w:hAnsi="Calibri" w:cs="Calibri"/>
                  <w:snapToGrid w:val="0"/>
                  <w:sz w:val="18"/>
                  <w:szCs w:val="22"/>
                </w:rPr>
                <w:delText>17 04 11</w:delText>
              </w:r>
            </w:del>
          </w:p>
        </w:tc>
        <w:tc>
          <w:tcPr>
            <w:tcW w:w="4348" w:type="dxa"/>
          </w:tcPr>
          <w:p w14:paraId="77445BB4" w14:textId="20002C78" w:rsidR="00792534" w:rsidRPr="00242E73" w:rsidDel="00452555" w:rsidRDefault="00792534" w:rsidP="002D0086">
            <w:pPr>
              <w:tabs>
                <w:tab w:val="left" w:pos="1560"/>
                <w:tab w:val="left" w:pos="4111"/>
                <w:tab w:val="left" w:pos="6096"/>
                <w:tab w:val="left" w:pos="7230"/>
              </w:tabs>
              <w:rPr>
                <w:del w:id="752" w:author="a38bb83a@outlook.cz" w:date="2024-02-19T10:12:00Z"/>
                <w:rFonts w:ascii="Calibri" w:hAnsi="Calibri" w:cs="Calibri"/>
                <w:snapToGrid w:val="0"/>
                <w:sz w:val="18"/>
                <w:szCs w:val="22"/>
              </w:rPr>
            </w:pPr>
            <w:del w:id="753" w:author="a38bb83a@outlook.cz" w:date="2024-02-19T10:12:00Z">
              <w:r w:rsidRPr="00242E73" w:rsidDel="00452555">
                <w:rPr>
                  <w:rFonts w:ascii="Calibri" w:hAnsi="Calibri" w:cs="Calibri"/>
                  <w:snapToGrid w:val="0"/>
                  <w:sz w:val="18"/>
                  <w:szCs w:val="22"/>
                </w:rPr>
                <w:delText>Kabely neuvedené pod číslem 17 03 01</w:delText>
              </w:r>
            </w:del>
          </w:p>
        </w:tc>
        <w:tc>
          <w:tcPr>
            <w:tcW w:w="1509" w:type="dxa"/>
            <w:vAlign w:val="center"/>
          </w:tcPr>
          <w:p w14:paraId="77445BB5" w14:textId="18FE5581" w:rsidR="00792534" w:rsidRPr="00242E73" w:rsidDel="00452555" w:rsidRDefault="00792534" w:rsidP="002D0086">
            <w:pPr>
              <w:tabs>
                <w:tab w:val="left" w:pos="1560"/>
                <w:tab w:val="left" w:pos="4111"/>
                <w:tab w:val="left" w:pos="6096"/>
                <w:tab w:val="left" w:pos="7230"/>
              </w:tabs>
              <w:rPr>
                <w:del w:id="754" w:author="a38bb83a@outlook.cz" w:date="2024-02-19T10:12:00Z"/>
                <w:rFonts w:ascii="Calibri" w:hAnsi="Calibri" w:cs="Calibri"/>
                <w:snapToGrid w:val="0"/>
                <w:sz w:val="18"/>
                <w:szCs w:val="22"/>
              </w:rPr>
            </w:pPr>
            <w:del w:id="755" w:author="a38bb83a@outlook.cz" w:date="2024-02-19T10:12:00Z">
              <w:r w:rsidRPr="00242E73" w:rsidDel="00452555">
                <w:rPr>
                  <w:rFonts w:ascii="Calibri" w:hAnsi="Calibri" w:cs="Calibri"/>
                  <w:snapToGrid w:val="0"/>
                  <w:sz w:val="18"/>
                  <w:szCs w:val="22"/>
                </w:rPr>
                <w:delText>2,50</w:delText>
              </w:r>
            </w:del>
          </w:p>
        </w:tc>
        <w:tc>
          <w:tcPr>
            <w:tcW w:w="2103" w:type="dxa"/>
            <w:vAlign w:val="center"/>
          </w:tcPr>
          <w:p w14:paraId="77445BB6" w14:textId="09D3D873" w:rsidR="00792534" w:rsidRPr="00242E73" w:rsidDel="00452555" w:rsidRDefault="00792534" w:rsidP="002D0086">
            <w:pPr>
              <w:tabs>
                <w:tab w:val="left" w:pos="1560"/>
                <w:tab w:val="left" w:pos="4111"/>
                <w:tab w:val="left" w:pos="6096"/>
                <w:tab w:val="left" w:pos="7230"/>
              </w:tabs>
              <w:rPr>
                <w:del w:id="756" w:author="a38bb83a@outlook.cz" w:date="2024-02-19T10:12:00Z"/>
                <w:rFonts w:ascii="Calibri" w:hAnsi="Calibri" w:cs="Calibri"/>
                <w:snapToGrid w:val="0"/>
                <w:sz w:val="18"/>
                <w:szCs w:val="22"/>
              </w:rPr>
            </w:pPr>
            <w:del w:id="757" w:author="a38bb83a@outlook.cz" w:date="2024-02-19T10:12:00Z">
              <w:r w:rsidRPr="00242E73" w:rsidDel="00452555">
                <w:rPr>
                  <w:rFonts w:ascii="Calibri" w:hAnsi="Calibri" w:cs="Calibri"/>
                  <w:snapToGrid w:val="0"/>
                  <w:sz w:val="18"/>
                  <w:szCs w:val="22"/>
                </w:rPr>
                <w:delText>sběrné suroviny</w:delText>
              </w:r>
            </w:del>
          </w:p>
        </w:tc>
      </w:tr>
      <w:tr w:rsidR="00792534" w:rsidRPr="00242E73" w:rsidDel="00452555" w14:paraId="77445BBC" w14:textId="070DAF35" w:rsidTr="002D0086">
        <w:trPr>
          <w:trHeight w:val="232"/>
          <w:jc w:val="right"/>
          <w:del w:id="758" w:author="a38bb83a@outlook.cz" w:date="2024-02-19T10:12:00Z"/>
        </w:trPr>
        <w:tc>
          <w:tcPr>
            <w:tcW w:w="1312" w:type="dxa"/>
            <w:vAlign w:val="center"/>
          </w:tcPr>
          <w:p w14:paraId="77445BB8" w14:textId="58AB41F6" w:rsidR="00792534" w:rsidRPr="00242E73" w:rsidDel="00452555" w:rsidRDefault="00792534" w:rsidP="002D0086">
            <w:pPr>
              <w:tabs>
                <w:tab w:val="left" w:pos="1560"/>
                <w:tab w:val="left" w:pos="4111"/>
                <w:tab w:val="left" w:pos="6096"/>
                <w:tab w:val="left" w:pos="7230"/>
              </w:tabs>
              <w:ind w:left="89"/>
              <w:rPr>
                <w:del w:id="759" w:author="a38bb83a@outlook.cz" w:date="2024-02-19T10:12:00Z"/>
                <w:rFonts w:ascii="Calibri" w:hAnsi="Calibri" w:cs="Calibri"/>
                <w:snapToGrid w:val="0"/>
                <w:sz w:val="18"/>
                <w:szCs w:val="22"/>
              </w:rPr>
            </w:pPr>
            <w:del w:id="760" w:author="a38bb83a@outlook.cz" w:date="2024-02-19T10:12:00Z">
              <w:r w:rsidRPr="00242E73" w:rsidDel="00452555">
                <w:rPr>
                  <w:rFonts w:ascii="Calibri" w:hAnsi="Calibri" w:cs="Calibri"/>
                  <w:snapToGrid w:val="0"/>
                  <w:sz w:val="18"/>
                  <w:szCs w:val="22"/>
                </w:rPr>
                <w:delText>17 05 01</w:delText>
              </w:r>
            </w:del>
          </w:p>
        </w:tc>
        <w:tc>
          <w:tcPr>
            <w:tcW w:w="4348" w:type="dxa"/>
          </w:tcPr>
          <w:p w14:paraId="77445BB9" w14:textId="699908BC" w:rsidR="00792534" w:rsidRPr="00242E73" w:rsidDel="00452555" w:rsidRDefault="00792534" w:rsidP="002D0086">
            <w:pPr>
              <w:tabs>
                <w:tab w:val="left" w:pos="1560"/>
                <w:tab w:val="left" w:pos="4111"/>
                <w:tab w:val="left" w:pos="6096"/>
                <w:tab w:val="left" w:pos="7230"/>
              </w:tabs>
              <w:rPr>
                <w:del w:id="761" w:author="a38bb83a@outlook.cz" w:date="2024-02-19T10:12:00Z"/>
                <w:rFonts w:ascii="Calibri" w:hAnsi="Calibri" w:cs="Calibri"/>
                <w:snapToGrid w:val="0"/>
                <w:sz w:val="18"/>
                <w:szCs w:val="22"/>
              </w:rPr>
            </w:pPr>
            <w:del w:id="762" w:author="a38bb83a@outlook.cz" w:date="2024-02-19T10:12:00Z">
              <w:r w:rsidRPr="00242E73" w:rsidDel="00452555">
                <w:rPr>
                  <w:rFonts w:ascii="Calibri" w:hAnsi="Calibri" w:cs="Calibri"/>
                  <w:snapToGrid w:val="0"/>
                  <w:sz w:val="18"/>
                  <w:szCs w:val="22"/>
                </w:rPr>
                <w:delText>Zemina a kameny</w:delText>
              </w:r>
            </w:del>
          </w:p>
        </w:tc>
        <w:tc>
          <w:tcPr>
            <w:tcW w:w="1509" w:type="dxa"/>
            <w:vAlign w:val="center"/>
          </w:tcPr>
          <w:p w14:paraId="77445BBA" w14:textId="6EC0E5CB" w:rsidR="00792534" w:rsidRPr="00242E73" w:rsidDel="00452555" w:rsidRDefault="00792534" w:rsidP="002D0086">
            <w:pPr>
              <w:tabs>
                <w:tab w:val="left" w:pos="1560"/>
                <w:tab w:val="left" w:pos="4111"/>
                <w:tab w:val="left" w:pos="6096"/>
                <w:tab w:val="left" w:pos="7230"/>
              </w:tabs>
              <w:rPr>
                <w:del w:id="763" w:author="a38bb83a@outlook.cz" w:date="2024-02-19T10:12:00Z"/>
                <w:rFonts w:ascii="Calibri" w:hAnsi="Calibri" w:cs="Calibri"/>
                <w:snapToGrid w:val="0"/>
                <w:sz w:val="18"/>
                <w:szCs w:val="22"/>
              </w:rPr>
            </w:pPr>
            <w:del w:id="764" w:author="a38bb83a@outlook.cz" w:date="2024-02-19T10:12:00Z">
              <w:r w:rsidDel="00452555">
                <w:rPr>
                  <w:rFonts w:ascii="Calibri" w:hAnsi="Calibri" w:cs="Calibri"/>
                  <w:snapToGrid w:val="0"/>
                  <w:sz w:val="18"/>
                  <w:szCs w:val="22"/>
                </w:rPr>
                <w:delText>0,00</w:delText>
              </w:r>
            </w:del>
          </w:p>
        </w:tc>
        <w:tc>
          <w:tcPr>
            <w:tcW w:w="2103" w:type="dxa"/>
            <w:vAlign w:val="center"/>
          </w:tcPr>
          <w:p w14:paraId="77445BBB" w14:textId="24E52D75" w:rsidR="00792534" w:rsidRPr="00242E73" w:rsidDel="00452555" w:rsidRDefault="00792534" w:rsidP="002D0086">
            <w:pPr>
              <w:tabs>
                <w:tab w:val="left" w:pos="1560"/>
                <w:tab w:val="left" w:pos="4111"/>
                <w:tab w:val="left" w:pos="6096"/>
                <w:tab w:val="left" w:pos="7230"/>
              </w:tabs>
              <w:rPr>
                <w:del w:id="765" w:author="a38bb83a@outlook.cz" w:date="2024-02-19T10:12:00Z"/>
                <w:rFonts w:ascii="Calibri" w:hAnsi="Calibri" w:cs="Calibri"/>
                <w:snapToGrid w:val="0"/>
                <w:sz w:val="18"/>
                <w:szCs w:val="22"/>
              </w:rPr>
            </w:pPr>
            <w:del w:id="766" w:author="a38bb83a@outlook.cz" w:date="2024-02-19T10:12:00Z">
              <w:r w:rsidDel="00452555">
                <w:rPr>
                  <w:rFonts w:ascii="Calibri" w:hAnsi="Calibri" w:cs="Calibri"/>
                  <w:snapToGrid w:val="0"/>
                  <w:sz w:val="18"/>
                  <w:szCs w:val="22"/>
                </w:rPr>
                <w:delText>nevyskytují se</w:delText>
              </w:r>
            </w:del>
          </w:p>
        </w:tc>
      </w:tr>
      <w:tr w:rsidR="00792534" w:rsidRPr="00242E73" w:rsidDel="00452555" w14:paraId="77445BC3" w14:textId="3AFFD939" w:rsidTr="002D0086">
        <w:trPr>
          <w:trHeight w:val="232"/>
          <w:jc w:val="right"/>
          <w:del w:id="767" w:author="a38bb83a@outlook.cz" w:date="2024-02-19T10:12:00Z"/>
        </w:trPr>
        <w:tc>
          <w:tcPr>
            <w:tcW w:w="1312" w:type="dxa"/>
            <w:vAlign w:val="center"/>
          </w:tcPr>
          <w:p w14:paraId="77445BBD" w14:textId="73A72ACF" w:rsidR="00792534" w:rsidRPr="00242E73" w:rsidDel="00452555" w:rsidRDefault="00792534" w:rsidP="002D0086">
            <w:pPr>
              <w:tabs>
                <w:tab w:val="left" w:pos="1560"/>
                <w:tab w:val="left" w:pos="4111"/>
                <w:tab w:val="left" w:pos="6096"/>
                <w:tab w:val="left" w:pos="7230"/>
              </w:tabs>
              <w:ind w:left="89"/>
              <w:rPr>
                <w:del w:id="768" w:author="a38bb83a@outlook.cz" w:date="2024-02-19T10:12:00Z"/>
                <w:rFonts w:ascii="Calibri" w:hAnsi="Calibri" w:cs="Calibri"/>
                <w:snapToGrid w:val="0"/>
                <w:sz w:val="18"/>
                <w:szCs w:val="22"/>
              </w:rPr>
            </w:pPr>
            <w:del w:id="769" w:author="a38bb83a@outlook.cz" w:date="2024-02-19T10:12:00Z">
              <w:r w:rsidRPr="00242E73" w:rsidDel="00452555">
                <w:rPr>
                  <w:rFonts w:ascii="Calibri" w:hAnsi="Calibri" w:cs="Calibri"/>
                  <w:snapToGrid w:val="0"/>
                  <w:sz w:val="18"/>
                  <w:szCs w:val="22"/>
                </w:rPr>
                <w:delText>17 06 05</w:delText>
              </w:r>
            </w:del>
          </w:p>
          <w:p w14:paraId="77445BBE" w14:textId="6F222C0D" w:rsidR="00792534" w:rsidRPr="00242E73" w:rsidDel="00452555" w:rsidRDefault="00792534" w:rsidP="002D0086">
            <w:pPr>
              <w:pStyle w:val="Zkladntext"/>
              <w:spacing w:after="0"/>
              <w:ind w:left="89"/>
              <w:rPr>
                <w:del w:id="770" w:author="a38bb83a@outlook.cz" w:date="2024-02-19T10:12:00Z"/>
                <w:rFonts w:ascii="Calibri" w:hAnsi="Calibri" w:cs="Calibri"/>
                <w:sz w:val="18"/>
                <w:szCs w:val="22"/>
              </w:rPr>
            </w:pPr>
          </w:p>
        </w:tc>
        <w:tc>
          <w:tcPr>
            <w:tcW w:w="4348" w:type="dxa"/>
          </w:tcPr>
          <w:p w14:paraId="77445BBF" w14:textId="74EF6D77" w:rsidR="00792534" w:rsidRPr="00242E73" w:rsidDel="00452555" w:rsidRDefault="00792534" w:rsidP="002D0086">
            <w:pPr>
              <w:tabs>
                <w:tab w:val="left" w:pos="1560"/>
                <w:tab w:val="left" w:pos="4111"/>
                <w:tab w:val="left" w:pos="6096"/>
                <w:tab w:val="left" w:pos="7230"/>
              </w:tabs>
              <w:rPr>
                <w:del w:id="771" w:author="a38bb83a@outlook.cz" w:date="2024-02-19T10:12:00Z"/>
                <w:rFonts w:ascii="Calibri" w:hAnsi="Calibri" w:cs="Calibri"/>
                <w:snapToGrid w:val="0"/>
                <w:sz w:val="18"/>
                <w:szCs w:val="22"/>
              </w:rPr>
            </w:pPr>
            <w:del w:id="772" w:author="a38bb83a@outlook.cz" w:date="2024-02-19T10:12:00Z">
              <w:r w:rsidRPr="00242E73" w:rsidDel="00452555">
                <w:rPr>
                  <w:rFonts w:ascii="Calibri" w:hAnsi="Calibri" w:cs="Calibri"/>
                  <w:snapToGrid w:val="0"/>
                  <w:sz w:val="18"/>
                  <w:szCs w:val="22"/>
                </w:rPr>
                <w:delText xml:space="preserve">Stavební materiály obsahující azbest – </w:delText>
              </w:r>
            </w:del>
          </w:p>
          <w:p w14:paraId="77445BC0" w14:textId="6FF7038C" w:rsidR="00792534" w:rsidRPr="00242E73" w:rsidDel="00452555" w:rsidRDefault="00792534" w:rsidP="002D0086">
            <w:pPr>
              <w:pStyle w:val="Zkladntext"/>
              <w:spacing w:after="0"/>
              <w:ind w:left="34"/>
              <w:rPr>
                <w:del w:id="773" w:author="a38bb83a@outlook.cz" w:date="2024-02-19T10:12:00Z"/>
                <w:rFonts w:ascii="Calibri" w:hAnsi="Calibri" w:cs="Calibri"/>
                <w:sz w:val="18"/>
                <w:szCs w:val="22"/>
              </w:rPr>
            </w:pPr>
            <w:del w:id="774" w:author="a38bb83a@outlook.cz" w:date="2024-02-19T10:12:00Z">
              <w:r w:rsidRPr="00242E73" w:rsidDel="00452555">
                <w:rPr>
                  <w:rFonts w:ascii="Calibri" w:hAnsi="Calibri" w:cs="Calibri"/>
                  <w:sz w:val="18"/>
                  <w:szCs w:val="22"/>
                </w:rPr>
                <w:delText>- azbestocementová střešní šablona</w:delText>
              </w:r>
            </w:del>
          </w:p>
        </w:tc>
        <w:tc>
          <w:tcPr>
            <w:tcW w:w="1509" w:type="dxa"/>
            <w:vAlign w:val="center"/>
          </w:tcPr>
          <w:p w14:paraId="77445BC1" w14:textId="0416EA0B" w:rsidR="00792534" w:rsidRPr="00242E73" w:rsidDel="00452555" w:rsidRDefault="00792534" w:rsidP="002D0086">
            <w:pPr>
              <w:pStyle w:val="Zkladntext"/>
              <w:spacing w:after="0"/>
              <w:rPr>
                <w:del w:id="775" w:author="a38bb83a@outlook.cz" w:date="2024-02-19T10:12:00Z"/>
                <w:rFonts w:ascii="Calibri" w:hAnsi="Calibri" w:cs="Calibri"/>
                <w:sz w:val="18"/>
                <w:szCs w:val="22"/>
              </w:rPr>
            </w:pPr>
            <w:del w:id="776" w:author="a38bb83a@outlook.cz" w:date="2024-02-19T10:12:00Z">
              <w:r w:rsidRPr="00242E73" w:rsidDel="00452555">
                <w:rPr>
                  <w:rFonts w:ascii="Calibri" w:hAnsi="Calibri" w:cs="Calibri"/>
                  <w:sz w:val="18"/>
                  <w:szCs w:val="22"/>
                </w:rPr>
                <w:delText>0,00</w:delText>
              </w:r>
            </w:del>
          </w:p>
        </w:tc>
        <w:tc>
          <w:tcPr>
            <w:tcW w:w="2103" w:type="dxa"/>
            <w:vAlign w:val="center"/>
          </w:tcPr>
          <w:p w14:paraId="77445BC2" w14:textId="49396C62" w:rsidR="00792534" w:rsidRPr="00242E73" w:rsidDel="00452555" w:rsidRDefault="00792534" w:rsidP="002D0086">
            <w:pPr>
              <w:pStyle w:val="Zkladntext"/>
              <w:spacing w:after="0"/>
              <w:rPr>
                <w:del w:id="777" w:author="a38bb83a@outlook.cz" w:date="2024-02-19T10:12:00Z"/>
                <w:rFonts w:ascii="Calibri" w:hAnsi="Calibri" w:cs="Calibri"/>
                <w:sz w:val="18"/>
                <w:szCs w:val="22"/>
              </w:rPr>
            </w:pPr>
            <w:del w:id="778" w:author="a38bb83a@outlook.cz" w:date="2024-02-19T10:12:00Z">
              <w:r w:rsidRPr="00242E73" w:rsidDel="00452555">
                <w:rPr>
                  <w:rFonts w:ascii="Calibri" w:hAnsi="Calibri" w:cs="Calibri"/>
                  <w:sz w:val="18"/>
                  <w:szCs w:val="22"/>
                </w:rPr>
                <w:delText>nevyskytují se</w:delText>
              </w:r>
            </w:del>
          </w:p>
        </w:tc>
      </w:tr>
      <w:tr w:rsidR="00792534" w:rsidRPr="00242E73" w:rsidDel="00234CCA" w14:paraId="77445BC8" w14:textId="00F35A58" w:rsidTr="002D0086">
        <w:trPr>
          <w:trHeight w:val="232"/>
          <w:jc w:val="right"/>
          <w:del w:id="779" w:author="a38bb83a@outlook.cz" w:date="2024-02-19T10:18:00Z"/>
        </w:trPr>
        <w:tc>
          <w:tcPr>
            <w:tcW w:w="1312" w:type="dxa"/>
            <w:vAlign w:val="center"/>
          </w:tcPr>
          <w:p w14:paraId="77445BC4" w14:textId="0D091471" w:rsidR="00792534" w:rsidRPr="00242E73" w:rsidDel="00234CCA" w:rsidRDefault="00792534" w:rsidP="002D0086">
            <w:pPr>
              <w:tabs>
                <w:tab w:val="left" w:pos="1560"/>
                <w:tab w:val="left" w:pos="4111"/>
                <w:tab w:val="left" w:pos="6096"/>
                <w:tab w:val="left" w:pos="7230"/>
              </w:tabs>
              <w:ind w:left="89"/>
              <w:rPr>
                <w:del w:id="780" w:author="a38bb83a@outlook.cz" w:date="2024-02-19T10:18:00Z"/>
                <w:rFonts w:ascii="Calibri" w:hAnsi="Calibri" w:cs="Calibri"/>
                <w:snapToGrid w:val="0"/>
                <w:sz w:val="18"/>
                <w:szCs w:val="22"/>
              </w:rPr>
            </w:pPr>
            <w:del w:id="781" w:author="a38bb83a@outlook.cz" w:date="2024-02-19T10:18:00Z">
              <w:r w:rsidRPr="00242E73" w:rsidDel="00234CCA">
                <w:rPr>
                  <w:rFonts w:ascii="Calibri" w:hAnsi="Calibri" w:cs="Calibri"/>
                  <w:snapToGrid w:val="0"/>
                  <w:sz w:val="18"/>
                  <w:szCs w:val="22"/>
                </w:rPr>
                <w:delText>20 03 01</w:delText>
              </w:r>
            </w:del>
          </w:p>
        </w:tc>
        <w:tc>
          <w:tcPr>
            <w:tcW w:w="4348" w:type="dxa"/>
          </w:tcPr>
          <w:p w14:paraId="77445BC5" w14:textId="3061EEB2" w:rsidR="00792534" w:rsidRPr="00242E73" w:rsidDel="00234CCA" w:rsidRDefault="00792534" w:rsidP="002D0086">
            <w:pPr>
              <w:tabs>
                <w:tab w:val="left" w:pos="1560"/>
                <w:tab w:val="left" w:pos="4111"/>
                <w:tab w:val="left" w:pos="6096"/>
                <w:tab w:val="left" w:pos="7230"/>
              </w:tabs>
              <w:rPr>
                <w:del w:id="782" w:author="a38bb83a@outlook.cz" w:date="2024-02-19T10:18:00Z"/>
                <w:rFonts w:ascii="Calibri" w:hAnsi="Calibri" w:cs="Calibri"/>
                <w:snapToGrid w:val="0"/>
                <w:sz w:val="18"/>
                <w:szCs w:val="22"/>
              </w:rPr>
            </w:pPr>
            <w:del w:id="783" w:author="a38bb83a@outlook.cz" w:date="2024-02-19T10:18:00Z">
              <w:r w:rsidRPr="00242E73" w:rsidDel="00234CCA">
                <w:rPr>
                  <w:rFonts w:ascii="Calibri" w:hAnsi="Calibri" w:cs="Calibri"/>
                  <w:snapToGrid w:val="0"/>
                  <w:sz w:val="18"/>
                  <w:szCs w:val="22"/>
                </w:rPr>
                <w:delText>Směsný komunální odpad</w:delText>
              </w:r>
            </w:del>
          </w:p>
        </w:tc>
        <w:tc>
          <w:tcPr>
            <w:tcW w:w="1509" w:type="dxa"/>
            <w:vAlign w:val="center"/>
          </w:tcPr>
          <w:p w14:paraId="77445BC6" w14:textId="380EEC9E" w:rsidR="00792534" w:rsidRPr="00242E73" w:rsidDel="00234CCA" w:rsidRDefault="00792534" w:rsidP="002D0086">
            <w:pPr>
              <w:tabs>
                <w:tab w:val="left" w:pos="1560"/>
                <w:tab w:val="left" w:pos="4111"/>
                <w:tab w:val="left" w:pos="6096"/>
                <w:tab w:val="left" w:pos="7230"/>
              </w:tabs>
              <w:rPr>
                <w:del w:id="784" w:author="a38bb83a@outlook.cz" w:date="2024-02-19T10:18:00Z"/>
                <w:rFonts w:ascii="Calibri" w:hAnsi="Calibri" w:cs="Calibri"/>
                <w:snapToGrid w:val="0"/>
                <w:sz w:val="18"/>
                <w:szCs w:val="22"/>
              </w:rPr>
            </w:pPr>
            <w:del w:id="785" w:author="a38bb83a@outlook.cz" w:date="2024-02-19T10:18:00Z">
              <w:r w:rsidDel="00234CCA">
                <w:rPr>
                  <w:rFonts w:ascii="Calibri" w:hAnsi="Calibri" w:cs="Calibri"/>
                  <w:snapToGrid w:val="0"/>
                  <w:sz w:val="18"/>
                  <w:szCs w:val="22"/>
                </w:rPr>
                <w:delText>0,5</w:delText>
              </w:r>
            </w:del>
          </w:p>
        </w:tc>
        <w:tc>
          <w:tcPr>
            <w:tcW w:w="2103" w:type="dxa"/>
            <w:vAlign w:val="center"/>
          </w:tcPr>
          <w:p w14:paraId="77445BC7" w14:textId="2F984DF4" w:rsidR="00792534" w:rsidRPr="00242E73" w:rsidDel="00234CCA" w:rsidRDefault="00792534" w:rsidP="002D0086">
            <w:pPr>
              <w:tabs>
                <w:tab w:val="left" w:pos="1560"/>
                <w:tab w:val="left" w:pos="4111"/>
                <w:tab w:val="left" w:pos="6096"/>
                <w:tab w:val="left" w:pos="7230"/>
              </w:tabs>
              <w:rPr>
                <w:del w:id="786" w:author="a38bb83a@outlook.cz" w:date="2024-02-19T10:18:00Z"/>
                <w:rFonts w:ascii="Calibri" w:hAnsi="Calibri" w:cs="Calibri"/>
                <w:snapToGrid w:val="0"/>
                <w:sz w:val="18"/>
                <w:szCs w:val="22"/>
              </w:rPr>
            </w:pPr>
            <w:del w:id="787" w:author="a38bb83a@outlook.cz" w:date="2024-02-19T10:18:00Z">
              <w:r w:rsidRPr="00242E73" w:rsidDel="00234CCA">
                <w:rPr>
                  <w:rFonts w:ascii="Calibri" w:hAnsi="Calibri" w:cs="Calibri"/>
                  <w:snapToGrid w:val="0"/>
                  <w:sz w:val="18"/>
                  <w:szCs w:val="22"/>
                </w:rPr>
                <w:delText>skládka</w:delText>
              </w:r>
            </w:del>
          </w:p>
        </w:tc>
      </w:tr>
    </w:tbl>
    <w:p w14:paraId="77445BC9" w14:textId="045C75C4" w:rsidR="00792534" w:rsidRPr="00242E73" w:rsidDel="00234CCA" w:rsidRDefault="00792534" w:rsidP="00792534">
      <w:pPr>
        <w:pStyle w:val="VJTCalibri11norzarvlevo"/>
        <w:ind w:left="709" w:firstLine="0"/>
        <w:rPr>
          <w:del w:id="788" w:author="a38bb83a@outlook.cz" w:date="2024-02-19T10:18:00Z"/>
          <w:rFonts w:cs="Calibri"/>
          <w:b/>
          <w:sz w:val="18"/>
          <w:szCs w:val="22"/>
        </w:rPr>
      </w:pPr>
    </w:p>
    <w:p w14:paraId="6C60797E" w14:textId="77777777" w:rsidR="00452555" w:rsidRPr="00452555" w:rsidRDefault="00452555">
      <w:pPr>
        <w:pStyle w:val="VJTCalibri11norzarvlevo"/>
        <w:ind w:left="709" w:right="340" w:firstLine="0"/>
        <w:rPr>
          <w:ins w:id="789" w:author="a38bb83a@outlook.cz" w:date="2024-02-19T10:13:00Z"/>
          <w:rFonts w:asciiTheme="minorHAnsi" w:hAnsiTheme="minorHAnsi" w:cstheme="minorHAnsi"/>
          <w:b/>
          <w:bCs/>
          <w:sz w:val="18"/>
          <w:szCs w:val="18"/>
          <w:rPrChange w:id="790" w:author="a38bb83a@outlook.cz" w:date="2024-02-19T10:14:00Z">
            <w:rPr>
              <w:ins w:id="791" w:author="a38bb83a@outlook.cz" w:date="2024-02-19T10:13:00Z"/>
              <w:rFonts w:ascii="Tahoma" w:hAnsi="Tahoma"/>
              <w:b/>
              <w:bCs/>
              <w:sz w:val="18"/>
              <w:szCs w:val="18"/>
            </w:rPr>
          </w:rPrChange>
        </w:rPr>
        <w:pPrChange w:id="792" w:author="a38bb83a@outlook.cz" w:date="2024-02-19T10:19:00Z">
          <w:pPr>
            <w:pStyle w:val="VJTCalibri11norzarvlevo"/>
            <w:ind w:left="709" w:firstLine="0"/>
          </w:pPr>
        </w:pPrChange>
      </w:pPr>
      <w:ins w:id="793" w:author="a38bb83a@outlook.cz" w:date="2024-02-19T10:13:00Z">
        <w:r w:rsidRPr="00452555">
          <w:rPr>
            <w:rFonts w:asciiTheme="minorHAnsi" w:hAnsiTheme="minorHAnsi" w:cstheme="minorHAnsi"/>
            <w:b/>
            <w:bCs/>
            <w:sz w:val="18"/>
            <w:szCs w:val="18"/>
            <w:rPrChange w:id="794" w:author="a38bb83a@outlook.cz" w:date="2024-02-19T10:14:00Z">
              <w:rPr>
                <w:rFonts w:ascii="Tahoma" w:hAnsi="Tahoma"/>
                <w:b/>
                <w:bCs/>
                <w:sz w:val="18"/>
                <w:szCs w:val="18"/>
              </w:rPr>
            </w:rPrChange>
          </w:rPr>
          <w:t>S odpady bude nakládáno v souladu s platným zákonem o odpadech a příslušnými vyhláškami. Likvidaci budou provádět odborné oprávněné firmy.</w:t>
        </w:r>
      </w:ins>
    </w:p>
    <w:p w14:paraId="4C21CB36" w14:textId="77777777" w:rsidR="00452555" w:rsidRPr="00452555" w:rsidRDefault="00452555" w:rsidP="00452555">
      <w:pPr>
        <w:pStyle w:val="VJTCalibri11norzarvlevo"/>
        <w:ind w:left="709" w:firstLine="0"/>
        <w:rPr>
          <w:ins w:id="795" w:author="a38bb83a@outlook.cz" w:date="2024-02-19T10:13:00Z"/>
          <w:rFonts w:asciiTheme="minorHAnsi" w:hAnsiTheme="minorHAnsi" w:cstheme="minorHAnsi"/>
          <w:sz w:val="18"/>
          <w:szCs w:val="18"/>
          <w:rPrChange w:id="796" w:author="a38bb83a@outlook.cz" w:date="2024-02-19T10:14:00Z">
            <w:rPr>
              <w:ins w:id="797" w:author="a38bb83a@outlook.cz" w:date="2024-02-19T10:13:00Z"/>
              <w:rFonts w:ascii="Tahoma" w:hAnsi="Tahoma"/>
              <w:sz w:val="18"/>
              <w:szCs w:val="18"/>
            </w:rPr>
          </w:rPrChange>
        </w:rPr>
      </w:pPr>
      <w:ins w:id="798" w:author="a38bb83a@outlook.cz" w:date="2024-02-19T10:13:00Z">
        <w:r w:rsidRPr="00452555">
          <w:rPr>
            <w:rFonts w:asciiTheme="minorHAnsi" w:hAnsiTheme="minorHAnsi" w:cstheme="minorHAnsi"/>
            <w:sz w:val="18"/>
            <w:szCs w:val="18"/>
            <w:rPrChange w:id="799" w:author="a38bb83a@outlook.cz" w:date="2024-02-19T10:14:00Z">
              <w:rPr>
                <w:rFonts w:ascii="Tahoma" w:hAnsi="Tahoma"/>
                <w:sz w:val="18"/>
                <w:szCs w:val="18"/>
              </w:rPr>
            </w:rPrChange>
          </w:rPr>
          <w:t>Odpady budou přednostně znova využívány! Odpady uvedené v tabulce jsou orientační a během provádění stavby se mohu uvedené hodnoty mírně pozměnit. U těch odpadů, které nebude možno využít, bude zajištěno jejich ekologické odstranění.</w:t>
        </w:r>
      </w:ins>
    </w:p>
    <w:p w14:paraId="477DBAF2" w14:textId="77777777" w:rsidR="00452555" w:rsidRPr="00452555" w:rsidRDefault="00452555" w:rsidP="00452555">
      <w:pPr>
        <w:pStyle w:val="VJTCalibri11norzarvlevo"/>
        <w:ind w:left="709" w:firstLine="0"/>
        <w:rPr>
          <w:ins w:id="800" w:author="a38bb83a@outlook.cz" w:date="2024-02-19T10:13:00Z"/>
          <w:rFonts w:asciiTheme="minorHAnsi" w:hAnsiTheme="minorHAnsi" w:cstheme="minorHAnsi"/>
          <w:b/>
          <w:bCs/>
          <w:sz w:val="18"/>
          <w:szCs w:val="18"/>
          <w:rPrChange w:id="801" w:author="a38bb83a@outlook.cz" w:date="2024-02-19T10:14:00Z">
            <w:rPr>
              <w:ins w:id="802" w:author="a38bb83a@outlook.cz" w:date="2024-02-19T10:13:00Z"/>
              <w:rFonts w:ascii="Tahoma" w:hAnsi="Tahoma"/>
              <w:b/>
              <w:bCs/>
              <w:sz w:val="18"/>
              <w:szCs w:val="18"/>
            </w:rPr>
          </w:rPrChange>
        </w:rPr>
      </w:pPr>
    </w:p>
    <w:p w14:paraId="3D79B812" w14:textId="77777777" w:rsidR="00452555" w:rsidRPr="00452555" w:rsidRDefault="00452555" w:rsidP="00452555">
      <w:pPr>
        <w:ind w:left="709"/>
        <w:rPr>
          <w:ins w:id="803" w:author="a38bb83a@outlook.cz" w:date="2024-02-19T10:13:00Z"/>
          <w:rFonts w:asciiTheme="minorHAnsi" w:hAnsiTheme="minorHAnsi" w:cstheme="minorHAnsi"/>
          <w:sz w:val="18"/>
          <w:szCs w:val="18"/>
          <w:rPrChange w:id="804" w:author="a38bb83a@outlook.cz" w:date="2024-02-19T10:14:00Z">
            <w:rPr>
              <w:ins w:id="805" w:author="a38bb83a@outlook.cz" w:date="2024-02-19T10:13:00Z"/>
              <w:rFonts w:ascii="Tahoma" w:hAnsi="Tahoma"/>
              <w:sz w:val="18"/>
              <w:szCs w:val="18"/>
            </w:rPr>
          </w:rPrChange>
        </w:rPr>
      </w:pPr>
      <w:ins w:id="806" w:author="a38bb83a@outlook.cz" w:date="2024-02-19T10:13:00Z">
        <w:r w:rsidRPr="00452555">
          <w:rPr>
            <w:rFonts w:asciiTheme="minorHAnsi" w:hAnsiTheme="minorHAnsi" w:cstheme="minorHAnsi"/>
            <w:sz w:val="18"/>
            <w:szCs w:val="18"/>
            <w:rPrChange w:id="807" w:author="a38bb83a@outlook.cz" w:date="2024-02-19T10:14:00Z">
              <w:rPr>
                <w:rFonts w:ascii="Tahoma" w:hAnsi="Tahoma"/>
              </w:rPr>
            </w:rPrChange>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ins>
    </w:p>
    <w:p w14:paraId="0197626F" w14:textId="77777777" w:rsidR="00452555" w:rsidRPr="00452555" w:rsidRDefault="00452555" w:rsidP="00452555">
      <w:pPr>
        <w:ind w:left="709"/>
        <w:rPr>
          <w:ins w:id="808" w:author="a38bb83a@outlook.cz" w:date="2024-02-19T10:13:00Z"/>
          <w:rFonts w:asciiTheme="minorHAnsi" w:hAnsiTheme="minorHAnsi" w:cstheme="minorHAnsi"/>
          <w:sz w:val="18"/>
          <w:szCs w:val="18"/>
          <w:rPrChange w:id="809" w:author="a38bb83a@outlook.cz" w:date="2024-02-19T10:14:00Z">
            <w:rPr>
              <w:ins w:id="810" w:author="a38bb83a@outlook.cz" w:date="2024-02-19T10:13:00Z"/>
              <w:rFonts w:ascii="Tahoma" w:hAnsi="Tahoma" w:cs="Tahoma"/>
            </w:rPr>
          </w:rPrChange>
        </w:rPr>
      </w:pPr>
    </w:p>
    <w:p w14:paraId="27A7F246" w14:textId="77777777" w:rsidR="00452555" w:rsidRPr="00452555" w:rsidRDefault="00452555" w:rsidP="00452555">
      <w:pPr>
        <w:ind w:left="709"/>
        <w:rPr>
          <w:ins w:id="811" w:author="a38bb83a@outlook.cz" w:date="2024-02-19T10:13:00Z"/>
          <w:rFonts w:asciiTheme="minorHAnsi" w:hAnsiTheme="minorHAnsi" w:cstheme="minorHAnsi"/>
          <w:i/>
          <w:iCs/>
          <w:sz w:val="18"/>
          <w:szCs w:val="18"/>
          <w:rPrChange w:id="812" w:author="a38bb83a@outlook.cz" w:date="2024-02-19T10:14:00Z">
            <w:rPr>
              <w:ins w:id="813" w:author="a38bb83a@outlook.cz" w:date="2024-02-19T10:13:00Z"/>
              <w:rFonts w:ascii="Tahoma" w:hAnsi="Tahoma" w:cs="Tahoma"/>
              <w:i/>
              <w:iCs/>
            </w:rPr>
          </w:rPrChange>
        </w:rPr>
      </w:pPr>
      <w:ins w:id="814" w:author="a38bb83a@outlook.cz" w:date="2024-02-19T10:13:00Z">
        <w:r w:rsidRPr="00452555">
          <w:rPr>
            <w:rFonts w:asciiTheme="minorHAnsi" w:hAnsiTheme="minorHAnsi" w:cstheme="minorHAnsi"/>
            <w:sz w:val="18"/>
            <w:szCs w:val="18"/>
            <w:rPrChange w:id="815" w:author="a38bb83a@outlook.cz" w:date="2024-02-19T10:14:00Z">
              <w:rPr>
                <w:rFonts w:ascii="Tahoma" w:hAnsi="Tahoma" w:cs="Tahoma"/>
              </w:rPr>
            </w:rPrChange>
          </w:rPr>
          <w:t xml:space="preserve">Zhotovitel je povinen předložit investorovi dokument splnění navrženého plánu nakládání s odpadem. Je nutno doložit </w:t>
        </w:r>
        <w:r w:rsidRPr="00452555">
          <w:rPr>
            <w:rFonts w:asciiTheme="minorHAnsi" w:hAnsiTheme="minorHAnsi" w:cstheme="minorHAnsi"/>
            <w:b/>
            <w:bCs/>
            <w:sz w:val="18"/>
            <w:szCs w:val="18"/>
            <w:rPrChange w:id="816" w:author="a38bb83a@outlook.cz" w:date="2024-02-19T10:14:00Z">
              <w:rPr>
                <w:rFonts w:ascii="Tahoma" w:hAnsi="Tahoma" w:cs="Tahoma"/>
                <w:b/>
                <w:bCs/>
              </w:rPr>
            </w:rPrChange>
          </w:rPr>
          <w:t>kopií smlouvy o zajištění předání produkovaných stavebních a demoličních odpadů do zařízení určeného pro nakládání s daným druhem a kategorií odpadu</w:t>
        </w:r>
        <w:r w:rsidRPr="00452555">
          <w:rPr>
            <w:rFonts w:asciiTheme="minorHAnsi" w:hAnsiTheme="minorHAnsi" w:cstheme="minorHAnsi"/>
            <w:sz w:val="18"/>
            <w:szCs w:val="18"/>
            <w:rPrChange w:id="817" w:author="a38bb83a@outlook.cz" w:date="2024-02-19T10:14:00Z">
              <w:rPr>
                <w:rFonts w:ascii="Tahoma" w:hAnsi="Tahoma" w:cs="Tahoma"/>
              </w:rPr>
            </w:rPrChange>
          </w:rPr>
          <w:t xml:space="preserve"> dle § 15 odst. 2 písm. c) zákona č. 541/2020 Sb., o odpadech; </w:t>
        </w:r>
        <w:r w:rsidRPr="00452555">
          <w:rPr>
            <w:rFonts w:asciiTheme="minorHAnsi" w:hAnsiTheme="minorHAnsi" w:cstheme="minorHAnsi"/>
            <w:b/>
            <w:bCs/>
            <w:sz w:val="18"/>
            <w:szCs w:val="18"/>
            <w:rPrChange w:id="818" w:author="a38bb83a@outlook.cz" w:date="2024-02-19T10:14:00Z">
              <w:rPr>
                <w:rFonts w:ascii="Tahoma" w:hAnsi="Tahoma" w:cs="Tahoma"/>
                <w:b/>
                <w:bCs/>
              </w:rPr>
            </w:rPrChange>
          </w:rPr>
          <w:t>nebo doklad o převzetí odpadů od provozovatele zařízení dle § 17 odst. 1 písm. c) zákona č. 541/2020 Sb., o odpadech.</w:t>
        </w:r>
        <w:r w:rsidRPr="00452555">
          <w:rPr>
            <w:rFonts w:asciiTheme="minorHAnsi" w:hAnsiTheme="minorHAnsi" w:cstheme="minorHAnsi"/>
            <w:sz w:val="18"/>
            <w:szCs w:val="18"/>
            <w:rPrChange w:id="819" w:author="a38bb83a@outlook.cz" w:date="2024-02-19T10:14:00Z">
              <w:rPr>
                <w:rFonts w:ascii="Tahoma" w:hAnsi="Tahoma" w:cs="Tahoma"/>
              </w:rPr>
            </w:rPrChange>
          </w:rPr>
          <w:t xml:space="preserve"> Dokument prokazující naplnění plánu přípravy opětovného použití či recyklace stavebního a demoličního odpadu vzniklého na staveništi nebo jiných druhů materiálového využití bude sloužit jako příloha pro poskytovatele dotace. Pokud by došlo k odchylkám oproti plánu přípravy, je nutné tuto skutečnost popsat. Pokud ve výsledku nebylo připraveno k opětovnému použití minimálně stanovené množství, lze takovou odchylku odůvodnit jen dříve neodhalenými okolnostmi nezaviněnými zhotovitelem.</w:t>
        </w:r>
      </w:ins>
    </w:p>
    <w:p w14:paraId="710638E0" w14:textId="77777777" w:rsidR="00452555" w:rsidRPr="00452555" w:rsidRDefault="00452555" w:rsidP="00452555">
      <w:pPr>
        <w:ind w:left="709"/>
        <w:rPr>
          <w:ins w:id="820" w:author="a38bb83a@outlook.cz" w:date="2024-02-19T10:13:00Z"/>
          <w:rFonts w:asciiTheme="minorHAnsi" w:hAnsiTheme="minorHAnsi" w:cstheme="minorHAnsi"/>
          <w:color w:val="000000"/>
          <w:sz w:val="18"/>
          <w:szCs w:val="18"/>
          <w:rPrChange w:id="821" w:author="a38bb83a@outlook.cz" w:date="2024-02-19T10:14:00Z">
            <w:rPr>
              <w:ins w:id="822" w:author="a38bb83a@outlook.cz" w:date="2024-02-19T10:13:00Z"/>
              <w:rFonts w:ascii="Tahoma" w:hAnsi="Tahoma" w:cs="Calibri"/>
              <w:color w:val="000000"/>
            </w:rPr>
          </w:rPrChange>
        </w:rPr>
      </w:pPr>
    </w:p>
    <w:p w14:paraId="16C0DFBA" w14:textId="77777777" w:rsidR="00452555" w:rsidRPr="00452555" w:rsidRDefault="00452555" w:rsidP="00452555">
      <w:pPr>
        <w:ind w:left="709"/>
        <w:rPr>
          <w:ins w:id="823" w:author="a38bb83a@outlook.cz" w:date="2024-02-19T10:13:00Z"/>
          <w:rFonts w:asciiTheme="minorHAnsi" w:hAnsiTheme="minorHAnsi" w:cstheme="minorHAnsi"/>
          <w:sz w:val="18"/>
          <w:szCs w:val="18"/>
          <w:rPrChange w:id="824" w:author="a38bb83a@outlook.cz" w:date="2024-02-19T10:14:00Z">
            <w:rPr>
              <w:ins w:id="825" w:author="a38bb83a@outlook.cz" w:date="2024-02-19T10:13:00Z"/>
              <w:rFonts w:ascii="Tahoma" w:hAnsi="Tahoma"/>
            </w:rPr>
          </w:rPrChange>
        </w:rPr>
      </w:pPr>
      <w:ins w:id="826" w:author="a38bb83a@outlook.cz" w:date="2024-02-19T10:13:00Z">
        <w:r w:rsidRPr="00452555">
          <w:rPr>
            <w:rFonts w:asciiTheme="minorHAnsi" w:hAnsiTheme="minorHAnsi" w:cstheme="minorHAnsi"/>
            <w:sz w:val="18"/>
            <w:szCs w:val="18"/>
            <w:rPrChange w:id="827" w:author="a38bb83a@outlook.cz" w:date="2024-02-19T10:14:00Z">
              <w:rPr>
                <w:rFonts w:ascii="Tahoma" w:hAnsi="Tahoma"/>
              </w:rPr>
            </w:rPrChange>
          </w:rPr>
          <w:t>Evidence odpadů, včetně doložení způsobu odstranění odpadů bude předložena při kolaudaci stavby a na OŽP (odbor životního prostředí). Generální dodavatel zodpovídá za likvidaci veškerých odpadů v rámci realizace stavby.</w:t>
        </w:r>
      </w:ins>
    </w:p>
    <w:p w14:paraId="0053A57C" w14:textId="77777777" w:rsidR="00452555" w:rsidRPr="00452555" w:rsidRDefault="00452555" w:rsidP="00452555">
      <w:pPr>
        <w:pStyle w:val="VJTCalibri11norzarvlevo"/>
        <w:ind w:left="709" w:firstLine="0"/>
        <w:rPr>
          <w:ins w:id="828" w:author="a38bb83a@outlook.cz" w:date="2024-02-19T10:13:00Z"/>
          <w:rFonts w:asciiTheme="minorHAnsi" w:hAnsiTheme="minorHAnsi" w:cstheme="minorHAnsi"/>
          <w:sz w:val="18"/>
          <w:szCs w:val="18"/>
          <w:rPrChange w:id="829" w:author="a38bb83a@outlook.cz" w:date="2024-02-19T10:14:00Z">
            <w:rPr>
              <w:ins w:id="830" w:author="a38bb83a@outlook.cz" w:date="2024-02-19T10:13:00Z"/>
              <w:rFonts w:ascii="Tahoma" w:hAnsi="Tahoma"/>
              <w:sz w:val="18"/>
              <w:szCs w:val="18"/>
            </w:rPr>
          </w:rPrChange>
        </w:rPr>
      </w:pPr>
    </w:p>
    <w:p w14:paraId="24004164" w14:textId="77777777" w:rsidR="00452555" w:rsidRPr="00452555" w:rsidRDefault="00452555" w:rsidP="00452555">
      <w:pPr>
        <w:pStyle w:val="VJTCalibri11norzarvlevo"/>
        <w:ind w:left="709" w:firstLine="0"/>
        <w:rPr>
          <w:ins w:id="831" w:author="a38bb83a@outlook.cz" w:date="2024-02-19T10:13:00Z"/>
          <w:rFonts w:asciiTheme="minorHAnsi" w:hAnsiTheme="minorHAnsi" w:cstheme="minorHAnsi"/>
          <w:sz w:val="18"/>
          <w:szCs w:val="18"/>
          <w:rPrChange w:id="832" w:author="a38bb83a@outlook.cz" w:date="2024-02-19T10:14:00Z">
            <w:rPr>
              <w:ins w:id="833" w:author="a38bb83a@outlook.cz" w:date="2024-02-19T10:13:00Z"/>
              <w:rFonts w:ascii="Tahoma" w:hAnsi="Tahoma"/>
              <w:sz w:val="18"/>
              <w:szCs w:val="18"/>
            </w:rPr>
          </w:rPrChange>
        </w:rPr>
      </w:pPr>
      <w:ins w:id="834" w:author="a38bb83a@outlook.cz" w:date="2024-02-19T10:13:00Z">
        <w:r w:rsidRPr="00452555">
          <w:rPr>
            <w:rFonts w:asciiTheme="minorHAnsi" w:hAnsiTheme="minorHAnsi" w:cstheme="minorHAnsi"/>
            <w:sz w:val="18"/>
            <w:szCs w:val="18"/>
            <w:rPrChange w:id="835" w:author="a38bb83a@outlook.cz" w:date="2024-02-19T10:14:00Z">
              <w:rPr>
                <w:rFonts w:ascii="Tahoma" w:hAnsi="Tahoma"/>
                <w:sz w:val="18"/>
                <w:szCs w:val="18"/>
              </w:rPr>
            </w:rPrChange>
          </w:rPr>
          <w:t xml:space="preserve">V rámci stavebních prací bude kladen důraz na předcházení vzniku odpadů a zajištění přednostního využití odpadů, a to v následujícím pořadí jejich příprava k opětovnému použití, recyklace, jiné využití, včetně energetického využití, a není-li možné ani to, jejich odstranění. S odpady bude nakládáno v souladu s hierarchií odpadového hospodářství, tj. v souladu s </w:t>
        </w:r>
        <w:proofErr w:type="spellStart"/>
        <w:r w:rsidRPr="00452555">
          <w:rPr>
            <w:rFonts w:asciiTheme="minorHAnsi" w:hAnsiTheme="minorHAnsi" w:cstheme="minorHAnsi"/>
            <w:sz w:val="18"/>
            <w:szCs w:val="18"/>
            <w:rPrChange w:id="836" w:author="a38bb83a@outlook.cz" w:date="2024-02-19T10:14:00Z">
              <w:rPr>
                <w:rFonts w:ascii="Tahoma" w:hAnsi="Tahoma"/>
                <w:sz w:val="18"/>
                <w:szCs w:val="18"/>
              </w:rPr>
            </w:rPrChange>
          </w:rPr>
          <w:t>ust</w:t>
        </w:r>
        <w:proofErr w:type="spellEnd"/>
        <w:r w:rsidRPr="00452555">
          <w:rPr>
            <w:rFonts w:asciiTheme="minorHAnsi" w:hAnsiTheme="minorHAnsi" w:cstheme="minorHAnsi"/>
            <w:sz w:val="18"/>
            <w:szCs w:val="18"/>
            <w:rPrChange w:id="837" w:author="a38bb83a@outlook.cz" w:date="2024-02-19T10:14:00Z">
              <w:rPr>
                <w:rFonts w:ascii="Tahoma" w:hAnsi="Tahoma"/>
                <w:sz w:val="18"/>
                <w:szCs w:val="18"/>
              </w:rPr>
            </w:rPrChange>
          </w:rPr>
          <w:t xml:space="preserve">. § 3 zákona č. 541/2020 Sb., o odpadech (dále jen „zákon o odpadech“). Odpady budou zařazovány dle druhů a kategorií podle </w:t>
        </w:r>
        <w:proofErr w:type="spellStart"/>
        <w:r w:rsidRPr="00452555">
          <w:rPr>
            <w:rFonts w:asciiTheme="minorHAnsi" w:hAnsiTheme="minorHAnsi" w:cstheme="minorHAnsi"/>
            <w:sz w:val="18"/>
            <w:szCs w:val="18"/>
            <w:rPrChange w:id="838" w:author="a38bb83a@outlook.cz" w:date="2024-02-19T10:14:00Z">
              <w:rPr>
                <w:rFonts w:ascii="Tahoma" w:hAnsi="Tahoma"/>
                <w:sz w:val="18"/>
                <w:szCs w:val="18"/>
              </w:rPr>
            </w:rPrChange>
          </w:rPr>
          <w:t>ust</w:t>
        </w:r>
        <w:proofErr w:type="spellEnd"/>
        <w:r w:rsidRPr="00452555">
          <w:rPr>
            <w:rFonts w:asciiTheme="minorHAnsi" w:hAnsiTheme="minorHAnsi" w:cstheme="minorHAnsi"/>
            <w:sz w:val="18"/>
            <w:szCs w:val="18"/>
            <w:rPrChange w:id="839" w:author="a38bb83a@outlook.cz" w:date="2024-02-19T10:14:00Z">
              <w:rPr>
                <w:rFonts w:ascii="Tahoma" w:hAnsi="Tahoma"/>
                <w:sz w:val="18"/>
                <w:szCs w:val="18"/>
              </w:rPr>
            </w:rPrChange>
          </w:rPr>
          <w:t xml:space="preserve">. § 6 zákona o odpadech. </w:t>
        </w:r>
      </w:ins>
    </w:p>
    <w:p w14:paraId="38D96DC6" w14:textId="77777777" w:rsidR="00452555" w:rsidRPr="00452555" w:rsidRDefault="00452555" w:rsidP="00452555">
      <w:pPr>
        <w:pStyle w:val="VJTCalibri11norzarvlevo"/>
        <w:ind w:left="709" w:firstLine="0"/>
        <w:rPr>
          <w:ins w:id="840" w:author="a38bb83a@outlook.cz" w:date="2024-02-19T10:13:00Z"/>
          <w:rFonts w:asciiTheme="minorHAnsi" w:hAnsiTheme="minorHAnsi" w:cstheme="minorHAnsi"/>
          <w:sz w:val="18"/>
          <w:szCs w:val="18"/>
          <w:rPrChange w:id="841" w:author="a38bb83a@outlook.cz" w:date="2024-02-19T10:14:00Z">
            <w:rPr>
              <w:ins w:id="842" w:author="a38bb83a@outlook.cz" w:date="2024-02-19T10:13:00Z"/>
              <w:rFonts w:ascii="Tahoma" w:hAnsi="Tahoma"/>
              <w:sz w:val="18"/>
              <w:szCs w:val="18"/>
            </w:rPr>
          </w:rPrChange>
        </w:rPr>
      </w:pPr>
    </w:p>
    <w:p w14:paraId="085521FF" w14:textId="77777777" w:rsidR="00452555" w:rsidRPr="00452555" w:rsidRDefault="00452555" w:rsidP="00452555">
      <w:pPr>
        <w:pStyle w:val="VJTCalibri11norzarvlevo"/>
        <w:ind w:left="709" w:firstLine="0"/>
        <w:rPr>
          <w:ins w:id="843" w:author="a38bb83a@outlook.cz" w:date="2024-02-19T10:13:00Z"/>
          <w:rFonts w:asciiTheme="minorHAnsi" w:hAnsiTheme="minorHAnsi" w:cstheme="minorHAnsi"/>
          <w:sz w:val="18"/>
          <w:szCs w:val="18"/>
          <w:rPrChange w:id="844" w:author="a38bb83a@outlook.cz" w:date="2024-02-19T10:14:00Z">
            <w:rPr>
              <w:ins w:id="845" w:author="a38bb83a@outlook.cz" w:date="2024-02-19T10:13:00Z"/>
              <w:rFonts w:ascii="Tahoma" w:hAnsi="Tahoma"/>
              <w:sz w:val="18"/>
              <w:szCs w:val="18"/>
            </w:rPr>
          </w:rPrChange>
        </w:rPr>
      </w:pPr>
      <w:ins w:id="846" w:author="a38bb83a@outlook.cz" w:date="2024-02-19T10:13:00Z">
        <w:r w:rsidRPr="00452555">
          <w:rPr>
            <w:rFonts w:asciiTheme="minorHAnsi" w:hAnsiTheme="minorHAnsi" w:cstheme="minorHAnsi"/>
            <w:sz w:val="18"/>
            <w:szCs w:val="18"/>
            <w:rPrChange w:id="847" w:author="a38bb83a@outlook.cz" w:date="2024-02-19T10:14:00Z">
              <w:rPr>
                <w:rFonts w:ascii="Tahoma" w:hAnsi="Tahoma"/>
                <w:sz w:val="18"/>
                <w:szCs w:val="18"/>
              </w:rPr>
            </w:rPrChange>
          </w:rPr>
          <w:t xml:space="preserve">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 </w:t>
        </w:r>
        <w:proofErr w:type="spellStart"/>
        <w:r w:rsidRPr="00452555">
          <w:rPr>
            <w:rFonts w:asciiTheme="minorHAnsi" w:hAnsiTheme="minorHAnsi" w:cstheme="minorHAnsi"/>
            <w:sz w:val="18"/>
            <w:szCs w:val="18"/>
            <w:rPrChange w:id="848" w:author="a38bb83a@outlook.cz" w:date="2024-02-19T10:14:00Z">
              <w:rPr>
                <w:rFonts w:ascii="Tahoma" w:hAnsi="Tahoma"/>
                <w:sz w:val="18"/>
                <w:szCs w:val="18"/>
              </w:rPr>
            </w:rPrChange>
          </w:rPr>
          <w:t>ust</w:t>
        </w:r>
        <w:proofErr w:type="spellEnd"/>
        <w:r w:rsidRPr="00452555">
          <w:rPr>
            <w:rFonts w:asciiTheme="minorHAnsi" w:hAnsiTheme="minorHAnsi" w:cstheme="minorHAnsi"/>
            <w:sz w:val="18"/>
            <w:szCs w:val="18"/>
            <w:rPrChange w:id="849" w:author="a38bb83a@outlook.cz" w:date="2024-02-19T10:14:00Z">
              <w:rPr>
                <w:rFonts w:ascii="Tahoma" w:hAnsi="Tahoma"/>
                <w:sz w:val="18"/>
                <w:szCs w:val="18"/>
              </w:rPr>
            </w:rPrChange>
          </w:rPr>
          <w:t>. § 16 odst. 3 zákona o odpadech do dopravního prostředku provozovatele takového zařízení. Původce odpadů je povinen dodržovat, mimo jiných povinností daných zákonem o odpadech, povinnosti uvedené v </w:t>
        </w:r>
        <w:proofErr w:type="spellStart"/>
        <w:r w:rsidRPr="00452555">
          <w:rPr>
            <w:rFonts w:asciiTheme="minorHAnsi" w:hAnsiTheme="minorHAnsi" w:cstheme="minorHAnsi"/>
            <w:sz w:val="18"/>
            <w:szCs w:val="18"/>
            <w:rPrChange w:id="850" w:author="a38bb83a@outlook.cz" w:date="2024-02-19T10:14:00Z">
              <w:rPr>
                <w:rFonts w:ascii="Tahoma" w:hAnsi="Tahoma"/>
                <w:sz w:val="18"/>
                <w:szCs w:val="18"/>
              </w:rPr>
            </w:rPrChange>
          </w:rPr>
          <w:t>ust</w:t>
        </w:r>
        <w:proofErr w:type="spellEnd"/>
        <w:r w:rsidRPr="00452555">
          <w:rPr>
            <w:rFonts w:asciiTheme="minorHAnsi" w:hAnsiTheme="minorHAnsi" w:cstheme="minorHAnsi"/>
            <w:sz w:val="18"/>
            <w:szCs w:val="18"/>
            <w:rPrChange w:id="851" w:author="a38bb83a@outlook.cz" w:date="2024-02-19T10:14:00Z">
              <w:rPr>
                <w:rFonts w:ascii="Tahoma" w:hAnsi="Tahoma"/>
                <w:sz w:val="18"/>
                <w:szCs w:val="18"/>
              </w:rPr>
            </w:rPrChange>
          </w:rPr>
          <w:t>. § 15 zákona o odpadech. S veškerými odpady bude nakládáno v souladu se zákonem o odpadech a v souladu s prováděcími právními předpisy (</w:t>
        </w:r>
        <w:proofErr w:type="spellStart"/>
        <w:r w:rsidRPr="00452555">
          <w:rPr>
            <w:rFonts w:asciiTheme="minorHAnsi" w:hAnsiTheme="minorHAnsi" w:cstheme="minorHAnsi"/>
            <w:sz w:val="18"/>
            <w:szCs w:val="18"/>
            <w:rPrChange w:id="852" w:author="a38bb83a@outlook.cz" w:date="2024-02-19T10:14:00Z">
              <w:rPr>
                <w:rFonts w:ascii="Tahoma" w:hAnsi="Tahoma"/>
                <w:sz w:val="18"/>
                <w:szCs w:val="18"/>
              </w:rPr>
            </w:rPrChange>
          </w:rPr>
          <w:t>vyhl</w:t>
        </w:r>
        <w:proofErr w:type="spellEnd"/>
        <w:r w:rsidRPr="00452555">
          <w:rPr>
            <w:rFonts w:asciiTheme="minorHAnsi" w:hAnsiTheme="minorHAnsi" w:cstheme="minorHAnsi"/>
            <w:sz w:val="18"/>
            <w:szCs w:val="18"/>
            <w:rPrChange w:id="853" w:author="a38bb83a@outlook.cz" w:date="2024-02-19T10:14:00Z">
              <w:rPr>
                <w:rFonts w:ascii="Tahoma" w:hAnsi="Tahoma"/>
                <w:sz w:val="18"/>
                <w:szCs w:val="18"/>
              </w:rPr>
            </w:rPrChange>
          </w:rPr>
          <w:t>. č. 8/2021 Sb., 273/2021 Sb.).</w:t>
        </w:r>
      </w:ins>
    </w:p>
    <w:p w14:paraId="77445BCA" w14:textId="1250EB7D" w:rsidR="00821DEA" w:rsidRPr="00242E73" w:rsidDel="00452555" w:rsidRDefault="00821DEA" w:rsidP="00897F2C">
      <w:pPr>
        <w:pStyle w:val="VJTCalibri11norzarvlevo"/>
        <w:ind w:left="709" w:firstLine="0"/>
        <w:rPr>
          <w:del w:id="854" w:author="a38bb83a@outlook.cz" w:date="2024-02-19T10:13:00Z"/>
          <w:rFonts w:cs="Calibri"/>
          <w:b/>
          <w:snapToGrid w:val="0"/>
          <w:sz w:val="18"/>
          <w:szCs w:val="22"/>
        </w:rPr>
      </w:pPr>
      <w:del w:id="855" w:author="a38bb83a@outlook.cz" w:date="2024-02-19T10:13:00Z">
        <w:r w:rsidRPr="00242E73" w:rsidDel="00452555">
          <w:rPr>
            <w:rFonts w:cs="Calibri"/>
            <w:b/>
            <w:sz w:val="18"/>
            <w:szCs w:val="22"/>
          </w:rPr>
          <w:delText>S odpady bude nakládáno v souladu s platným zákonem o odpadech a příslušnými vyhláškami. Likvidaci budou provádět odborné oprávněné firmy.</w:delText>
        </w:r>
      </w:del>
    </w:p>
    <w:p w14:paraId="77445BCB" w14:textId="38A6A6F9" w:rsidR="00821DEA" w:rsidRPr="00242E73" w:rsidDel="00452555" w:rsidRDefault="00821DEA" w:rsidP="00897F2C">
      <w:pPr>
        <w:pStyle w:val="VJTCalibri11norzarvlevo"/>
        <w:ind w:left="709" w:firstLine="0"/>
        <w:rPr>
          <w:del w:id="856" w:author="a38bb83a@outlook.cz" w:date="2024-02-19T10:13:00Z"/>
          <w:rStyle w:val="tsubjname"/>
          <w:rFonts w:cs="Calibri"/>
          <w:sz w:val="18"/>
          <w:szCs w:val="22"/>
        </w:rPr>
      </w:pPr>
      <w:del w:id="857" w:author="a38bb83a@outlook.cz" w:date="2024-02-19T10:13:00Z">
        <w:r w:rsidRPr="00242E73" w:rsidDel="00452555">
          <w:rPr>
            <w:rStyle w:val="tsubjname"/>
            <w:rFonts w:cs="Calibri"/>
            <w:sz w:val="18"/>
            <w:szCs w:val="22"/>
          </w:rPr>
          <w:delText>Odpady budou přednostně využívány, u těch, které nebude možno využít, bude zajištěno jejich odstranění. Odpady budou předávány jen oprávněným osobám.</w:delText>
        </w:r>
      </w:del>
    </w:p>
    <w:p w14:paraId="77445BCC" w14:textId="77777777" w:rsidR="0097426C" w:rsidRPr="00242E73" w:rsidRDefault="0097426C" w:rsidP="00897F2C">
      <w:pPr>
        <w:pStyle w:val="VJTCalibri11norzarvlevo"/>
        <w:ind w:left="709" w:firstLine="0"/>
        <w:rPr>
          <w:rFonts w:cs="Calibri"/>
          <w:sz w:val="18"/>
          <w:szCs w:val="22"/>
        </w:rPr>
      </w:pPr>
    </w:p>
    <w:p w14:paraId="77445BCD" w14:textId="77777777" w:rsidR="00821DEA" w:rsidRPr="00242E73" w:rsidRDefault="00684EFC" w:rsidP="0097426C">
      <w:pPr>
        <w:pStyle w:val="VJTCalibrinadpis11Tun"/>
        <w:tabs>
          <w:tab w:val="clear" w:pos="1134"/>
          <w:tab w:val="clear" w:pos="1418"/>
        </w:tabs>
        <w:spacing w:before="0" w:after="0"/>
        <w:jc w:val="both"/>
        <w:rPr>
          <w:sz w:val="18"/>
        </w:rPr>
      </w:pPr>
      <w:r w:rsidRPr="00242E73">
        <w:rPr>
          <w:sz w:val="18"/>
        </w:rPr>
        <w:t>bilance zemních prací, požadav</w:t>
      </w:r>
      <w:r w:rsidR="00E2010B" w:rsidRPr="00242E73">
        <w:rPr>
          <w:sz w:val="18"/>
        </w:rPr>
        <w:t>ky na přísun nebo deponie zemin</w:t>
      </w:r>
    </w:p>
    <w:p w14:paraId="77445BCE" w14:textId="77777777" w:rsidR="00821DEA" w:rsidRPr="00242E73" w:rsidRDefault="00821DEA" w:rsidP="0097426C">
      <w:pPr>
        <w:pStyle w:val="VJTCalibri11norzarvlevo"/>
        <w:ind w:left="709" w:firstLine="0"/>
        <w:rPr>
          <w:sz w:val="18"/>
        </w:rPr>
      </w:pPr>
      <w:r w:rsidRPr="00242E73">
        <w:rPr>
          <w:sz w:val="18"/>
        </w:rPr>
        <w:t>Neřeší se.</w:t>
      </w:r>
    </w:p>
    <w:p w14:paraId="77445BCF" w14:textId="77777777" w:rsidR="0097426C" w:rsidRPr="00242E73" w:rsidRDefault="0097426C" w:rsidP="0097426C">
      <w:pPr>
        <w:pStyle w:val="VJTCalibri11norzarvlevo"/>
        <w:rPr>
          <w:sz w:val="18"/>
        </w:rPr>
      </w:pPr>
    </w:p>
    <w:p w14:paraId="77445BD0" w14:textId="77777777" w:rsidR="00527323" w:rsidRPr="00242E73" w:rsidRDefault="00821DEA" w:rsidP="0097426C">
      <w:pPr>
        <w:pStyle w:val="VJTCalibrinadpis11Tun"/>
        <w:tabs>
          <w:tab w:val="clear" w:pos="1134"/>
          <w:tab w:val="clear" w:pos="1418"/>
        </w:tabs>
        <w:spacing w:before="0" w:after="0"/>
        <w:jc w:val="both"/>
        <w:rPr>
          <w:sz w:val="18"/>
        </w:rPr>
      </w:pPr>
      <w:r w:rsidRPr="00242E73">
        <w:rPr>
          <w:sz w:val="18"/>
        </w:rPr>
        <w:t>Ochrana životního prostředí při výstavbě</w:t>
      </w:r>
    </w:p>
    <w:p w14:paraId="77445BD1" w14:textId="77777777" w:rsidR="00527323" w:rsidRPr="00242E73" w:rsidRDefault="00527323" w:rsidP="0097426C">
      <w:pPr>
        <w:pStyle w:val="VJTCalibri11norzarvlevo"/>
        <w:ind w:left="709" w:firstLine="0"/>
        <w:rPr>
          <w:sz w:val="18"/>
        </w:rPr>
      </w:pPr>
      <w:r w:rsidRPr="00242E73">
        <w:rPr>
          <w:sz w:val="18"/>
        </w:rPr>
        <w:t xml:space="preserve">Odpady budou odváženy a tříděny. Jiný vliv na životní prostředí není. </w:t>
      </w:r>
    </w:p>
    <w:p w14:paraId="77445BD2" w14:textId="77777777" w:rsidR="0097426C" w:rsidRPr="00242E73" w:rsidRDefault="0097426C" w:rsidP="0097426C">
      <w:pPr>
        <w:pStyle w:val="VJTCalibri11norzarvlevo"/>
        <w:rPr>
          <w:sz w:val="18"/>
        </w:rPr>
      </w:pPr>
    </w:p>
    <w:p w14:paraId="77445BD3" w14:textId="77777777" w:rsidR="00527323" w:rsidRPr="00242E73" w:rsidRDefault="00527323" w:rsidP="0097426C">
      <w:pPr>
        <w:pStyle w:val="VJTCalibrinadpis11Tun"/>
        <w:tabs>
          <w:tab w:val="clear" w:pos="1134"/>
          <w:tab w:val="clear" w:pos="1418"/>
        </w:tabs>
        <w:spacing w:before="0" w:after="0"/>
        <w:jc w:val="both"/>
        <w:rPr>
          <w:sz w:val="18"/>
        </w:rPr>
      </w:pPr>
      <w:r w:rsidRPr="00242E73">
        <w:rPr>
          <w:sz w:val="18"/>
        </w:rPr>
        <w:t>Zásady bezpečnosti a ochrany zdraví při práci na staveništi</w:t>
      </w:r>
    </w:p>
    <w:p w14:paraId="77445BD4" w14:textId="77777777" w:rsidR="00A8589C" w:rsidRPr="00242E73" w:rsidRDefault="00527323" w:rsidP="0097426C">
      <w:pPr>
        <w:tabs>
          <w:tab w:val="clear" w:pos="2268"/>
        </w:tabs>
        <w:ind w:left="709"/>
        <w:rPr>
          <w:rFonts w:ascii="Calibri" w:hAnsi="Calibri"/>
          <w:sz w:val="18"/>
        </w:rPr>
      </w:pPr>
      <w:r w:rsidRPr="00242E73">
        <w:rPr>
          <w:rFonts w:ascii="Calibri" w:hAnsi="Calibri"/>
          <w:sz w:val="18"/>
        </w:rPr>
        <w:t xml:space="preserve">   </w:t>
      </w:r>
    </w:p>
    <w:p w14:paraId="77445BD5" w14:textId="77777777" w:rsidR="00A8589C" w:rsidRPr="00242E73" w:rsidRDefault="00A8589C" w:rsidP="00792534">
      <w:pPr>
        <w:tabs>
          <w:tab w:val="clear" w:pos="2268"/>
        </w:tabs>
        <w:ind w:left="709"/>
        <w:rPr>
          <w:rFonts w:ascii="Calibri" w:hAnsi="Calibri"/>
          <w:sz w:val="18"/>
        </w:rPr>
      </w:pPr>
      <w:r w:rsidRPr="00242E73">
        <w:rPr>
          <w:rFonts w:ascii="Calibri" w:hAnsi="Calibri"/>
          <w:sz w:val="18"/>
        </w:rPr>
        <w:t xml:space="preserve">Zaměstnanci firmy, kteří se v rámci svých pracovních povinností budou po staveništi pohybovat, budou seznámeni s riziky a budou prokazatelně poučeni o bezpečnostních předpisech a provozně bezpečnostních předpisech jak provozu soudní budovy, tak provozu Vazební věznice, které budou muset cele respektovat. </w:t>
      </w:r>
    </w:p>
    <w:p w14:paraId="77445BD6" w14:textId="77777777" w:rsidR="00A8589C" w:rsidRPr="00242E73" w:rsidRDefault="00A8589C" w:rsidP="00792534">
      <w:pPr>
        <w:tabs>
          <w:tab w:val="clear" w:pos="2268"/>
        </w:tabs>
        <w:ind w:left="709"/>
        <w:rPr>
          <w:rFonts w:ascii="Calibri" w:hAnsi="Calibri"/>
          <w:sz w:val="18"/>
        </w:rPr>
      </w:pPr>
      <w:r w:rsidRPr="00242E73">
        <w:rPr>
          <w:rFonts w:ascii="Calibri" w:hAnsi="Calibri"/>
          <w:sz w:val="18"/>
        </w:rPr>
        <w:t xml:space="preserve">Pohyb osob s omezenou schopností pohybu a orientace se po dobu provádění stavebních úprav nepředpokládá, stavební úpravy se těchto osob nedotknou.  V případě, že by se tato skutečnost vyskytla, tak je řešena hlavním vstupem – se strážní službou nebo bočním vstupem z ul. Kratochvílové, průjezdem a po šikmé rampě do 1.NP objektu soudu v rámci provozu v budově soudu, který nebude přerušen. </w:t>
      </w:r>
    </w:p>
    <w:p w14:paraId="77445BD7" w14:textId="77777777" w:rsidR="00A8589C" w:rsidRPr="00242E73" w:rsidRDefault="00A8589C" w:rsidP="00792534">
      <w:pPr>
        <w:tabs>
          <w:tab w:val="clear" w:pos="2268"/>
        </w:tabs>
        <w:ind w:left="709"/>
        <w:rPr>
          <w:rFonts w:ascii="Calibri" w:hAnsi="Calibri"/>
          <w:sz w:val="18"/>
        </w:rPr>
      </w:pPr>
      <w:r w:rsidRPr="00242E73">
        <w:rPr>
          <w:rFonts w:ascii="Calibri" w:hAnsi="Calibri"/>
          <w:sz w:val="18"/>
        </w:rPr>
        <w:t xml:space="preserve">Stavební a montážní práce je nutno provádět při respektování veškerých bezpečnostních předpisů pracovníky řádně proškolenými pro uvedené práce.  Velký důraz musí být kladen na bezpečnost práce ve výškách při montáži oken, ocel. vnějších </w:t>
      </w:r>
      <w:r w:rsidRPr="00242E73">
        <w:rPr>
          <w:rFonts w:ascii="Calibri" w:hAnsi="Calibri"/>
          <w:sz w:val="18"/>
        </w:rPr>
        <w:lastRenderedPageBreak/>
        <w:t xml:space="preserve">mříží, ocelové nosné konstrukce, zateplovacího </w:t>
      </w:r>
      <w:r w:rsidR="00792534" w:rsidRPr="00242E73">
        <w:rPr>
          <w:rFonts w:ascii="Calibri" w:hAnsi="Calibri"/>
          <w:sz w:val="18"/>
        </w:rPr>
        <w:t xml:space="preserve">systému </w:t>
      </w:r>
      <w:r w:rsidR="00792534">
        <w:rPr>
          <w:rFonts w:ascii="Calibri" w:hAnsi="Calibri"/>
          <w:sz w:val="18"/>
        </w:rPr>
        <w:t>a</w:t>
      </w:r>
      <w:r w:rsidRPr="00242E73">
        <w:rPr>
          <w:rFonts w:ascii="Calibri" w:hAnsi="Calibri"/>
          <w:sz w:val="18"/>
        </w:rPr>
        <w:t xml:space="preserve"> komponentů VZT zařízení. Pracovníci provádějící práce ve výškách vně objektu musí být bezpečně jištěni proti pádu z výšky.</w:t>
      </w:r>
    </w:p>
    <w:p w14:paraId="77445BD8" w14:textId="77777777" w:rsidR="00A8589C" w:rsidRPr="00242E73" w:rsidRDefault="00A8589C" w:rsidP="00792534">
      <w:pPr>
        <w:tabs>
          <w:tab w:val="clear" w:pos="2268"/>
        </w:tabs>
        <w:ind w:left="709"/>
        <w:rPr>
          <w:rFonts w:ascii="Calibri" w:hAnsi="Calibri"/>
          <w:sz w:val="18"/>
        </w:rPr>
      </w:pPr>
      <w:r w:rsidRPr="00242E73">
        <w:rPr>
          <w:rFonts w:ascii="Calibri" w:hAnsi="Calibri"/>
          <w:sz w:val="18"/>
        </w:rPr>
        <w:t>Také je nutno brát ohled na osoby pohybující se v blízkosti objektu, jedná se hlavně o pracovníky věznice, případně i soudu. Návštěv veřejnosti se tyto ohledy netýkají, protože se v tomto ostrahou hlídaném prostoru nevyskytují, jedná se jen o práce na dvorní fasádě.</w:t>
      </w:r>
    </w:p>
    <w:p w14:paraId="77445BD9" w14:textId="77777777" w:rsidR="00A8589C" w:rsidRDefault="00A8589C" w:rsidP="00792534">
      <w:pPr>
        <w:tabs>
          <w:tab w:val="clear" w:pos="2268"/>
        </w:tabs>
        <w:ind w:left="709"/>
        <w:jc w:val="left"/>
        <w:rPr>
          <w:rFonts w:ascii="Calibri" w:hAnsi="Calibri"/>
          <w:sz w:val="18"/>
        </w:rPr>
      </w:pPr>
      <w:r w:rsidRPr="00242E73">
        <w:rPr>
          <w:rFonts w:ascii="Calibri" w:hAnsi="Calibri"/>
          <w:sz w:val="18"/>
        </w:rPr>
        <w:t xml:space="preserve">Pro bezpečný pohyb osob budou jednotlivé vstupy do budovy z dvorní strany zajištěny dočasným </w:t>
      </w:r>
      <w:proofErr w:type="gramStart"/>
      <w:r w:rsidR="00792534" w:rsidRPr="00242E73">
        <w:rPr>
          <w:rFonts w:ascii="Calibri" w:hAnsi="Calibri"/>
          <w:sz w:val="18"/>
        </w:rPr>
        <w:t>nadstřešním</w:t>
      </w:r>
      <w:r w:rsidRPr="00242E73">
        <w:rPr>
          <w:rFonts w:ascii="Calibri" w:hAnsi="Calibri"/>
          <w:sz w:val="18"/>
        </w:rPr>
        <w:t xml:space="preserve"> vchodů</w:t>
      </w:r>
      <w:proofErr w:type="gramEnd"/>
      <w:r w:rsidRPr="00242E73">
        <w:rPr>
          <w:rFonts w:ascii="Calibri" w:hAnsi="Calibri"/>
          <w:sz w:val="18"/>
        </w:rPr>
        <w:t xml:space="preserve">, tím bude   zajištěna bezpečnost těchto osob, protože stavební práce budou probíhat za plného provozu budovy soudu a vězeňské služby. Dočasné zastřešení se provede v době, kdy budou probíhat stavební práce v nebezpečném prostoru těchto vstupů. Z důvodu bezpečnosti bude nejlépe zajistit tyto práce v pátek odpoledne a přes víkendové dny, kdy je provoz v těchto částech silně omezený. </w:t>
      </w:r>
    </w:p>
    <w:p w14:paraId="77445BDA" w14:textId="77777777" w:rsidR="00792534" w:rsidRPr="00242E73" w:rsidRDefault="00792534" w:rsidP="00792534">
      <w:pPr>
        <w:tabs>
          <w:tab w:val="clear" w:pos="2268"/>
        </w:tabs>
        <w:ind w:left="709"/>
        <w:jc w:val="left"/>
        <w:rPr>
          <w:rFonts w:ascii="Calibri" w:hAnsi="Calibri"/>
          <w:sz w:val="18"/>
        </w:rPr>
      </w:pPr>
    </w:p>
    <w:p w14:paraId="77445BDB" w14:textId="77777777" w:rsidR="00A8589C" w:rsidRPr="00242E73" w:rsidRDefault="00A8589C" w:rsidP="00792534">
      <w:pPr>
        <w:ind w:left="709"/>
        <w:jc w:val="left"/>
        <w:rPr>
          <w:rFonts w:ascii="Calibri" w:hAnsi="Calibri"/>
          <w:b/>
          <w:sz w:val="18"/>
        </w:rPr>
      </w:pPr>
      <w:r w:rsidRPr="00242E73">
        <w:rPr>
          <w:rFonts w:ascii="Calibri" w:hAnsi="Calibri"/>
          <w:b/>
          <w:sz w:val="18"/>
        </w:rPr>
        <w:t>Organizace a specifikace práce, nástin časového harmonogramu bude podrobněji zpracován v dalším stupni PD. Postup výstavby a časový harmonogram bude upřesněn po provedení výběrového řízení a výběru zhotovitele stavby.</w:t>
      </w:r>
    </w:p>
    <w:p w14:paraId="77445BDC" w14:textId="77777777" w:rsidR="0097426C" w:rsidRPr="00242E73" w:rsidRDefault="0097426C" w:rsidP="0097426C">
      <w:pPr>
        <w:ind w:left="709"/>
        <w:rPr>
          <w:rFonts w:ascii="Calibri" w:hAnsi="Calibri"/>
          <w:b/>
          <w:sz w:val="18"/>
        </w:rPr>
      </w:pPr>
    </w:p>
    <w:p w14:paraId="77445BDD" w14:textId="77777777" w:rsidR="0045584D" w:rsidRPr="00242E73" w:rsidRDefault="0045584D" w:rsidP="0097426C">
      <w:pPr>
        <w:ind w:left="709"/>
        <w:rPr>
          <w:rFonts w:ascii="Calibri" w:hAnsi="Calibri"/>
          <w:sz w:val="18"/>
        </w:rPr>
      </w:pPr>
      <w:r w:rsidRPr="00242E73">
        <w:rPr>
          <w:rFonts w:ascii="Calibri" w:hAnsi="Calibri"/>
          <w:sz w:val="18"/>
        </w:rPr>
        <w:t>Při provádění stavebně montážních prací se musí pracovníci stavby řídit těmito podmínkami:</w:t>
      </w:r>
    </w:p>
    <w:p w14:paraId="77445BDE" w14:textId="77777777" w:rsidR="0045584D" w:rsidRPr="00242E73" w:rsidRDefault="0045584D" w:rsidP="00FA5514">
      <w:pPr>
        <w:numPr>
          <w:ilvl w:val="0"/>
          <w:numId w:val="63"/>
        </w:numPr>
        <w:tabs>
          <w:tab w:val="clear" w:pos="2268"/>
        </w:tabs>
        <w:ind w:left="1134"/>
        <w:rPr>
          <w:rFonts w:ascii="Calibri" w:hAnsi="Calibri"/>
          <w:sz w:val="18"/>
        </w:rPr>
      </w:pPr>
      <w:r w:rsidRPr="00242E73">
        <w:rPr>
          <w:rFonts w:ascii="Calibri" w:hAnsi="Calibri"/>
          <w:sz w:val="18"/>
        </w:rPr>
        <w:t>Před zahájením stavebně montážních prací musí být zhotovitelem upřesněn projektantem zpracovaný plán BOZP, projednaný s koordinátorem BOZP. Pracovníci stavby budou seznámeni s odbornými profesními a provozními bezpečnostními předpisy s důrazem na používání předepsaných ochranných pomůcek. Zhotovitelem budou upřesněny specifikace případných rizik a ty písemně předány zadavateli.</w:t>
      </w:r>
    </w:p>
    <w:p w14:paraId="77445BDF" w14:textId="77777777" w:rsidR="00E72E70" w:rsidRPr="00242E73" w:rsidRDefault="00E72E70" w:rsidP="00E72E70">
      <w:pPr>
        <w:tabs>
          <w:tab w:val="clear" w:pos="2268"/>
        </w:tabs>
        <w:ind w:left="1134"/>
        <w:rPr>
          <w:rFonts w:ascii="Calibri" w:hAnsi="Calibri"/>
          <w:sz w:val="18"/>
        </w:rPr>
      </w:pPr>
    </w:p>
    <w:p w14:paraId="77445BE0" w14:textId="77777777" w:rsidR="0045584D" w:rsidRPr="00242E73" w:rsidRDefault="0045584D" w:rsidP="00FA5514">
      <w:pPr>
        <w:numPr>
          <w:ilvl w:val="0"/>
          <w:numId w:val="63"/>
        </w:numPr>
        <w:tabs>
          <w:tab w:val="clear" w:pos="2268"/>
        </w:tabs>
        <w:ind w:left="1134"/>
        <w:rPr>
          <w:rFonts w:ascii="Calibri" w:hAnsi="Calibri"/>
          <w:sz w:val="18"/>
        </w:rPr>
      </w:pPr>
      <w:r w:rsidRPr="00242E73">
        <w:rPr>
          <w:rFonts w:ascii="Calibri" w:hAnsi="Calibri"/>
          <w:sz w:val="18"/>
        </w:rPr>
        <w:t>Na stavbě mohou pracovat jen pracovníci vyučeni nebo alespoň zaučeni v daném oboru. Předpoklad je práce cca 10 pracovníků v jedné pracovní směně.</w:t>
      </w:r>
    </w:p>
    <w:p w14:paraId="77445BE1" w14:textId="77777777" w:rsidR="00E72E70" w:rsidRPr="00242E73" w:rsidRDefault="00E72E70" w:rsidP="00E72E70">
      <w:pPr>
        <w:tabs>
          <w:tab w:val="clear" w:pos="2268"/>
        </w:tabs>
        <w:ind w:left="1134"/>
        <w:rPr>
          <w:rFonts w:ascii="Calibri" w:hAnsi="Calibri"/>
          <w:sz w:val="18"/>
        </w:rPr>
      </w:pPr>
    </w:p>
    <w:p w14:paraId="77445BE2" w14:textId="77777777" w:rsidR="00E72E70" w:rsidRPr="00242E73" w:rsidRDefault="0045584D" w:rsidP="00FA5514">
      <w:pPr>
        <w:numPr>
          <w:ilvl w:val="0"/>
          <w:numId w:val="63"/>
        </w:numPr>
        <w:tabs>
          <w:tab w:val="clear" w:pos="2268"/>
        </w:tabs>
        <w:ind w:left="1134"/>
        <w:rPr>
          <w:rFonts w:ascii="Calibri" w:hAnsi="Calibri"/>
          <w:sz w:val="18"/>
        </w:rPr>
      </w:pPr>
      <w:r w:rsidRPr="00242E73">
        <w:rPr>
          <w:rFonts w:ascii="Calibri" w:hAnsi="Calibri"/>
          <w:sz w:val="18"/>
        </w:rPr>
        <w:t>Pracovníci musí být pravidelně proškolováni z bezpečnostních předpisů.</w:t>
      </w:r>
    </w:p>
    <w:p w14:paraId="77445BE3" w14:textId="77777777" w:rsidR="00E72E70" w:rsidRPr="00242E73" w:rsidRDefault="00E72E70" w:rsidP="00E72E70">
      <w:pPr>
        <w:tabs>
          <w:tab w:val="clear" w:pos="2268"/>
        </w:tabs>
        <w:ind w:left="1134"/>
        <w:rPr>
          <w:rFonts w:ascii="Calibri" w:hAnsi="Calibri"/>
          <w:sz w:val="18"/>
        </w:rPr>
      </w:pPr>
    </w:p>
    <w:p w14:paraId="77445BE4" w14:textId="77777777" w:rsidR="0045584D" w:rsidRPr="00242E73" w:rsidRDefault="0045584D" w:rsidP="00FA5514">
      <w:pPr>
        <w:numPr>
          <w:ilvl w:val="0"/>
          <w:numId w:val="63"/>
        </w:numPr>
        <w:tabs>
          <w:tab w:val="clear" w:pos="2268"/>
        </w:tabs>
        <w:ind w:left="1134"/>
        <w:rPr>
          <w:rFonts w:ascii="Calibri" w:hAnsi="Calibri"/>
          <w:sz w:val="18"/>
        </w:rPr>
      </w:pPr>
      <w:r w:rsidRPr="00242E73">
        <w:rPr>
          <w:rFonts w:ascii="Calibri" w:hAnsi="Calibri"/>
          <w:sz w:val="18"/>
        </w:rPr>
        <w:t>Prostor vymezený pro mistra musí být vybaven lékárničkou a zdravotnickými potřebami první pomoci s umístěním na viditelném místě. Ošetření případného úrazu je možné lékařskou službou v Městské nemocnici. Na pracovišti vyvěsit avízo s kontaktními telefonními čísly na stanici zdravotní a hasičské pohotovosti. Také bude na pracovišti uvedeno telefonní číslo určené kontaktní osoby z pracovníků soudu pro případ nutnosti ohlášení úrazu nebo konzultace a řešení jiného problému.</w:t>
      </w:r>
    </w:p>
    <w:p w14:paraId="77445BE5" w14:textId="77777777" w:rsidR="00E72E70" w:rsidRPr="00242E73" w:rsidRDefault="00E72E70" w:rsidP="00E72E70">
      <w:pPr>
        <w:tabs>
          <w:tab w:val="clear" w:pos="2268"/>
        </w:tabs>
        <w:ind w:left="1134"/>
        <w:rPr>
          <w:rFonts w:ascii="Calibri" w:hAnsi="Calibri"/>
          <w:sz w:val="18"/>
        </w:rPr>
      </w:pPr>
    </w:p>
    <w:p w14:paraId="77445BE6" w14:textId="77777777" w:rsidR="0045584D" w:rsidRPr="00242E73" w:rsidRDefault="0045584D" w:rsidP="00FA5514">
      <w:pPr>
        <w:numPr>
          <w:ilvl w:val="0"/>
          <w:numId w:val="63"/>
        </w:numPr>
        <w:tabs>
          <w:tab w:val="clear" w:pos="2268"/>
        </w:tabs>
        <w:ind w:left="1134"/>
        <w:rPr>
          <w:rFonts w:ascii="Calibri" w:hAnsi="Calibri"/>
          <w:sz w:val="18"/>
        </w:rPr>
      </w:pPr>
      <w:r w:rsidRPr="00242E73">
        <w:rPr>
          <w:rFonts w:ascii="Calibri" w:hAnsi="Calibri"/>
          <w:sz w:val="18"/>
        </w:rPr>
        <w:t>Stavební mechanismy používané pro svislou dopravu, jakož i další mechanismy užívané na staveništi musí být zabezpečeny proti možné manipulaci cizími osobami.</w:t>
      </w:r>
    </w:p>
    <w:p w14:paraId="77445BE7" w14:textId="77777777" w:rsidR="00E72E70" w:rsidRPr="00242E73" w:rsidRDefault="00E72E70" w:rsidP="00E72E70">
      <w:pPr>
        <w:tabs>
          <w:tab w:val="clear" w:pos="2268"/>
        </w:tabs>
        <w:ind w:left="1134"/>
        <w:rPr>
          <w:rFonts w:ascii="Calibri" w:hAnsi="Calibri"/>
          <w:sz w:val="18"/>
        </w:rPr>
      </w:pPr>
    </w:p>
    <w:p w14:paraId="77445BE8" w14:textId="77777777" w:rsidR="0045584D" w:rsidRPr="00242E73" w:rsidRDefault="0045584D" w:rsidP="00792534">
      <w:pPr>
        <w:numPr>
          <w:ilvl w:val="0"/>
          <w:numId w:val="63"/>
        </w:numPr>
        <w:tabs>
          <w:tab w:val="clear" w:pos="2268"/>
        </w:tabs>
        <w:ind w:left="1134"/>
        <w:rPr>
          <w:rFonts w:ascii="Calibri" w:hAnsi="Calibri"/>
          <w:sz w:val="18"/>
        </w:rPr>
      </w:pPr>
      <w:r w:rsidRPr="00242E73">
        <w:rPr>
          <w:rFonts w:ascii="Calibri" w:hAnsi="Calibri"/>
          <w:sz w:val="18"/>
        </w:rPr>
        <w:t xml:space="preserve">Z důvodu úspěšného a rychlého provedení stavebních úprav je důležité zodpovědné zpracování a dodržování harmonogramu prováděných prací včetně respektování provozu </w:t>
      </w:r>
      <w:r w:rsidR="00792534">
        <w:rPr>
          <w:rFonts w:ascii="Calibri" w:hAnsi="Calibri"/>
          <w:sz w:val="18"/>
        </w:rPr>
        <w:t>Slezské univerzity v Opavě</w:t>
      </w:r>
      <w:r w:rsidRPr="00242E73">
        <w:rPr>
          <w:rFonts w:ascii="Calibri" w:hAnsi="Calibri"/>
          <w:sz w:val="18"/>
        </w:rPr>
        <w:t xml:space="preserve">. Nástin harmonogramu zpracovaného projektantem bude upřesněn </w:t>
      </w:r>
      <w:proofErr w:type="gramStart"/>
      <w:r w:rsidRPr="00242E73">
        <w:rPr>
          <w:rFonts w:ascii="Calibri" w:hAnsi="Calibri"/>
          <w:sz w:val="18"/>
        </w:rPr>
        <w:t>dodavatelem - zhotovitelem</w:t>
      </w:r>
      <w:proofErr w:type="gramEnd"/>
      <w:r w:rsidRPr="00242E73">
        <w:rPr>
          <w:rFonts w:ascii="Calibri" w:hAnsi="Calibri"/>
          <w:sz w:val="18"/>
        </w:rPr>
        <w:t xml:space="preserve"> díla po provedení výběrového řízení a znovu odsouhlasen zadavatelem </w:t>
      </w:r>
      <w:r w:rsidR="00792534">
        <w:rPr>
          <w:rFonts w:ascii="Calibri" w:hAnsi="Calibri"/>
          <w:sz w:val="18"/>
        </w:rPr>
        <w:t>SÚ</w:t>
      </w:r>
      <w:r w:rsidRPr="00242E73">
        <w:rPr>
          <w:rFonts w:ascii="Calibri" w:hAnsi="Calibri"/>
          <w:sz w:val="18"/>
        </w:rPr>
        <w:t>.</w:t>
      </w:r>
    </w:p>
    <w:p w14:paraId="77445BE9" w14:textId="77777777" w:rsidR="00E72E70" w:rsidRPr="00242E73" w:rsidRDefault="00E72E70" w:rsidP="00E72E70">
      <w:pPr>
        <w:tabs>
          <w:tab w:val="clear" w:pos="2268"/>
        </w:tabs>
        <w:ind w:left="1134"/>
        <w:rPr>
          <w:rFonts w:ascii="Calibri" w:hAnsi="Calibri"/>
          <w:sz w:val="18"/>
        </w:rPr>
      </w:pPr>
    </w:p>
    <w:p w14:paraId="77445BEA" w14:textId="77777777" w:rsidR="00527323" w:rsidRPr="00242E73" w:rsidRDefault="00527323" w:rsidP="00792534">
      <w:pPr>
        <w:ind w:left="709"/>
        <w:rPr>
          <w:rFonts w:ascii="Calibri" w:hAnsi="Calibri"/>
          <w:sz w:val="18"/>
        </w:rPr>
      </w:pPr>
      <w:r w:rsidRPr="00242E73">
        <w:rPr>
          <w:rFonts w:ascii="Calibri" w:hAnsi="Calibri"/>
          <w:sz w:val="18"/>
        </w:rPr>
        <w:t>Při vlastní stavební činnosti a dále při užívání dokončené stavby je nutno dodržovat níže uvedené legislativní dokumenty.</w:t>
      </w:r>
    </w:p>
    <w:p w14:paraId="77445BEB" w14:textId="77777777" w:rsidR="00527323" w:rsidRPr="00242E73" w:rsidRDefault="00527323" w:rsidP="00792534">
      <w:pPr>
        <w:tabs>
          <w:tab w:val="clear" w:pos="2268"/>
        </w:tabs>
        <w:ind w:left="709"/>
        <w:rPr>
          <w:rFonts w:ascii="Calibri" w:hAnsi="Calibri"/>
          <w:sz w:val="18"/>
        </w:rPr>
      </w:pPr>
      <w:r w:rsidRPr="00242E73">
        <w:rPr>
          <w:rFonts w:ascii="Calibri" w:hAnsi="Calibri"/>
          <w:sz w:val="18"/>
        </w:rPr>
        <w:t>Základním právním předpisem pro provoz je Vyhláška ČÚBP č. 48/1982 Sb., kterou se stanoví základní požadavky k zajištění bezpečnosti práce a technických zařízení v platném znění.</w:t>
      </w:r>
    </w:p>
    <w:p w14:paraId="77445BEC" w14:textId="77777777" w:rsidR="00527323" w:rsidRPr="00242E73" w:rsidRDefault="00527323" w:rsidP="00792534">
      <w:pPr>
        <w:tabs>
          <w:tab w:val="clear" w:pos="2268"/>
        </w:tabs>
        <w:ind w:left="709"/>
        <w:rPr>
          <w:rFonts w:ascii="Calibri" w:hAnsi="Calibri"/>
          <w:sz w:val="18"/>
        </w:rPr>
      </w:pPr>
      <w:r w:rsidRPr="00242E73">
        <w:rPr>
          <w:rFonts w:ascii="Calibri" w:hAnsi="Calibri"/>
          <w:sz w:val="18"/>
        </w:rPr>
        <w:t>K dalším základním předpisům patří Nařízení vlády č. 378/2001 Sb. - Bezpečný provoz a používání strojů, technických zařízení, přístrojů a nářadí, Nařízení vlády č. 11/2002 Sb. - Umístění bezpečnostních značek a zavedení signálů.</w:t>
      </w:r>
    </w:p>
    <w:p w14:paraId="77445BED" w14:textId="77777777" w:rsidR="00527323" w:rsidRPr="00242E73" w:rsidRDefault="00527323" w:rsidP="00792534">
      <w:pPr>
        <w:ind w:left="709"/>
        <w:rPr>
          <w:rFonts w:ascii="Calibri" w:hAnsi="Calibri"/>
          <w:sz w:val="18"/>
        </w:rPr>
      </w:pPr>
      <w:r w:rsidRPr="00242E73">
        <w:rPr>
          <w:rFonts w:ascii="Calibri" w:hAnsi="Calibri"/>
          <w:sz w:val="18"/>
        </w:rPr>
        <w:t>Projektová dokumentace byla zpracována dle ustanovení Zákona č. 22/1997 Sb. o technických požadavcích na výrobky a o změně a doplnění některých zákonů.</w:t>
      </w:r>
    </w:p>
    <w:p w14:paraId="77445BEE" w14:textId="77777777" w:rsidR="00527323" w:rsidRPr="00242E73" w:rsidRDefault="00527323" w:rsidP="00792534">
      <w:pPr>
        <w:ind w:left="709"/>
        <w:rPr>
          <w:rFonts w:ascii="Calibri" w:hAnsi="Calibri"/>
          <w:sz w:val="18"/>
        </w:rPr>
      </w:pPr>
      <w:r w:rsidRPr="00242E73">
        <w:rPr>
          <w:rFonts w:ascii="Calibri" w:hAnsi="Calibri"/>
          <w:sz w:val="18"/>
        </w:rPr>
        <w:t>Provozovatel musí vést dokumentaci od výrobce zařízení a provozní knihu (deník provozu) strojů, kde se zapisují prováděné opravy, výměny nástrojů, pravidelné kontroly atp.</w:t>
      </w:r>
    </w:p>
    <w:p w14:paraId="77445BEF" w14:textId="77777777" w:rsidR="00527323" w:rsidRPr="00242E73" w:rsidRDefault="00527323" w:rsidP="00792534">
      <w:pPr>
        <w:ind w:left="709"/>
        <w:rPr>
          <w:rFonts w:ascii="Calibri" w:hAnsi="Calibri"/>
          <w:sz w:val="18"/>
        </w:rPr>
      </w:pPr>
      <w:r w:rsidRPr="00242E73">
        <w:rPr>
          <w:rFonts w:ascii="Calibri" w:hAnsi="Calibri"/>
          <w:sz w:val="18"/>
        </w:rPr>
        <w:t>Stroje musí být jištěny proti opětovnému spuštění při přechodné ztrátě napětí v síti.</w:t>
      </w:r>
    </w:p>
    <w:p w14:paraId="77445BF0" w14:textId="77777777" w:rsidR="00527323" w:rsidRPr="00242E73" w:rsidRDefault="00527323" w:rsidP="00792534">
      <w:pPr>
        <w:ind w:left="709"/>
        <w:rPr>
          <w:rFonts w:ascii="Calibri" w:hAnsi="Calibri"/>
          <w:sz w:val="18"/>
        </w:rPr>
      </w:pPr>
      <w:r w:rsidRPr="00242E73">
        <w:rPr>
          <w:rFonts w:ascii="Calibri" w:hAnsi="Calibri"/>
          <w:sz w:val="18"/>
        </w:rPr>
        <w:t>Zaměstnavatel a provozovatel je dále povinen zabezpečit dodržování Nařízení vlády č. 378 / 2001 Sb., kterým se stanoví „Požadavky na bezpečný provoz a používání strojů, technických zařízení, přístrojů a nářadí“.</w:t>
      </w:r>
    </w:p>
    <w:p w14:paraId="77445BF1" w14:textId="77777777" w:rsidR="00527323" w:rsidRPr="00242E73" w:rsidRDefault="00527323" w:rsidP="00792534">
      <w:pPr>
        <w:tabs>
          <w:tab w:val="clear" w:pos="2268"/>
        </w:tabs>
        <w:ind w:left="709"/>
        <w:rPr>
          <w:rFonts w:ascii="Calibri" w:hAnsi="Calibri"/>
          <w:sz w:val="18"/>
        </w:rPr>
      </w:pPr>
      <w:r w:rsidRPr="00242E73">
        <w:rPr>
          <w:rFonts w:ascii="Calibri" w:hAnsi="Calibri"/>
          <w:sz w:val="18"/>
        </w:rPr>
        <w:t xml:space="preserve">Kromě těchto ustanovení je nutné dodržovat ustanovení „Zákoníku práce“, týkající se bezpečnosti práce, zejména </w:t>
      </w:r>
      <w:proofErr w:type="gramStart"/>
      <w:r w:rsidRPr="00242E73">
        <w:rPr>
          <w:rFonts w:ascii="Calibri" w:hAnsi="Calibri"/>
          <w:sz w:val="18"/>
        </w:rPr>
        <w:t>pak</w:t>
      </w:r>
      <w:r w:rsidR="00E72E70" w:rsidRPr="00242E73">
        <w:rPr>
          <w:rFonts w:ascii="Calibri" w:hAnsi="Calibri"/>
          <w:sz w:val="18"/>
        </w:rPr>
        <w:t xml:space="preserve"> </w:t>
      </w:r>
      <w:r w:rsidRPr="00242E73">
        <w:rPr>
          <w:rFonts w:ascii="Calibri" w:hAnsi="Calibri"/>
          <w:sz w:val="18"/>
        </w:rPr>
        <w:t>- viz</w:t>
      </w:r>
      <w:proofErr w:type="gramEnd"/>
      <w:r w:rsidRPr="00242E73">
        <w:rPr>
          <w:rFonts w:ascii="Calibri" w:hAnsi="Calibri"/>
          <w:sz w:val="18"/>
        </w:rPr>
        <w:t xml:space="preserve"> příloha 1: II. Zákoník práce – provádět školení (základní a speciální) BOZP a PO je stanoveno §35 a §133 v návaznosti na §273 zákoníku práce a §16 zákona o požární ochraně.</w:t>
      </w:r>
    </w:p>
    <w:p w14:paraId="77445BF2" w14:textId="77777777" w:rsidR="00527323" w:rsidRPr="00242E73" w:rsidRDefault="00527323" w:rsidP="00792534">
      <w:pPr>
        <w:ind w:left="709"/>
        <w:rPr>
          <w:rFonts w:ascii="Calibri" w:hAnsi="Calibri"/>
          <w:sz w:val="18"/>
        </w:rPr>
      </w:pPr>
      <w:r w:rsidRPr="00242E73">
        <w:rPr>
          <w:rFonts w:ascii="Calibri" w:hAnsi="Calibri"/>
          <w:sz w:val="18"/>
        </w:rPr>
        <w:t>Respektovat části zákoníku práce dotýkající se bezpečnosti práce §28, §35, §73, §74, §99, §132, §133, §135, §138, §149 a 150, §170 a 171, §187, §190 až 203 §205d.</w:t>
      </w:r>
    </w:p>
    <w:p w14:paraId="77445BF3" w14:textId="77777777" w:rsidR="00527323" w:rsidRPr="00242E73" w:rsidRDefault="00527323" w:rsidP="00503379">
      <w:pPr>
        <w:pStyle w:val="TMSVLnorm2"/>
        <w:rPr>
          <w:rFonts w:ascii="Calibri" w:hAnsi="Calibri" w:cs="Calibri"/>
          <w:sz w:val="18"/>
          <w:szCs w:val="22"/>
        </w:rPr>
      </w:pPr>
    </w:p>
    <w:p w14:paraId="77445BF4" w14:textId="77777777" w:rsidR="00527323" w:rsidRPr="00242E73" w:rsidRDefault="00527323" w:rsidP="00503379">
      <w:pPr>
        <w:pStyle w:val="TMSVLnormZarVlevo"/>
        <w:ind w:left="709"/>
        <w:jc w:val="both"/>
        <w:rPr>
          <w:rFonts w:ascii="Calibri" w:hAnsi="Calibri" w:cs="Calibri"/>
          <w:sz w:val="18"/>
          <w:szCs w:val="22"/>
          <w:u w:val="single"/>
        </w:rPr>
      </w:pPr>
      <w:r w:rsidRPr="00242E73">
        <w:rPr>
          <w:rFonts w:ascii="Calibri" w:hAnsi="Calibri" w:cs="Calibri"/>
          <w:sz w:val="18"/>
          <w:szCs w:val="22"/>
          <w:u w:val="single"/>
        </w:rPr>
        <w:t>Zdroje ohrožení zdraví při výstavbě a jejich omezení</w:t>
      </w:r>
    </w:p>
    <w:p w14:paraId="77445BF5" w14:textId="77777777" w:rsidR="00527323" w:rsidRPr="00242E73" w:rsidRDefault="009B3904" w:rsidP="009B3904">
      <w:pPr>
        <w:pStyle w:val="TMSVLnormZarVlevo"/>
        <w:numPr>
          <w:ilvl w:val="1"/>
          <w:numId w:val="38"/>
        </w:numPr>
        <w:jc w:val="both"/>
        <w:rPr>
          <w:rFonts w:ascii="Calibri" w:hAnsi="Calibri" w:cs="Calibri"/>
          <w:sz w:val="18"/>
          <w:szCs w:val="22"/>
        </w:rPr>
      </w:pPr>
      <w:r>
        <w:rPr>
          <w:rFonts w:ascii="Calibri" w:hAnsi="Calibri" w:cs="Calibri"/>
          <w:sz w:val="18"/>
          <w:szCs w:val="22"/>
        </w:rPr>
        <w:t>o</w:t>
      </w:r>
      <w:r w:rsidR="00527323" w:rsidRPr="00242E73">
        <w:rPr>
          <w:rFonts w:ascii="Calibri" w:hAnsi="Calibri" w:cs="Calibri"/>
          <w:sz w:val="18"/>
          <w:szCs w:val="22"/>
        </w:rPr>
        <w:t xml:space="preserve">kolní stavby silniční </w:t>
      </w:r>
      <w:r w:rsidR="00595504" w:rsidRPr="00242E73">
        <w:rPr>
          <w:rFonts w:ascii="Calibri" w:hAnsi="Calibri" w:cs="Calibri"/>
          <w:sz w:val="18"/>
          <w:szCs w:val="22"/>
        </w:rPr>
        <w:t>doprava – dopravní</w:t>
      </w:r>
      <w:r w:rsidR="00527323" w:rsidRPr="00242E73">
        <w:rPr>
          <w:rFonts w:ascii="Calibri" w:hAnsi="Calibri" w:cs="Calibri"/>
          <w:sz w:val="18"/>
          <w:szCs w:val="22"/>
        </w:rPr>
        <w:t xml:space="preserve"> značení, udržování čistoty komunikací, označení a ohrazení staveniště pád z </w:t>
      </w:r>
      <w:proofErr w:type="gramStart"/>
      <w:r w:rsidR="00527323" w:rsidRPr="00242E73">
        <w:rPr>
          <w:rFonts w:ascii="Calibri" w:hAnsi="Calibri" w:cs="Calibri"/>
          <w:sz w:val="18"/>
          <w:szCs w:val="22"/>
        </w:rPr>
        <w:t>výšky - ohrazení</w:t>
      </w:r>
      <w:proofErr w:type="gramEnd"/>
      <w:r w:rsidR="00527323" w:rsidRPr="00242E73">
        <w:rPr>
          <w:rFonts w:ascii="Calibri" w:hAnsi="Calibri" w:cs="Calibri"/>
          <w:sz w:val="18"/>
          <w:szCs w:val="22"/>
        </w:rPr>
        <w:t>, označení a zabezpečení stěn u jam, rýh a výkopů, jejich osvětlení příp. překrytí, přemostění,</w:t>
      </w:r>
      <w:r>
        <w:rPr>
          <w:rFonts w:ascii="Calibri" w:hAnsi="Calibri" w:cs="Calibri"/>
          <w:sz w:val="18"/>
          <w:szCs w:val="22"/>
        </w:rPr>
        <w:t xml:space="preserve"> </w:t>
      </w:r>
      <w:r w:rsidR="00527323" w:rsidRPr="00242E73">
        <w:rPr>
          <w:rFonts w:ascii="Calibri" w:hAnsi="Calibri" w:cs="Calibri"/>
          <w:sz w:val="18"/>
          <w:szCs w:val="22"/>
        </w:rPr>
        <w:t>ohrazení;</w:t>
      </w:r>
    </w:p>
    <w:p w14:paraId="77445BF6" w14:textId="77777777" w:rsidR="00527323" w:rsidRPr="00242E73" w:rsidRDefault="00527323" w:rsidP="009B3904">
      <w:pPr>
        <w:pStyle w:val="TMSVLnormZarVlevo"/>
        <w:numPr>
          <w:ilvl w:val="1"/>
          <w:numId w:val="38"/>
        </w:numPr>
        <w:jc w:val="both"/>
        <w:rPr>
          <w:rFonts w:ascii="Calibri" w:hAnsi="Calibri" w:cs="Calibri"/>
          <w:sz w:val="18"/>
          <w:szCs w:val="22"/>
        </w:rPr>
      </w:pPr>
      <w:r w:rsidRPr="00242E73">
        <w:rPr>
          <w:rFonts w:ascii="Calibri" w:hAnsi="Calibri" w:cs="Calibri"/>
          <w:sz w:val="18"/>
          <w:szCs w:val="22"/>
        </w:rPr>
        <w:t xml:space="preserve">ohrožení stavebními stroji a </w:t>
      </w:r>
      <w:proofErr w:type="gramStart"/>
      <w:r w:rsidRPr="00242E73">
        <w:rPr>
          <w:rFonts w:ascii="Calibri" w:hAnsi="Calibri" w:cs="Calibri"/>
          <w:sz w:val="18"/>
          <w:szCs w:val="22"/>
        </w:rPr>
        <w:t>mechanismy - poučení</w:t>
      </w:r>
      <w:proofErr w:type="gramEnd"/>
      <w:r w:rsidRPr="00242E73">
        <w:rPr>
          <w:rFonts w:ascii="Calibri" w:hAnsi="Calibri" w:cs="Calibri"/>
          <w:sz w:val="18"/>
          <w:szCs w:val="22"/>
        </w:rPr>
        <w:t xml:space="preserve"> a odborná obsluha, pořádek na staveništi, údržba strojů a</w:t>
      </w:r>
      <w:r w:rsidR="009B3904">
        <w:rPr>
          <w:rFonts w:ascii="Calibri" w:hAnsi="Calibri" w:cs="Calibri"/>
          <w:sz w:val="18"/>
          <w:szCs w:val="22"/>
        </w:rPr>
        <w:t xml:space="preserve"> </w:t>
      </w:r>
      <w:r w:rsidRPr="00242E73">
        <w:rPr>
          <w:rFonts w:ascii="Calibri" w:hAnsi="Calibri" w:cs="Calibri"/>
          <w:sz w:val="18"/>
          <w:szCs w:val="22"/>
        </w:rPr>
        <w:t>zařízení;</w:t>
      </w:r>
    </w:p>
    <w:p w14:paraId="77445BF7" w14:textId="77777777" w:rsidR="00527323" w:rsidRPr="00242E73" w:rsidRDefault="00527323" w:rsidP="009B3904">
      <w:pPr>
        <w:pStyle w:val="TMSVLnormZarVlevo"/>
        <w:numPr>
          <w:ilvl w:val="1"/>
          <w:numId w:val="38"/>
        </w:numPr>
        <w:jc w:val="both"/>
        <w:rPr>
          <w:rFonts w:ascii="Calibri" w:hAnsi="Calibri" w:cs="Calibri"/>
          <w:sz w:val="18"/>
          <w:szCs w:val="22"/>
        </w:rPr>
      </w:pPr>
      <w:r w:rsidRPr="00242E73">
        <w:rPr>
          <w:rFonts w:ascii="Calibri" w:hAnsi="Calibri" w:cs="Calibri"/>
          <w:sz w:val="18"/>
          <w:szCs w:val="22"/>
        </w:rPr>
        <w:t xml:space="preserve">ohrožení elektrickým </w:t>
      </w:r>
      <w:proofErr w:type="gramStart"/>
      <w:r w:rsidRPr="00242E73">
        <w:rPr>
          <w:rFonts w:ascii="Calibri" w:hAnsi="Calibri" w:cs="Calibri"/>
          <w:sz w:val="18"/>
          <w:szCs w:val="22"/>
        </w:rPr>
        <w:t>proudem - zabezpečení</w:t>
      </w:r>
      <w:proofErr w:type="gramEnd"/>
      <w:r w:rsidRPr="00242E73">
        <w:rPr>
          <w:rFonts w:ascii="Calibri" w:hAnsi="Calibri" w:cs="Calibri"/>
          <w:sz w:val="18"/>
          <w:szCs w:val="22"/>
        </w:rPr>
        <w:t xml:space="preserve"> obsluhy a údržby strojů zařízeními a kvalifikovanými osobami.</w:t>
      </w:r>
    </w:p>
    <w:p w14:paraId="77445BF8" w14:textId="77777777" w:rsidR="00E72E70" w:rsidRPr="00242E73" w:rsidRDefault="00E72E70" w:rsidP="00E72E70">
      <w:pPr>
        <w:pStyle w:val="TMSVLnormZarVlevo"/>
        <w:ind w:left="709"/>
        <w:jc w:val="both"/>
        <w:rPr>
          <w:rFonts w:ascii="Calibri" w:hAnsi="Calibri" w:cs="Calibri"/>
          <w:sz w:val="18"/>
          <w:szCs w:val="22"/>
        </w:rPr>
      </w:pPr>
    </w:p>
    <w:p w14:paraId="77445BF9" w14:textId="77777777" w:rsidR="00527323" w:rsidRPr="00242E73" w:rsidRDefault="00527323" w:rsidP="00503379">
      <w:pPr>
        <w:pStyle w:val="TMSVLnormZarVlevo"/>
        <w:ind w:left="709"/>
        <w:jc w:val="both"/>
        <w:rPr>
          <w:rFonts w:ascii="Calibri" w:hAnsi="Calibri" w:cs="Calibri"/>
          <w:sz w:val="18"/>
          <w:szCs w:val="22"/>
          <w:u w:val="single"/>
        </w:rPr>
      </w:pPr>
      <w:r w:rsidRPr="00242E73">
        <w:rPr>
          <w:rFonts w:ascii="Calibri" w:hAnsi="Calibri" w:cs="Calibri"/>
          <w:sz w:val="18"/>
          <w:szCs w:val="22"/>
          <w:u w:val="single"/>
        </w:rPr>
        <w:lastRenderedPageBreak/>
        <w:t>Všeobecné požadavky</w:t>
      </w:r>
    </w:p>
    <w:p w14:paraId="77445BFA" w14:textId="77777777" w:rsidR="00527323" w:rsidRPr="00242E73" w:rsidRDefault="009B3904" w:rsidP="00FA5514">
      <w:pPr>
        <w:pStyle w:val="TMSVLnormZarVlevo"/>
        <w:numPr>
          <w:ilvl w:val="0"/>
          <w:numId w:val="64"/>
        </w:numPr>
        <w:jc w:val="both"/>
        <w:rPr>
          <w:rFonts w:ascii="Calibri" w:hAnsi="Calibri" w:cs="Calibri"/>
          <w:sz w:val="18"/>
          <w:szCs w:val="22"/>
        </w:rPr>
      </w:pPr>
      <w:r>
        <w:rPr>
          <w:rFonts w:ascii="Calibri" w:hAnsi="Calibri" w:cs="Calibri"/>
          <w:sz w:val="18"/>
          <w:szCs w:val="22"/>
        </w:rPr>
        <w:t>z</w:t>
      </w:r>
      <w:r w:rsidR="00527323" w:rsidRPr="00242E73">
        <w:rPr>
          <w:rFonts w:ascii="Calibri" w:hAnsi="Calibri" w:cs="Calibri"/>
          <w:sz w:val="18"/>
          <w:szCs w:val="22"/>
        </w:rPr>
        <w:t>ákaz používání alkoholu;</w:t>
      </w:r>
    </w:p>
    <w:p w14:paraId="77445BFB"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používání osobních ochranných pomůcek;</w:t>
      </w:r>
    </w:p>
    <w:p w14:paraId="77445BFC"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pořádek na staveništi;</w:t>
      </w:r>
    </w:p>
    <w:p w14:paraId="77445BFD"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osvětlení, ohrazení, označení a zabezpečení staveniště, strojů a zařízení;</w:t>
      </w:r>
    </w:p>
    <w:p w14:paraId="77445BFE"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zákaz vstupu nepovolaných osob na staveniště, zejména dětí;</w:t>
      </w:r>
    </w:p>
    <w:p w14:paraId="77445BFF"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dodržování projektu a stanovených technologických postupů;</w:t>
      </w:r>
    </w:p>
    <w:p w14:paraId="77445C00"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 xml:space="preserve">pravidelná školení BOZP; </w:t>
      </w:r>
    </w:p>
    <w:p w14:paraId="77445C01" w14:textId="77777777" w:rsidR="00527323" w:rsidRPr="00242E73" w:rsidRDefault="00527323" w:rsidP="00FA5514">
      <w:pPr>
        <w:pStyle w:val="TMSVLnormZarVlevo"/>
        <w:numPr>
          <w:ilvl w:val="0"/>
          <w:numId w:val="64"/>
        </w:numPr>
        <w:jc w:val="both"/>
        <w:rPr>
          <w:rFonts w:ascii="Calibri" w:hAnsi="Calibri" w:cs="Calibri"/>
          <w:sz w:val="18"/>
          <w:szCs w:val="22"/>
        </w:rPr>
      </w:pPr>
      <w:r w:rsidRPr="00242E73">
        <w:rPr>
          <w:rFonts w:ascii="Calibri" w:hAnsi="Calibri" w:cs="Calibri"/>
          <w:sz w:val="18"/>
          <w:szCs w:val="22"/>
        </w:rPr>
        <w:t>respektování Zákoníku práce.</w:t>
      </w:r>
    </w:p>
    <w:p w14:paraId="77445C02" w14:textId="77777777" w:rsidR="00527323" w:rsidRPr="00242E73" w:rsidRDefault="00527323" w:rsidP="00503379">
      <w:pPr>
        <w:pStyle w:val="TMSVLnormZarVlevo"/>
        <w:ind w:left="709"/>
        <w:jc w:val="both"/>
        <w:rPr>
          <w:rFonts w:ascii="Calibri" w:hAnsi="Calibri" w:cs="Calibri"/>
          <w:b/>
          <w:sz w:val="18"/>
          <w:szCs w:val="22"/>
          <w:u w:val="single"/>
        </w:rPr>
      </w:pPr>
    </w:p>
    <w:p w14:paraId="77445C03" w14:textId="77777777" w:rsidR="00527323" w:rsidRPr="00242E73" w:rsidRDefault="00527323" w:rsidP="00503379">
      <w:pPr>
        <w:pStyle w:val="TMSVLnormZarVlevo"/>
        <w:ind w:left="709"/>
        <w:jc w:val="both"/>
        <w:rPr>
          <w:rFonts w:ascii="Calibri" w:hAnsi="Calibri" w:cs="Calibri"/>
          <w:sz w:val="18"/>
          <w:szCs w:val="22"/>
          <w:u w:val="single"/>
        </w:rPr>
      </w:pPr>
      <w:r w:rsidRPr="00242E73">
        <w:rPr>
          <w:rFonts w:ascii="Calibri" w:hAnsi="Calibri" w:cs="Calibri"/>
          <w:sz w:val="18"/>
          <w:szCs w:val="22"/>
          <w:u w:val="single"/>
        </w:rPr>
        <w:t>Způsob omezení rizikových vlivů</w:t>
      </w:r>
    </w:p>
    <w:p w14:paraId="77445C04" w14:textId="77777777" w:rsidR="00527323" w:rsidRPr="00242E73" w:rsidRDefault="009B3904" w:rsidP="00FA5514">
      <w:pPr>
        <w:pStyle w:val="TMSVLnormZarVlevo"/>
        <w:numPr>
          <w:ilvl w:val="0"/>
          <w:numId w:val="65"/>
        </w:numPr>
        <w:jc w:val="both"/>
        <w:rPr>
          <w:rFonts w:ascii="Calibri" w:hAnsi="Calibri" w:cs="Calibri"/>
          <w:sz w:val="18"/>
          <w:szCs w:val="22"/>
        </w:rPr>
      </w:pPr>
      <w:r>
        <w:rPr>
          <w:rFonts w:ascii="Calibri" w:hAnsi="Calibri" w:cs="Calibri"/>
          <w:sz w:val="18"/>
          <w:szCs w:val="22"/>
        </w:rPr>
        <w:t>z</w:t>
      </w:r>
      <w:r w:rsidR="00527323" w:rsidRPr="00242E73">
        <w:rPr>
          <w:rFonts w:ascii="Calibri" w:hAnsi="Calibri" w:cs="Calibri"/>
          <w:sz w:val="18"/>
          <w:szCs w:val="22"/>
        </w:rPr>
        <w:t>abezpečení všech činností poučenými, vyškolenými zodpovědnými osobami;</w:t>
      </w:r>
    </w:p>
    <w:p w14:paraId="77445C05" w14:textId="77777777" w:rsidR="00527323" w:rsidRPr="00242E73" w:rsidRDefault="00527323" w:rsidP="00FA5514">
      <w:pPr>
        <w:pStyle w:val="TMSVLnormZarVlevo"/>
        <w:numPr>
          <w:ilvl w:val="0"/>
          <w:numId w:val="65"/>
        </w:numPr>
        <w:jc w:val="both"/>
        <w:rPr>
          <w:rFonts w:ascii="Calibri" w:hAnsi="Calibri" w:cs="Calibri"/>
          <w:sz w:val="18"/>
          <w:szCs w:val="22"/>
        </w:rPr>
      </w:pPr>
      <w:r w:rsidRPr="00242E73">
        <w:rPr>
          <w:rFonts w:ascii="Calibri" w:hAnsi="Calibri" w:cs="Calibri"/>
          <w:sz w:val="18"/>
          <w:szCs w:val="22"/>
        </w:rPr>
        <w:t>používání ochranných pomůcek a pracovních oděvů;</w:t>
      </w:r>
    </w:p>
    <w:p w14:paraId="77445C06" w14:textId="77777777" w:rsidR="00527323" w:rsidRPr="00242E73" w:rsidRDefault="00527323" w:rsidP="00FA5514">
      <w:pPr>
        <w:pStyle w:val="TMSVLnormZarVlevo"/>
        <w:numPr>
          <w:ilvl w:val="0"/>
          <w:numId w:val="65"/>
        </w:numPr>
        <w:jc w:val="both"/>
        <w:rPr>
          <w:rFonts w:ascii="Calibri" w:hAnsi="Calibri" w:cs="Calibri"/>
          <w:sz w:val="18"/>
          <w:szCs w:val="22"/>
        </w:rPr>
      </w:pPr>
      <w:r w:rsidRPr="00242E73">
        <w:rPr>
          <w:rFonts w:ascii="Calibri" w:hAnsi="Calibri" w:cs="Calibri"/>
          <w:sz w:val="18"/>
          <w:szCs w:val="22"/>
        </w:rPr>
        <w:t>respektování podmínek BOZP;</w:t>
      </w:r>
    </w:p>
    <w:p w14:paraId="77445C07" w14:textId="77777777" w:rsidR="00527323" w:rsidRPr="00242E73" w:rsidRDefault="00527323" w:rsidP="00FA5514">
      <w:pPr>
        <w:pStyle w:val="TMSVLnormZarVlevo"/>
        <w:numPr>
          <w:ilvl w:val="0"/>
          <w:numId w:val="65"/>
        </w:numPr>
        <w:jc w:val="both"/>
        <w:rPr>
          <w:rFonts w:ascii="Calibri" w:hAnsi="Calibri" w:cs="Calibri"/>
          <w:sz w:val="18"/>
          <w:szCs w:val="22"/>
        </w:rPr>
      </w:pPr>
      <w:r w:rsidRPr="00242E73">
        <w:rPr>
          <w:rFonts w:ascii="Calibri" w:hAnsi="Calibri" w:cs="Calibri"/>
          <w:sz w:val="18"/>
          <w:szCs w:val="22"/>
        </w:rPr>
        <w:t>dodržování Zákoníku práce;</w:t>
      </w:r>
    </w:p>
    <w:p w14:paraId="77445C08" w14:textId="77777777" w:rsidR="00527323" w:rsidRPr="00242E73" w:rsidRDefault="00527323" w:rsidP="00FA5514">
      <w:pPr>
        <w:pStyle w:val="TMSVLnormZarVlevo"/>
        <w:numPr>
          <w:ilvl w:val="0"/>
          <w:numId w:val="65"/>
        </w:numPr>
        <w:jc w:val="both"/>
        <w:rPr>
          <w:rFonts w:ascii="Calibri" w:hAnsi="Calibri" w:cs="Calibri"/>
          <w:sz w:val="18"/>
          <w:szCs w:val="22"/>
        </w:rPr>
      </w:pPr>
      <w:r w:rsidRPr="00242E73">
        <w:rPr>
          <w:rFonts w:ascii="Calibri" w:hAnsi="Calibri" w:cs="Calibri"/>
          <w:sz w:val="18"/>
          <w:szCs w:val="22"/>
        </w:rPr>
        <w:t>pravidelná školení všech pracovníků z hlediska BOZP.</w:t>
      </w:r>
    </w:p>
    <w:p w14:paraId="77445C09" w14:textId="77777777" w:rsidR="00E72E70" w:rsidRPr="00242E73" w:rsidRDefault="00E72E70" w:rsidP="00E72E70">
      <w:pPr>
        <w:pStyle w:val="TMSVLnormZarVlevo"/>
        <w:ind w:left="1429"/>
        <w:jc w:val="both"/>
        <w:rPr>
          <w:rFonts w:ascii="Calibri" w:hAnsi="Calibri" w:cs="Calibri"/>
          <w:sz w:val="18"/>
          <w:szCs w:val="22"/>
        </w:rPr>
      </w:pPr>
    </w:p>
    <w:p w14:paraId="77445C0A" w14:textId="77777777" w:rsidR="00E72E70" w:rsidRPr="00242E73" w:rsidRDefault="00E72E70" w:rsidP="00503379">
      <w:pPr>
        <w:pStyle w:val="TMSVLnormZarVlevo"/>
        <w:ind w:left="709"/>
        <w:jc w:val="both"/>
        <w:rPr>
          <w:rFonts w:ascii="Calibri" w:hAnsi="Calibri" w:cs="Calibri"/>
          <w:sz w:val="18"/>
          <w:szCs w:val="22"/>
          <w:u w:val="single"/>
        </w:rPr>
      </w:pPr>
    </w:p>
    <w:p w14:paraId="77445C0B" w14:textId="77777777" w:rsidR="00527323" w:rsidRPr="00242E73" w:rsidRDefault="00527323" w:rsidP="00503379">
      <w:pPr>
        <w:pStyle w:val="TMSVLnormZarVlevo"/>
        <w:ind w:left="709"/>
        <w:jc w:val="both"/>
        <w:rPr>
          <w:rFonts w:ascii="Calibri" w:hAnsi="Calibri" w:cs="Calibri"/>
          <w:sz w:val="18"/>
          <w:szCs w:val="22"/>
          <w:u w:val="single"/>
        </w:rPr>
      </w:pPr>
      <w:r w:rsidRPr="00242E73">
        <w:rPr>
          <w:rFonts w:ascii="Calibri" w:hAnsi="Calibri" w:cs="Calibri"/>
          <w:sz w:val="18"/>
          <w:szCs w:val="22"/>
          <w:u w:val="single"/>
        </w:rPr>
        <w:t>Přehled platné legislativy související se zajištěním BOZP na staveništi:</w:t>
      </w:r>
    </w:p>
    <w:p w14:paraId="77445C0C" w14:textId="77777777" w:rsidR="00527323" w:rsidRPr="00242E73" w:rsidRDefault="00527323" w:rsidP="00503379">
      <w:pPr>
        <w:pStyle w:val="TMSVLnormZarVlevo"/>
        <w:ind w:left="709"/>
        <w:jc w:val="both"/>
        <w:rPr>
          <w:rFonts w:ascii="Calibri" w:hAnsi="Calibri" w:cs="Calibri"/>
          <w:sz w:val="18"/>
          <w:szCs w:val="22"/>
        </w:rPr>
      </w:pPr>
    </w:p>
    <w:p w14:paraId="77445C0D" w14:textId="77777777" w:rsidR="00527323" w:rsidRPr="00242E73" w:rsidRDefault="00527323" w:rsidP="00E72E70">
      <w:pPr>
        <w:pStyle w:val="TMSVLnormZarVlevo"/>
        <w:ind w:left="709"/>
        <w:jc w:val="both"/>
        <w:rPr>
          <w:rFonts w:ascii="Calibri" w:hAnsi="Calibri" w:cs="Calibri"/>
          <w:b/>
          <w:sz w:val="18"/>
          <w:szCs w:val="22"/>
        </w:rPr>
      </w:pPr>
      <w:r w:rsidRPr="00242E73">
        <w:rPr>
          <w:rFonts w:ascii="Calibri" w:hAnsi="Calibri" w:cs="Calibri"/>
          <w:b/>
          <w:sz w:val="18"/>
          <w:szCs w:val="22"/>
        </w:rPr>
        <w:t>Zákony</w:t>
      </w:r>
    </w:p>
    <w:p w14:paraId="77445C0E"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262/2006 Sb. ve znění pozdějších předpisů (Zákoník práce)</w:t>
      </w:r>
    </w:p>
    <w:p w14:paraId="77445C0F" w14:textId="77777777" w:rsidR="00527323" w:rsidRPr="00242E73" w:rsidRDefault="00527323" w:rsidP="009B3904">
      <w:pPr>
        <w:pStyle w:val="TMSVLnorm2"/>
        <w:ind w:left="1418" w:firstLine="0"/>
        <w:rPr>
          <w:rFonts w:ascii="Calibri" w:hAnsi="Calibri" w:cs="Calibri"/>
          <w:sz w:val="18"/>
          <w:szCs w:val="22"/>
        </w:rPr>
      </w:pPr>
      <w:r w:rsidRPr="00242E73">
        <w:rPr>
          <w:rFonts w:ascii="Calibri" w:hAnsi="Calibri" w:cs="Calibri"/>
          <w:sz w:val="18"/>
          <w:szCs w:val="22"/>
        </w:rPr>
        <w:t>část čtvrtá – pracovní doba a doba odpočinku</w:t>
      </w:r>
    </w:p>
    <w:p w14:paraId="77445C10" w14:textId="77777777" w:rsidR="00527323" w:rsidRPr="00242E73" w:rsidRDefault="00527323" w:rsidP="009B3904">
      <w:pPr>
        <w:pStyle w:val="TMSVLnorm2"/>
        <w:ind w:left="1418" w:firstLine="0"/>
        <w:rPr>
          <w:rFonts w:ascii="Calibri" w:hAnsi="Calibri" w:cs="Calibri"/>
          <w:sz w:val="18"/>
          <w:szCs w:val="22"/>
        </w:rPr>
      </w:pPr>
      <w:r w:rsidRPr="00242E73">
        <w:rPr>
          <w:rFonts w:ascii="Calibri" w:hAnsi="Calibri" w:cs="Calibri"/>
          <w:sz w:val="18"/>
          <w:szCs w:val="22"/>
        </w:rPr>
        <w:t xml:space="preserve">část </w:t>
      </w:r>
      <w:proofErr w:type="gramStart"/>
      <w:r w:rsidRPr="00242E73">
        <w:rPr>
          <w:rFonts w:ascii="Calibri" w:hAnsi="Calibri" w:cs="Calibri"/>
          <w:sz w:val="18"/>
          <w:szCs w:val="22"/>
        </w:rPr>
        <w:t>pátá - bezpečnost</w:t>
      </w:r>
      <w:proofErr w:type="gramEnd"/>
      <w:r w:rsidRPr="00242E73">
        <w:rPr>
          <w:rFonts w:ascii="Calibri" w:hAnsi="Calibri" w:cs="Calibri"/>
          <w:sz w:val="18"/>
          <w:szCs w:val="22"/>
        </w:rPr>
        <w:t xml:space="preserve"> a ochrana zdraví při práci</w:t>
      </w:r>
    </w:p>
    <w:p w14:paraId="77445C11" w14:textId="77777777" w:rsidR="00527323" w:rsidRPr="00242E73" w:rsidRDefault="00527323" w:rsidP="009B3904">
      <w:pPr>
        <w:pStyle w:val="TMSVLnorm2"/>
        <w:ind w:left="1418" w:firstLine="0"/>
        <w:rPr>
          <w:rFonts w:ascii="Calibri" w:hAnsi="Calibri" w:cs="Calibri"/>
          <w:sz w:val="18"/>
          <w:szCs w:val="22"/>
        </w:rPr>
      </w:pPr>
      <w:r w:rsidRPr="00242E73">
        <w:rPr>
          <w:rFonts w:ascii="Calibri" w:hAnsi="Calibri" w:cs="Calibri"/>
          <w:sz w:val="18"/>
          <w:szCs w:val="22"/>
        </w:rPr>
        <w:t>část desátá – hlava IV – zvláštní pracovní podmínky některých zaměstnanců</w:t>
      </w:r>
    </w:p>
    <w:p w14:paraId="77445C12" w14:textId="77777777" w:rsidR="00E72E70" w:rsidRPr="00242E73" w:rsidRDefault="00527323" w:rsidP="009B3904">
      <w:pPr>
        <w:pStyle w:val="TMSVLnorm2"/>
        <w:ind w:left="1418" w:firstLine="0"/>
        <w:rPr>
          <w:rFonts w:ascii="Calibri" w:hAnsi="Calibri" w:cs="Calibri"/>
          <w:sz w:val="18"/>
          <w:szCs w:val="22"/>
        </w:rPr>
      </w:pPr>
      <w:r w:rsidRPr="00242E73">
        <w:rPr>
          <w:rFonts w:ascii="Calibri" w:hAnsi="Calibri" w:cs="Calibri"/>
          <w:sz w:val="18"/>
          <w:szCs w:val="22"/>
        </w:rPr>
        <w:t>část jedenáctá – náhrada škody</w:t>
      </w:r>
    </w:p>
    <w:p w14:paraId="77445C13"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025224" w:rsidRPr="00242E73">
        <w:rPr>
          <w:rFonts w:ascii="Calibri" w:hAnsi="Calibri" w:cs="Calibri"/>
          <w:sz w:val="18"/>
          <w:szCs w:val="22"/>
        </w:rPr>
        <w:t>.</w:t>
      </w:r>
    </w:p>
    <w:p w14:paraId="77445C14"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379/2005 Sb. o opatřeních k ochraně před škodami působenými tabákovými výrobky, alkoholem a jinými návykovými látkami a o změně souvisejících zákonů.</w:t>
      </w:r>
    </w:p>
    <w:p w14:paraId="77445C15"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258/2000 Sb. o ochraně veřejného zdraví v znění pozdějších předpisů se změnami:254/2001 Sb., 151/2011 Sb.</w:t>
      </w:r>
    </w:p>
    <w:p w14:paraId="77445C16"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hlava II díl 8 – nakládání s nebezpečnými chemickými látkami a chemickými přípravky.</w:t>
      </w:r>
    </w:p>
    <w:p w14:paraId="77445C17"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124/2000 Sb., kterým se mění zákon č. 174/1968 Sb., o státním odborném dozoru nad bezpečností práce, ve znění pozdějších předpisů, zákon č. 61/1988 Sb., o hornické činnosti, výbušninách a státní báňské správě, ve znění pozdějších předpisů, a zákon č. 455/1991 Sb., o živnostenském podnikání (živnostenský zákon), ve znění pozdějších předpisů (ve znění zákona č. 575/1990 Sb., zákona č. 159/1992 Sb., zákona č. 47/1994 Sb. a zákona č. 71/2000 Sb.)</w:t>
      </w:r>
      <w:r w:rsidR="00025224" w:rsidRPr="00242E73">
        <w:rPr>
          <w:rFonts w:ascii="Calibri" w:hAnsi="Calibri" w:cs="Calibri"/>
          <w:sz w:val="18"/>
          <w:szCs w:val="22"/>
        </w:rPr>
        <w:t>.</w:t>
      </w:r>
    </w:p>
    <w:p w14:paraId="77445C18" w14:textId="77777777" w:rsidR="00527323" w:rsidRPr="00242E73" w:rsidRDefault="00527323" w:rsidP="009B3904">
      <w:pPr>
        <w:pStyle w:val="TMSVLnorm2"/>
        <w:numPr>
          <w:ilvl w:val="0"/>
          <w:numId w:val="65"/>
        </w:numPr>
        <w:rPr>
          <w:rFonts w:ascii="Calibri" w:hAnsi="Calibri" w:cs="Calibri"/>
          <w:sz w:val="18"/>
          <w:szCs w:val="22"/>
        </w:rPr>
      </w:pPr>
      <w:r w:rsidRPr="00242E73">
        <w:rPr>
          <w:rStyle w:val="Siln"/>
          <w:rFonts w:ascii="Calibri" w:hAnsi="Calibri" w:cs="Calibri"/>
          <w:b w:val="0"/>
          <w:bCs w:val="0"/>
          <w:sz w:val="18"/>
          <w:szCs w:val="22"/>
        </w:rPr>
        <w:t xml:space="preserve">Zákon č. 174/1968 </w:t>
      </w:r>
      <w:r w:rsidRPr="00242E73">
        <w:rPr>
          <w:rFonts w:ascii="Calibri" w:hAnsi="Calibri" w:cs="Calibri"/>
          <w:sz w:val="18"/>
          <w:szCs w:val="22"/>
        </w:rPr>
        <w:t>o státním odborném dozoru nad bezpečností práce</w:t>
      </w:r>
      <w:r w:rsidR="00025224" w:rsidRPr="00242E73">
        <w:rPr>
          <w:rFonts w:ascii="Calibri" w:hAnsi="Calibri" w:cs="Calibri"/>
          <w:sz w:val="18"/>
          <w:szCs w:val="22"/>
        </w:rPr>
        <w:t>.</w:t>
      </w:r>
    </w:p>
    <w:p w14:paraId="77445C19"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102/2001 o obecné bezpečnosti výrobků a o změně některých zákonů (zákon o obecné bezpečnosti výrobků)</w:t>
      </w:r>
      <w:r w:rsidR="00025224" w:rsidRPr="00242E73">
        <w:rPr>
          <w:rFonts w:ascii="Calibri" w:hAnsi="Calibri" w:cs="Calibri"/>
          <w:sz w:val="18"/>
          <w:szCs w:val="22"/>
        </w:rPr>
        <w:t>.</w:t>
      </w:r>
    </w:p>
    <w:p w14:paraId="77445C1A"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379/2005 Sb. o opatřeních k ochraně před škodami působenými tabákovými výrobky, alkoholem a jinými návykovými látkami a o změně souvisejících zákonů</w:t>
      </w:r>
      <w:r w:rsidR="00025224" w:rsidRPr="00242E73">
        <w:rPr>
          <w:rFonts w:ascii="Calibri" w:hAnsi="Calibri" w:cs="Calibri"/>
          <w:sz w:val="18"/>
          <w:szCs w:val="22"/>
        </w:rPr>
        <w:t>.</w:t>
      </w:r>
    </w:p>
    <w:p w14:paraId="77445C1B" w14:textId="77777777" w:rsidR="00527323"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Zákon č. 59/2006 Sb. o prevenci závažných havárií způsobených vybranými nebezpečnými chemickými látkami nebo chemickými přípravky a o změně zákona č. 258/2000 Sb., o ochraně veřejného zdraví a o změně některých souvisejících zákonů, ve znění pozdějších předpisů, a zákona č. 320/2002 Sb., o změně a zrušení některých zákonů v souvislosti s ukončením činnosti okresních úřadů, ve znění pozdějších předpisů, (zákon o prevenci závažných havárií)</w:t>
      </w:r>
      <w:r w:rsidR="00025224" w:rsidRPr="00242E73">
        <w:rPr>
          <w:rFonts w:ascii="Calibri" w:hAnsi="Calibri" w:cs="Calibri"/>
          <w:sz w:val="18"/>
          <w:szCs w:val="22"/>
        </w:rPr>
        <w:t>.</w:t>
      </w:r>
    </w:p>
    <w:p w14:paraId="77445C1C" w14:textId="77777777" w:rsidR="00527323" w:rsidRPr="00242E73" w:rsidRDefault="00527323" w:rsidP="009B3904">
      <w:pPr>
        <w:pStyle w:val="TMSVLnorm2"/>
        <w:numPr>
          <w:ilvl w:val="0"/>
          <w:numId w:val="65"/>
        </w:numPr>
        <w:rPr>
          <w:rFonts w:ascii="Calibri" w:hAnsi="Calibri" w:cs="Calibri"/>
          <w:bCs/>
          <w:sz w:val="18"/>
          <w:szCs w:val="22"/>
        </w:rPr>
      </w:pPr>
      <w:r w:rsidRPr="00242E73">
        <w:rPr>
          <w:rFonts w:ascii="Calibri" w:hAnsi="Calibri" w:cs="Calibri"/>
          <w:sz w:val="18"/>
          <w:szCs w:val="22"/>
        </w:rPr>
        <w:t xml:space="preserve">Zákon č. 350/2011 Sb., </w:t>
      </w:r>
      <w:r w:rsidRPr="00242E73">
        <w:rPr>
          <w:rFonts w:ascii="Calibri" w:hAnsi="Calibri" w:cs="Calibri"/>
          <w:bCs/>
          <w:sz w:val="18"/>
          <w:szCs w:val="22"/>
        </w:rPr>
        <w:t>Zákon o chemických látkách a chemických směsích a o změně některých zákonů (chemický zákon)</w:t>
      </w:r>
      <w:r w:rsidR="00025224" w:rsidRPr="00242E73">
        <w:rPr>
          <w:rFonts w:ascii="Calibri" w:hAnsi="Calibri" w:cs="Calibri"/>
          <w:bCs/>
          <w:sz w:val="18"/>
          <w:szCs w:val="22"/>
        </w:rPr>
        <w:t>.</w:t>
      </w:r>
    </w:p>
    <w:p w14:paraId="77445C1D" w14:textId="77777777" w:rsidR="00E72E70" w:rsidRPr="00242E73" w:rsidRDefault="00527323" w:rsidP="009B3904">
      <w:pPr>
        <w:pStyle w:val="TMSVLnorm2"/>
        <w:numPr>
          <w:ilvl w:val="0"/>
          <w:numId w:val="65"/>
        </w:numPr>
        <w:rPr>
          <w:rFonts w:ascii="Calibri" w:hAnsi="Calibri" w:cs="Calibri"/>
          <w:sz w:val="18"/>
          <w:szCs w:val="22"/>
        </w:rPr>
      </w:pPr>
      <w:r w:rsidRPr="00242E73">
        <w:rPr>
          <w:rFonts w:ascii="Calibri" w:hAnsi="Calibri" w:cs="Calibri"/>
          <w:sz w:val="18"/>
          <w:szCs w:val="22"/>
        </w:rPr>
        <w:t>361/2000 Sb., Zákon o provozu na pozemních komunikacích a o změnách některých zákonů</w:t>
      </w:r>
      <w:r w:rsidR="00025224" w:rsidRPr="00242E73">
        <w:rPr>
          <w:rFonts w:ascii="Calibri" w:hAnsi="Calibri" w:cs="Calibri"/>
          <w:sz w:val="18"/>
          <w:szCs w:val="22"/>
        </w:rPr>
        <w:t>.</w:t>
      </w:r>
    </w:p>
    <w:p w14:paraId="77445C1E" w14:textId="77777777" w:rsidR="00E72E70" w:rsidRPr="00242E73" w:rsidRDefault="00E72E70" w:rsidP="009B3904">
      <w:pPr>
        <w:pStyle w:val="TMSVLnorm2"/>
        <w:ind w:firstLine="0"/>
        <w:rPr>
          <w:rFonts w:ascii="Calibri" w:hAnsi="Calibri" w:cs="Calibri"/>
          <w:sz w:val="18"/>
          <w:szCs w:val="22"/>
        </w:rPr>
      </w:pPr>
    </w:p>
    <w:p w14:paraId="77445C1F" w14:textId="77777777" w:rsidR="00527323" w:rsidRPr="00242E73" w:rsidRDefault="00527323" w:rsidP="009B3904">
      <w:pPr>
        <w:pStyle w:val="TMSVLnormZarVlevo"/>
        <w:ind w:left="709"/>
        <w:jc w:val="both"/>
        <w:rPr>
          <w:rFonts w:ascii="Calibri" w:hAnsi="Calibri" w:cs="Calibri"/>
          <w:b/>
          <w:sz w:val="18"/>
          <w:szCs w:val="22"/>
        </w:rPr>
      </w:pPr>
      <w:r w:rsidRPr="00242E73">
        <w:rPr>
          <w:rFonts w:ascii="Calibri" w:hAnsi="Calibri" w:cs="Calibri"/>
          <w:b/>
          <w:sz w:val="18"/>
          <w:szCs w:val="22"/>
        </w:rPr>
        <w:t>Nařízení vlády</w:t>
      </w:r>
    </w:p>
    <w:p w14:paraId="77445C20"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591/2006 Sb. o bližších minimálních požadavcích na bezpečnost a ochranu zdraví při práci.</w:t>
      </w:r>
    </w:p>
    <w:p w14:paraId="77445C21"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201/2010 Sb., kterým se stanoví způsob evidence, hlášení a zasílání záznamu o úrazu.</w:t>
      </w:r>
    </w:p>
    <w:p w14:paraId="77445C22"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495/2001 Sb. kterým se stanoví rozsah a bližší podmínky poskytování osobních ochranných pracovních prostředků, mycích, čisticích a desinfekčních prostředků.</w:t>
      </w:r>
    </w:p>
    <w:p w14:paraId="77445C23"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362/2005 Sb. o bližších požadavcích na bezpečnost a ochranu zdraví při práci na pracovištích s nebezpečím pádu z výšky nebo do hloubky.</w:t>
      </w:r>
    </w:p>
    <w:p w14:paraId="77445C24" w14:textId="77777777" w:rsidR="00025224"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Vyhláška č. 48/1982 Sb. - základní požadavky k zajištění bezpečnosti práce a technických zařízení v znění pozdějších předpisů.</w:t>
      </w:r>
    </w:p>
    <w:p w14:paraId="77445C25" w14:textId="77777777" w:rsidR="00527323" w:rsidRPr="00242E73" w:rsidRDefault="00025224"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w:t>
      </w:r>
      <w:r w:rsidR="00527323" w:rsidRPr="00242E73">
        <w:rPr>
          <w:rFonts w:ascii="Calibri" w:hAnsi="Calibri" w:cs="Calibri"/>
          <w:sz w:val="18"/>
          <w:szCs w:val="22"/>
        </w:rPr>
        <w:t xml:space="preserve">ařízení vlády č. 378/2001 Sb., kterým se stanoví bližší požadavky na bezpečný provoz a používání strojů, </w:t>
      </w:r>
      <w:r w:rsidR="009B3904">
        <w:rPr>
          <w:rFonts w:ascii="Calibri" w:hAnsi="Calibri" w:cs="Calibri"/>
          <w:sz w:val="18"/>
          <w:szCs w:val="22"/>
        </w:rPr>
        <w:t>t</w:t>
      </w:r>
      <w:r w:rsidR="00527323" w:rsidRPr="00242E73">
        <w:rPr>
          <w:rFonts w:ascii="Calibri" w:hAnsi="Calibri" w:cs="Calibri"/>
          <w:sz w:val="18"/>
          <w:szCs w:val="22"/>
        </w:rPr>
        <w:t>echnických zařízení, přístrojů a nářadí.</w:t>
      </w:r>
    </w:p>
    <w:p w14:paraId="77445C26"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11/2002 Sb., kterým se stanoví vzhled a umístění bezpečnostních značek a zavedení signálů.</w:t>
      </w:r>
    </w:p>
    <w:p w14:paraId="77445C27"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t>Nařízení vlády č. 406/2004 Sb., o bližších požadavcích na zajištění bezpečnosti a ochrany zdraví při práci v prostředí s nebezpečím výbuchu.</w:t>
      </w:r>
    </w:p>
    <w:p w14:paraId="77445C28" w14:textId="77777777" w:rsidR="00527323" w:rsidRPr="00242E73" w:rsidRDefault="00527323" w:rsidP="009B3904">
      <w:pPr>
        <w:pStyle w:val="TMSVLnormZarVlevo"/>
        <w:numPr>
          <w:ilvl w:val="0"/>
          <w:numId w:val="66"/>
        </w:numPr>
        <w:jc w:val="both"/>
        <w:rPr>
          <w:rFonts w:ascii="Calibri" w:hAnsi="Calibri" w:cs="Calibri"/>
          <w:sz w:val="18"/>
          <w:szCs w:val="22"/>
        </w:rPr>
      </w:pPr>
      <w:r w:rsidRPr="00242E73">
        <w:rPr>
          <w:rFonts w:ascii="Calibri" w:hAnsi="Calibri" w:cs="Calibri"/>
          <w:sz w:val="18"/>
          <w:szCs w:val="22"/>
        </w:rPr>
        <w:lastRenderedPageBreak/>
        <w:t>nařízení vlády č. 361/2007 Sb. kterým se stanoví podmínky ochrany zdraví při práci</w:t>
      </w:r>
    </w:p>
    <w:p w14:paraId="77445C29" w14:textId="77777777" w:rsidR="00527323" w:rsidRPr="00242E73" w:rsidRDefault="00527323" w:rsidP="009B3904">
      <w:pPr>
        <w:pStyle w:val="TMSVLnormZarVlevo"/>
        <w:jc w:val="both"/>
        <w:rPr>
          <w:rFonts w:ascii="Calibri" w:hAnsi="Calibri" w:cs="Calibri"/>
          <w:sz w:val="18"/>
          <w:szCs w:val="22"/>
        </w:rPr>
      </w:pPr>
    </w:p>
    <w:p w14:paraId="77445C2A" w14:textId="77777777" w:rsidR="00527323" w:rsidRPr="00242E73" w:rsidRDefault="00527323" w:rsidP="009B3904">
      <w:pPr>
        <w:pStyle w:val="TMSVLnormZarVlevo"/>
        <w:ind w:left="709"/>
        <w:jc w:val="both"/>
        <w:rPr>
          <w:rFonts w:ascii="Calibri" w:hAnsi="Calibri" w:cs="Calibri"/>
          <w:b/>
          <w:sz w:val="18"/>
          <w:szCs w:val="22"/>
        </w:rPr>
      </w:pPr>
      <w:r w:rsidRPr="00242E73">
        <w:rPr>
          <w:rFonts w:ascii="Calibri" w:hAnsi="Calibri" w:cs="Calibri"/>
          <w:b/>
          <w:sz w:val="18"/>
          <w:szCs w:val="22"/>
        </w:rPr>
        <w:t>Vyhlášky</w:t>
      </w:r>
    </w:p>
    <w:p w14:paraId="77445C2B"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Vyhláška ČÚBP č. 48/1982 Sb., kterou se stanoví základní požadavky k zajištění bezpečnosti práce a technických zařízení, v platném znění.</w:t>
      </w:r>
    </w:p>
    <w:p w14:paraId="77445C2C"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 xml:space="preserve">Vyhláška ČÚBP a ČBÚ č. 50/1978 Sb., o </w:t>
      </w:r>
      <w:proofErr w:type="spellStart"/>
      <w:r w:rsidRPr="00242E73">
        <w:rPr>
          <w:rFonts w:ascii="Calibri" w:hAnsi="Calibri" w:cs="Calibri"/>
          <w:sz w:val="18"/>
          <w:szCs w:val="22"/>
        </w:rPr>
        <w:t>odb</w:t>
      </w:r>
      <w:proofErr w:type="spellEnd"/>
      <w:r w:rsidRPr="00242E73">
        <w:rPr>
          <w:rFonts w:ascii="Calibri" w:hAnsi="Calibri" w:cs="Calibri"/>
          <w:sz w:val="18"/>
          <w:szCs w:val="22"/>
        </w:rPr>
        <w:t>. způsobilosti v elektrotechnice, v platném znění.</w:t>
      </w:r>
    </w:p>
    <w:p w14:paraId="77445C2D"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 xml:space="preserve">Vyhláška ČÚBP a ČBÚ č. 18/1979 Sb., kterou se určují vyhrazená tlaková zařízení a stanoví některé podmínky k zajištění jejich bezpečnosti, v platném znění. </w:t>
      </w:r>
    </w:p>
    <w:p w14:paraId="77445C2E"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Vyhláška ČÚBP a ČBÚ č. 19/1979 Sb., kterou se určují vyhrazená zdvihací zařízení a stanoví některé podmínky k zajištění jejich bezpečnosti, v platném znění.</w:t>
      </w:r>
    </w:p>
    <w:p w14:paraId="77445C2F"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Vyhláška ČÚBP a ČBÚ č. 73/2010 Sb., kterou se určují vyhrazená elektrická zařízení a stanoví některé podmínky k zajištění jejich bezpečnosti, v platném znění.</w:t>
      </w:r>
    </w:p>
    <w:p w14:paraId="77445C30" w14:textId="77777777" w:rsidR="00527323" w:rsidRPr="00242E73" w:rsidRDefault="00527323" w:rsidP="009B3904">
      <w:pPr>
        <w:pStyle w:val="TMSVLnormZarVlevo"/>
        <w:numPr>
          <w:ilvl w:val="0"/>
          <w:numId w:val="67"/>
        </w:numPr>
        <w:jc w:val="both"/>
        <w:rPr>
          <w:rFonts w:ascii="Calibri" w:hAnsi="Calibri" w:cs="Calibri"/>
          <w:sz w:val="18"/>
          <w:szCs w:val="22"/>
        </w:rPr>
      </w:pPr>
      <w:r w:rsidRPr="00242E73">
        <w:rPr>
          <w:rFonts w:ascii="Calibri" w:hAnsi="Calibri" w:cs="Calibri"/>
          <w:sz w:val="18"/>
          <w:szCs w:val="22"/>
        </w:rPr>
        <w:t>Vyhláška ČÚBP a ČBÚ č. 21/1979, kterou se určují vyhrazená plynová zařízení a stanoví některé podmínky k zajištění jejich bezpečnosti, v platném znění.</w:t>
      </w:r>
    </w:p>
    <w:p w14:paraId="77445C31" w14:textId="77777777" w:rsidR="00527323" w:rsidRPr="00242E73" w:rsidRDefault="00527323" w:rsidP="00503379">
      <w:pPr>
        <w:pStyle w:val="TMSVLnormZarVlevo"/>
        <w:ind w:left="709"/>
        <w:jc w:val="both"/>
        <w:rPr>
          <w:rFonts w:ascii="Calibri" w:hAnsi="Calibri" w:cs="Calibri"/>
          <w:sz w:val="18"/>
          <w:szCs w:val="22"/>
        </w:rPr>
      </w:pPr>
    </w:p>
    <w:p w14:paraId="77445C32" w14:textId="77777777" w:rsidR="00527323" w:rsidRPr="00242E73" w:rsidRDefault="00527323" w:rsidP="00025224">
      <w:pPr>
        <w:pStyle w:val="TMSVLnormZarVlevo"/>
        <w:ind w:left="709"/>
        <w:jc w:val="both"/>
        <w:rPr>
          <w:rFonts w:ascii="Calibri" w:hAnsi="Calibri" w:cs="Calibri"/>
          <w:b/>
          <w:sz w:val="18"/>
          <w:szCs w:val="22"/>
        </w:rPr>
      </w:pPr>
      <w:r w:rsidRPr="00242E73">
        <w:rPr>
          <w:rFonts w:ascii="Calibri" w:hAnsi="Calibri" w:cs="Calibri"/>
          <w:b/>
          <w:sz w:val="18"/>
          <w:szCs w:val="22"/>
        </w:rPr>
        <w:t>Normy</w:t>
      </w:r>
    </w:p>
    <w:p w14:paraId="77445C33"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05 0610 - Bezpečnostní předpisy pro svařování plamenem</w:t>
      </w:r>
    </w:p>
    <w:p w14:paraId="77445C34"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05 0631 - Bezpečnostní předpisy pro svařování elektrickým obloukem</w:t>
      </w:r>
    </w:p>
    <w:p w14:paraId="77445C35"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23 10 Provádění zděných konstrukcí</w:t>
      </w:r>
    </w:p>
    <w:p w14:paraId="77445C36"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30 50 Zemní práce</w:t>
      </w:r>
    </w:p>
    <w:p w14:paraId="77445C37"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00 37 Zemní a hornický tlak na stavební konstrukce</w:t>
      </w:r>
    </w:p>
    <w:p w14:paraId="77445C38"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00 90 Zakládání staveb</w:t>
      </w:r>
    </w:p>
    <w:p w14:paraId="77445C39"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30 53 Násypy z kamenité sypaniny</w:t>
      </w:r>
    </w:p>
    <w:p w14:paraId="77445C3A"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81 06 Ochranné a záchytné konstrukce</w:t>
      </w:r>
    </w:p>
    <w:p w14:paraId="77445C3B"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81 08 Pomocné trubkové konstrukce</w:t>
      </w:r>
    </w:p>
    <w:p w14:paraId="77445C3C"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ČSN 73 31 50 Tesařské práce stavební</w:t>
      </w:r>
    </w:p>
    <w:p w14:paraId="77445C3D"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 xml:space="preserve">ČSN při provádění prací (výtahy, </w:t>
      </w:r>
      <w:proofErr w:type="gramStart"/>
      <w:r w:rsidRPr="00242E73">
        <w:rPr>
          <w:rFonts w:ascii="Calibri" w:hAnsi="Calibri" w:cs="Calibri"/>
          <w:sz w:val="18"/>
          <w:szCs w:val="22"/>
        </w:rPr>
        <w:t>míchačky,</w:t>
      </w:r>
      <w:proofErr w:type="gramEnd"/>
      <w:r w:rsidRPr="00242E73">
        <w:rPr>
          <w:rFonts w:ascii="Calibri" w:hAnsi="Calibri" w:cs="Calibri"/>
          <w:sz w:val="18"/>
          <w:szCs w:val="22"/>
        </w:rPr>
        <w:t xml:space="preserve"> atd.)</w:t>
      </w:r>
    </w:p>
    <w:p w14:paraId="77445C3E" w14:textId="77777777" w:rsidR="00025224" w:rsidRPr="00242E73" w:rsidRDefault="00025224" w:rsidP="00503379">
      <w:pPr>
        <w:pStyle w:val="TMSnadpis11"/>
        <w:spacing w:before="0" w:after="0"/>
        <w:jc w:val="both"/>
        <w:rPr>
          <w:rFonts w:ascii="Calibri" w:hAnsi="Calibri" w:cs="Calibri"/>
          <w:b/>
          <w:sz w:val="18"/>
          <w:szCs w:val="22"/>
        </w:rPr>
      </w:pPr>
    </w:p>
    <w:p w14:paraId="77445C3F" w14:textId="77777777" w:rsidR="00527323" w:rsidRPr="00242E73" w:rsidRDefault="00527323" w:rsidP="00025224">
      <w:pPr>
        <w:pStyle w:val="TMSnadpis11"/>
        <w:spacing w:before="0" w:after="0"/>
        <w:ind w:left="2240"/>
        <w:jc w:val="both"/>
        <w:rPr>
          <w:rFonts w:ascii="Calibri" w:hAnsi="Calibri" w:cs="Calibri"/>
          <w:b/>
          <w:sz w:val="18"/>
          <w:szCs w:val="22"/>
        </w:rPr>
      </w:pPr>
      <w:r w:rsidRPr="00242E73">
        <w:rPr>
          <w:rFonts w:ascii="Calibri" w:hAnsi="Calibri" w:cs="Calibri"/>
          <w:b/>
          <w:sz w:val="18"/>
          <w:szCs w:val="22"/>
        </w:rPr>
        <w:t>Hygiena, ochrana zdraví a životního prostředí</w:t>
      </w:r>
    </w:p>
    <w:p w14:paraId="77445C40" w14:textId="77777777" w:rsidR="00527323" w:rsidRPr="00242E73" w:rsidRDefault="00527323" w:rsidP="00025224">
      <w:pPr>
        <w:pStyle w:val="TMSVLnorm2"/>
        <w:ind w:left="709" w:firstLine="0"/>
        <w:rPr>
          <w:rFonts w:ascii="Calibri" w:hAnsi="Calibri" w:cs="Calibri"/>
          <w:sz w:val="18"/>
          <w:szCs w:val="22"/>
        </w:rPr>
      </w:pPr>
      <w:r w:rsidRPr="00242E73">
        <w:rPr>
          <w:rFonts w:ascii="Calibri" w:hAnsi="Calibri" w:cs="Calibri"/>
          <w:sz w:val="18"/>
          <w:szCs w:val="22"/>
        </w:rPr>
        <w:t xml:space="preserve">Se zajištěním hygieny, ochrany zdraví a životního prostředí stavby souvisí následující ustanovení: </w:t>
      </w:r>
    </w:p>
    <w:p w14:paraId="77445C41"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Jsou dodrženy požadavky vyhlášky č. 268/2009 Sb., o technických požadavcích na stavby, zde především § 10,11,12,13,14, v těchto paragrafech jsou řešeny všeobecné požadavky na hygienu, ochranu zdraví a životního prostředí, světlé výšky místností, osvětlení, větrání, vytápění, ochrana proti hluku;</w:t>
      </w:r>
    </w:p>
    <w:p w14:paraId="77445C42"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všechny požadavky byly v návrhu respektovány;</w:t>
      </w:r>
    </w:p>
    <w:p w14:paraId="77445C43"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nepodléhá posouzení vlivu na životní prostředí dle zákona č.100/2001 Sb. v platném znění;</w:t>
      </w:r>
    </w:p>
    <w:p w14:paraId="77445C44"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navržená stavba nebude mít svým umístěním, charakterem a provozem, při dodržení podmínek stanovených tímto projektem a obecně platnými předpisy, negativní vliv na kvalitu životního prostředí. Nebude produkovat nadměrné exhalace, hluk, teplo, vibrace, otřesy, prach ani zápach;</w:t>
      </w:r>
    </w:p>
    <w:p w14:paraId="77445C45" w14:textId="77777777" w:rsidR="00527323" w:rsidRPr="00242E73" w:rsidRDefault="00527323" w:rsidP="00FA5514">
      <w:pPr>
        <w:pStyle w:val="TMSVLnorm2"/>
        <w:numPr>
          <w:ilvl w:val="0"/>
          <w:numId w:val="68"/>
        </w:numPr>
        <w:rPr>
          <w:rFonts w:ascii="Calibri" w:hAnsi="Calibri" w:cs="Calibri"/>
          <w:sz w:val="18"/>
          <w:szCs w:val="22"/>
        </w:rPr>
      </w:pPr>
      <w:r w:rsidRPr="00242E73">
        <w:rPr>
          <w:rFonts w:ascii="Calibri" w:hAnsi="Calibri" w:cs="Calibri"/>
          <w:sz w:val="18"/>
          <w:szCs w:val="22"/>
        </w:rPr>
        <w:t>navrženou stavbou nebudou dotčeny chráněné kulturní památky.</w:t>
      </w:r>
    </w:p>
    <w:p w14:paraId="77445C46" w14:textId="77777777" w:rsidR="00527323" w:rsidRPr="00242E73" w:rsidRDefault="00527323" w:rsidP="00503379">
      <w:pPr>
        <w:pStyle w:val="TMSmezidek"/>
        <w:spacing w:line="240" w:lineRule="auto"/>
        <w:rPr>
          <w:rFonts w:cs="Calibri"/>
          <w:sz w:val="18"/>
          <w:szCs w:val="22"/>
        </w:rPr>
      </w:pPr>
    </w:p>
    <w:p w14:paraId="77445C47" w14:textId="77777777" w:rsidR="00527323" w:rsidRPr="00242E73" w:rsidRDefault="00527323" w:rsidP="00025224">
      <w:pPr>
        <w:pStyle w:val="TMSVLnorm2"/>
        <w:ind w:left="709" w:firstLine="0"/>
        <w:rPr>
          <w:rFonts w:ascii="Calibri" w:hAnsi="Calibri" w:cs="Calibri"/>
          <w:sz w:val="18"/>
          <w:szCs w:val="22"/>
          <w:u w:val="single"/>
        </w:rPr>
      </w:pPr>
      <w:r w:rsidRPr="00242E73">
        <w:rPr>
          <w:rFonts w:ascii="Calibri" w:hAnsi="Calibri" w:cs="Calibri"/>
          <w:sz w:val="18"/>
          <w:szCs w:val="22"/>
          <w:u w:val="single"/>
        </w:rPr>
        <w:t>Odpadové hospodářství:</w:t>
      </w:r>
    </w:p>
    <w:p w14:paraId="77445C49" w14:textId="1DA5A858" w:rsidR="00025224" w:rsidRDefault="007B3249" w:rsidP="00025224">
      <w:pPr>
        <w:pStyle w:val="VJTCalibri11norzarvlevo"/>
        <w:ind w:left="709" w:firstLine="0"/>
        <w:rPr>
          <w:rFonts w:cs="Calibri"/>
          <w:sz w:val="18"/>
          <w:szCs w:val="22"/>
        </w:rPr>
      </w:pPr>
      <w:r w:rsidRPr="007B3249">
        <w:rPr>
          <w:rFonts w:cs="Calibri"/>
          <w:sz w:val="18"/>
          <w:szCs w:val="22"/>
        </w:rPr>
        <w:t xml:space="preserve">V rámci výstavby bude nakládáno s odpady vzniklými při stavbě v souladu se ustanoveními zákona č. 541/2020 Sb. - o odpadech a prováděcí </w:t>
      </w:r>
      <w:proofErr w:type="spellStart"/>
      <w:r w:rsidRPr="007B3249">
        <w:rPr>
          <w:rFonts w:cs="Calibri"/>
          <w:sz w:val="18"/>
          <w:szCs w:val="22"/>
        </w:rPr>
        <w:t>Vyhl</w:t>
      </w:r>
      <w:proofErr w:type="spellEnd"/>
      <w:r w:rsidRPr="007B3249">
        <w:rPr>
          <w:rFonts w:cs="Calibri"/>
          <w:sz w:val="18"/>
          <w:szCs w:val="22"/>
        </w:rPr>
        <w:t xml:space="preserve">. č. 8/2021 Sb. a </w:t>
      </w:r>
      <w:proofErr w:type="spellStart"/>
      <w:r w:rsidRPr="007B3249">
        <w:rPr>
          <w:rFonts w:cs="Calibri"/>
          <w:sz w:val="18"/>
          <w:szCs w:val="22"/>
        </w:rPr>
        <w:t>vyhl</w:t>
      </w:r>
      <w:proofErr w:type="spellEnd"/>
      <w:r w:rsidRPr="007B3249">
        <w:rPr>
          <w:rFonts w:cs="Calibri"/>
          <w:sz w:val="18"/>
          <w:szCs w:val="22"/>
        </w:rPr>
        <w:t xml:space="preserve">. 273/2021 </w:t>
      </w:r>
      <w:proofErr w:type="spellStart"/>
      <w:r w:rsidRPr="007B3249">
        <w:rPr>
          <w:rFonts w:cs="Calibri"/>
          <w:sz w:val="18"/>
          <w:szCs w:val="22"/>
        </w:rPr>
        <w:t>Sb</w:t>
      </w:r>
      <w:proofErr w:type="spellEnd"/>
      <w:r w:rsidRPr="007B3249">
        <w:rPr>
          <w:rFonts w:cs="Calibri"/>
          <w:sz w:val="18"/>
          <w:szCs w:val="22"/>
        </w:rPr>
        <w:t>, jejichž plnění bude ve výkonu autorizované dodavatelské firmy, která v pozici funkce generálního dodavatele stavby bude nakládat s odpady v rámci svých smluvních vztahů.</w:t>
      </w:r>
    </w:p>
    <w:p w14:paraId="3B77D63C" w14:textId="77777777" w:rsidR="007B3249" w:rsidRPr="00242E73" w:rsidRDefault="007B3249" w:rsidP="00025224">
      <w:pPr>
        <w:pStyle w:val="VJTCalibri11norzarvlevo"/>
        <w:ind w:left="709" w:firstLine="0"/>
        <w:rPr>
          <w:rFonts w:cs="Calibri"/>
          <w:b/>
          <w:sz w:val="18"/>
          <w:szCs w:val="22"/>
        </w:rPr>
      </w:pPr>
    </w:p>
    <w:p w14:paraId="77445C4A" w14:textId="77777777" w:rsidR="00527323" w:rsidRPr="00242E73" w:rsidRDefault="00527323" w:rsidP="00025224">
      <w:pPr>
        <w:pStyle w:val="VJTCalibrinadpis11Tun"/>
        <w:tabs>
          <w:tab w:val="clear" w:pos="1134"/>
          <w:tab w:val="clear" w:pos="1418"/>
        </w:tabs>
        <w:spacing w:before="0" w:after="0"/>
        <w:jc w:val="both"/>
        <w:rPr>
          <w:sz w:val="18"/>
        </w:rPr>
      </w:pPr>
      <w:r w:rsidRPr="00242E73">
        <w:rPr>
          <w:sz w:val="18"/>
        </w:rPr>
        <w:t>Úpravy pro bezbariérové užívání výstavbou dotčených staveb</w:t>
      </w:r>
    </w:p>
    <w:p w14:paraId="77445C4B" w14:textId="77777777" w:rsidR="00527323" w:rsidRPr="00242E73" w:rsidRDefault="009B3904" w:rsidP="00025224">
      <w:pPr>
        <w:pStyle w:val="TMSVLnormZarVlevo"/>
        <w:ind w:left="709"/>
        <w:jc w:val="both"/>
        <w:rPr>
          <w:rFonts w:ascii="Calibri" w:hAnsi="Calibri" w:cs="Calibri"/>
          <w:sz w:val="18"/>
          <w:szCs w:val="22"/>
        </w:rPr>
      </w:pPr>
      <w:r>
        <w:rPr>
          <w:rFonts w:ascii="Calibri" w:hAnsi="Calibri" w:cs="Calibri"/>
          <w:sz w:val="18"/>
          <w:szCs w:val="22"/>
        </w:rPr>
        <w:t>Stavba nebude omezovat bezbariérové užívání okolních objektů</w:t>
      </w:r>
      <w:r w:rsidR="00527323" w:rsidRPr="00242E73">
        <w:rPr>
          <w:rFonts w:ascii="Calibri" w:hAnsi="Calibri" w:cs="Calibri"/>
          <w:sz w:val="18"/>
          <w:szCs w:val="22"/>
        </w:rPr>
        <w:t>.</w:t>
      </w:r>
    </w:p>
    <w:p w14:paraId="77445C4C" w14:textId="77777777" w:rsidR="00025224" w:rsidRPr="00242E73" w:rsidRDefault="00025224" w:rsidP="00025224">
      <w:pPr>
        <w:pStyle w:val="TMSVLnormZarVlevo"/>
        <w:jc w:val="both"/>
        <w:rPr>
          <w:rFonts w:ascii="Calibri" w:hAnsi="Calibri" w:cs="Calibri"/>
          <w:sz w:val="18"/>
          <w:szCs w:val="22"/>
        </w:rPr>
      </w:pPr>
    </w:p>
    <w:p w14:paraId="77445C4D" w14:textId="77777777" w:rsidR="00527323" w:rsidRPr="00242E73" w:rsidRDefault="00527323" w:rsidP="00025224">
      <w:pPr>
        <w:pStyle w:val="VJTCalibrinadpis11Tun"/>
        <w:tabs>
          <w:tab w:val="clear" w:pos="1134"/>
          <w:tab w:val="clear" w:pos="1418"/>
        </w:tabs>
        <w:spacing w:before="0" w:after="0"/>
        <w:jc w:val="both"/>
        <w:rPr>
          <w:sz w:val="18"/>
        </w:rPr>
      </w:pPr>
      <w:r w:rsidRPr="00242E73">
        <w:rPr>
          <w:sz w:val="18"/>
        </w:rPr>
        <w:t>Zásady pro dopravní inženýrská opatření</w:t>
      </w:r>
    </w:p>
    <w:p w14:paraId="77445C4E" w14:textId="77777777" w:rsidR="00527323" w:rsidRPr="00242E73" w:rsidRDefault="00527323" w:rsidP="00025224">
      <w:pPr>
        <w:pStyle w:val="TMSVLnormZarVlevo"/>
        <w:ind w:left="709"/>
        <w:jc w:val="both"/>
        <w:rPr>
          <w:rFonts w:ascii="Calibri" w:hAnsi="Calibri" w:cs="Calibri"/>
          <w:sz w:val="18"/>
          <w:szCs w:val="22"/>
        </w:rPr>
      </w:pPr>
      <w:r w:rsidRPr="00242E73">
        <w:rPr>
          <w:rFonts w:ascii="Calibri" w:hAnsi="Calibri" w:cs="Calibri"/>
          <w:sz w:val="18"/>
          <w:szCs w:val="22"/>
        </w:rPr>
        <w:t>Projekt nedefinuje žádná opatření.</w:t>
      </w:r>
    </w:p>
    <w:p w14:paraId="77445C4F" w14:textId="77777777" w:rsidR="00025224" w:rsidRPr="00242E73" w:rsidRDefault="00025224" w:rsidP="00025224">
      <w:pPr>
        <w:pStyle w:val="TMSVLnormZarVlevo"/>
        <w:jc w:val="both"/>
        <w:rPr>
          <w:rFonts w:ascii="Calibri" w:hAnsi="Calibri" w:cs="Calibri"/>
          <w:sz w:val="18"/>
          <w:szCs w:val="22"/>
        </w:rPr>
      </w:pPr>
    </w:p>
    <w:p w14:paraId="77445C50" w14:textId="77777777" w:rsidR="00527323" w:rsidRPr="00242E73" w:rsidRDefault="00527323" w:rsidP="00025224">
      <w:pPr>
        <w:pStyle w:val="VJTCalibrinadpis11Tun"/>
        <w:tabs>
          <w:tab w:val="clear" w:pos="1134"/>
          <w:tab w:val="clear" w:pos="1418"/>
        </w:tabs>
        <w:spacing w:before="0" w:after="0"/>
        <w:jc w:val="both"/>
        <w:rPr>
          <w:sz w:val="18"/>
        </w:rPr>
      </w:pPr>
      <w:r w:rsidRPr="00242E73">
        <w:rPr>
          <w:sz w:val="18"/>
        </w:rPr>
        <w:t>Stanovení speciálních podmínek pro provádění stavby za provozu, opatření proti účinkům vnějšího prostředí při výstavbě</w:t>
      </w:r>
    </w:p>
    <w:p w14:paraId="77445C51" w14:textId="77777777" w:rsidR="00527323" w:rsidRPr="00242E73" w:rsidRDefault="009B3904" w:rsidP="00025224">
      <w:pPr>
        <w:pStyle w:val="VJTCalibrnadpisi13Tun"/>
        <w:numPr>
          <w:ilvl w:val="0"/>
          <w:numId w:val="0"/>
        </w:numPr>
        <w:tabs>
          <w:tab w:val="clear" w:pos="1134"/>
        </w:tabs>
        <w:spacing w:before="0"/>
        <w:ind w:left="709"/>
        <w:jc w:val="both"/>
        <w:rPr>
          <w:rFonts w:cs="Calibri"/>
          <w:b w:val="0"/>
          <w:sz w:val="18"/>
          <w:szCs w:val="22"/>
        </w:rPr>
      </w:pPr>
      <w:r>
        <w:rPr>
          <w:rFonts w:cs="Calibri"/>
          <w:b w:val="0"/>
          <w:sz w:val="18"/>
          <w:szCs w:val="22"/>
        </w:rPr>
        <w:t>Projekt nedefinuje žádná opatření</w:t>
      </w:r>
    </w:p>
    <w:p w14:paraId="77445C52" w14:textId="77777777" w:rsidR="00025224" w:rsidRPr="00242E73" w:rsidRDefault="00025224" w:rsidP="00025224">
      <w:pPr>
        <w:pStyle w:val="VJTCalibrnadpisi13Tun"/>
        <w:numPr>
          <w:ilvl w:val="0"/>
          <w:numId w:val="0"/>
        </w:numPr>
        <w:tabs>
          <w:tab w:val="clear" w:pos="1134"/>
        </w:tabs>
        <w:spacing w:before="0"/>
        <w:ind w:left="1134" w:hanging="1134"/>
        <w:jc w:val="both"/>
        <w:rPr>
          <w:rFonts w:cs="Calibri"/>
          <w:b w:val="0"/>
          <w:sz w:val="18"/>
          <w:szCs w:val="22"/>
        </w:rPr>
      </w:pPr>
    </w:p>
    <w:p w14:paraId="77445C53" w14:textId="77777777" w:rsidR="00E45E55" w:rsidRPr="00242E73" w:rsidRDefault="00527323" w:rsidP="00025224">
      <w:pPr>
        <w:pStyle w:val="VJTCalibrinadpis11Tun"/>
        <w:tabs>
          <w:tab w:val="clear" w:pos="1134"/>
          <w:tab w:val="clear" w:pos="1418"/>
        </w:tabs>
        <w:spacing w:before="0" w:after="0"/>
        <w:jc w:val="both"/>
        <w:rPr>
          <w:sz w:val="18"/>
        </w:rPr>
      </w:pPr>
      <w:r w:rsidRPr="00242E73">
        <w:rPr>
          <w:sz w:val="18"/>
        </w:rPr>
        <w:t>Postup výstavby, rozhodující dílčí termíny</w:t>
      </w:r>
    </w:p>
    <w:p w14:paraId="77445C54" w14:textId="77777777" w:rsidR="007D0548" w:rsidRPr="00242E73" w:rsidRDefault="00E45E55" w:rsidP="00025224">
      <w:pPr>
        <w:tabs>
          <w:tab w:val="clear" w:pos="2268"/>
        </w:tabs>
        <w:ind w:left="709"/>
        <w:rPr>
          <w:rFonts w:ascii="Calibri" w:hAnsi="Calibri" w:cs="Calibri"/>
          <w:sz w:val="18"/>
          <w:szCs w:val="22"/>
        </w:rPr>
      </w:pPr>
      <w:r w:rsidRPr="00242E73">
        <w:rPr>
          <w:rFonts w:ascii="Calibri" w:hAnsi="Calibri" w:cs="Calibri"/>
          <w:sz w:val="18"/>
          <w:szCs w:val="22"/>
        </w:rPr>
        <w:t xml:space="preserve">Projekt předpokládá výstavbu v jedné etapě. </w:t>
      </w:r>
      <w:r w:rsidR="007D0548" w:rsidRPr="00242E73">
        <w:rPr>
          <w:rFonts w:ascii="Calibri" w:hAnsi="Calibri" w:cs="Calibri"/>
          <w:sz w:val="18"/>
          <w:szCs w:val="22"/>
        </w:rPr>
        <w:t>NÁVRH POSTUPU PRACÍ – VÝPIS ČINNOSTÍ – bude doplněn v dalším stupni PD (v prováděcí dokumentaci).</w:t>
      </w:r>
    </w:p>
    <w:p w14:paraId="77445C55" w14:textId="77777777" w:rsidR="00025224" w:rsidRPr="00242E73" w:rsidRDefault="00025224" w:rsidP="00503379">
      <w:pPr>
        <w:rPr>
          <w:rFonts w:ascii="Calibri" w:hAnsi="Calibri" w:cs="Calibri"/>
          <w:sz w:val="18"/>
          <w:szCs w:val="22"/>
        </w:rPr>
      </w:pPr>
    </w:p>
    <w:p w14:paraId="77445C56" w14:textId="77777777" w:rsidR="00025224" w:rsidRPr="00242E73" w:rsidRDefault="00025224" w:rsidP="00503379">
      <w:pPr>
        <w:rPr>
          <w:rFonts w:ascii="Calibri" w:hAnsi="Calibri" w:cs="Calibri"/>
          <w:sz w:val="18"/>
          <w:szCs w:val="22"/>
        </w:rPr>
      </w:pPr>
    </w:p>
    <w:p w14:paraId="77445C57" w14:textId="77777777" w:rsidR="009C4AF2" w:rsidRPr="00242E73" w:rsidRDefault="009C4AF2" w:rsidP="00025224">
      <w:pPr>
        <w:pStyle w:val="VJTCalibrnadpisi13Tun"/>
        <w:tabs>
          <w:tab w:val="clear" w:pos="1134"/>
        </w:tabs>
        <w:spacing w:before="0"/>
        <w:jc w:val="both"/>
        <w:rPr>
          <w:sz w:val="22"/>
          <w:szCs w:val="22"/>
        </w:rPr>
      </w:pPr>
      <w:r w:rsidRPr="00242E73">
        <w:rPr>
          <w:sz w:val="22"/>
          <w:szCs w:val="22"/>
        </w:rPr>
        <w:t>Celkové vodohospodářské řešení</w:t>
      </w:r>
    </w:p>
    <w:p w14:paraId="77445C58" w14:textId="77777777" w:rsidR="00025224" w:rsidRPr="00242E73" w:rsidRDefault="00025224" w:rsidP="00025224">
      <w:pPr>
        <w:pStyle w:val="VJTCalibrnadpisi13Tun"/>
        <w:numPr>
          <w:ilvl w:val="0"/>
          <w:numId w:val="0"/>
        </w:numPr>
        <w:tabs>
          <w:tab w:val="clear" w:pos="1134"/>
        </w:tabs>
        <w:spacing w:before="0"/>
        <w:ind w:left="1134"/>
        <w:jc w:val="both"/>
        <w:rPr>
          <w:sz w:val="18"/>
          <w:szCs w:val="18"/>
        </w:rPr>
      </w:pPr>
    </w:p>
    <w:p w14:paraId="77445C59" w14:textId="77777777" w:rsidR="009C4AF2" w:rsidRPr="00242E73" w:rsidRDefault="009C4AF2" w:rsidP="00025224">
      <w:pPr>
        <w:pStyle w:val="VJTCalibrinadpis11"/>
        <w:spacing w:before="0" w:after="0"/>
        <w:ind w:left="709" w:firstLine="0"/>
        <w:rPr>
          <w:sz w:val="18"/>
          <w:szCs w:val="24"/>
        </w:rPr>
      </w:pPr>
      <w:r w:rsidRPr="00242E73">
        <w:rPr>
          <w:sz w:val="18"/>
          <w:szCs w:val="24"/>
        </w:rPr>
        <w:t xml:space="preserve">Celkové vodohospodářské řešení </w:t>
      </w:r>
      <w:r w:rsidR="00E45E55" w:rsidRPr="00242E73">
        <w:rPr>
          <w:sz w:val="18"/>
          <w:szCs w:val="24"/>
        </w:rPr>
        <w:t xml:space="preserve">se v daném projektu neřeší – kompletní technická infrastruktura týkající se venkovních VH staveb zůstane zachována. </w:t>
      </w:r>
    </w:p>
    <w:p w14:paraId="77445C5A" w14:textId="77777777" w:rsidR="009C4AF2" w:rsidRPr="00242E73" w:rsidRDefault="009C4AF2" w:rsidP="00503379">
      <w:pPr>
        <w:pStyle w:val="VJTCalibri11norzarvlevo"/>
        <w:rPr>
          <w:sz w:val="18"/>
          <w:highlight w:val="yellow"/>
        </w:rPr>
      </w:pPr>
    </w:p>
    <w:p w14:paraId="77445C5B" w14:textId="77777777" w:rsidR="000C3224" w:rsidRDefault="000C3224" w:rsidP="00503379">
      <w:pPr>
        <w:pStyle w:val="TMSVLnorm2"/>
        <w:ind w:firstLine="0"/>
        <w:rPr>
          <w:rFonts w:ascii="Calibri" w:hAnsi="Calibri"/>
          <w:color w:val="FF0000"/>
          <w:sz w:val="18"/>
        </w:rPr>
      </w:pPr>
    </w:p>
    <w:p w14:paraId="77445C5C" w14:textId="77777777" w:rsidR="000C3224" w:rsidRDefault="000C3224" w:rsidP="00503379">
      <w:pPr>
        <w:pStyle w:val="TMSVLnorm2"/>
        <w:ind w:firstLine="0"/>
        <w:rPr>
          <w:rFonts w:ascii="Calibri" w:hAnsi="Calibri"/>
          <w:color w:val="FF0000"/>
          <w:sz w:val="18"/>
        </w:rPr>
      </w:pPr>
    </w:p>
    <w:p w14:paraId="77445C5D" w14:textId="77777777" w:rsidR="000C3224" w:rsidRDefault="000C3224" w:rsidP="00503379">
      <w:pPr>
        <w:pStyle w:val="TMSVLnorm2"/>
        <w:ind w:firstLine="0"/>
        <w:rPr>
          <w:rFonts w:ascii="Calibri" w:hAnsi="Calibri"/>
          <w:color w:val="FF0000"/>
          <w:sz w:val="18"/>
        </w:rPr>
      </w:pPr>
    </w:p>
    <w:p w14:paraId="77445C5E" w14:textId="77777777" w:rsidR="008153B0" w:rsidRDefault="008153B0" w:rsidP="00503379">
      <w:pPr>
        <w:pStyle w:val="TMSVLnorm2"/>
        <w:ind w:firstLine="0"/>
        <w:rPr>
          <w:rFonts w:ascii="Calibri" w:hAnsi="Calibri"/>
          <w:color w:val="FF0000"/>
          <w:sz w:val="18"/>
        </w:rPr>
      </w:pPr>
    </w:p>
    <w:p w14:paraId="77445C5F" w14:textId="77777777" w:rsidR="008153B0" w:rsidRDefault="008153B0" w:rsidP="00503379">
      <w:pPr>
        <w:pStyle w:val="TMSVLnorm2"/>
        <w:ind w:firstLine="0"/>
        <w:rPr>
          <w:rFonts w:ascii="Calibri" w:hAnsi="Calibri"/>
          <w:color w:val="FF0000"/>
          <w:sz w:val="18"/>
        </w:rPr>
      </w:pPr>
    </w:p>
    <w:p w14:paraId="77445C60" w14:textId="77777777" w:rsidR="008153B0" w:rsidRDefault="008153B0" w:rsidP="00503379">
      <w:pPr>
        <w:pStyle w:val="TMSVLnorm2"/>
        <w:ind w:firstLine="0"/>
        <w:rPr>
          <w:rFonts w:ascii="Calibri" w:hAnsi="Calibri"/>
          <w:color w:val="FF0000"/>
          <w:sz w:val="18"/>
        </w:rPr>
      </w:pPr>
    </w:p>
    <w:tbl>
      <w:tblPr>
        <w:tblpPr w:leftFromText="141" w:rightFromText="141" w:vertAnchor="text" w:horzAnchor="margin" w:tblpY="70"/>
        <w:tblW w:w="10306" w:type="dxa"/>
        <w:tblLayout w:type="fixed"/>
        <w:tblLook w:val="0000" w:firstRow="0" w:lastRow="0" w:firstColumn="0" w:lastColumn="0" w:noHBand="0" w:noVBand="0"/>
      </w:tblPr>
      <w:tblGrid>
        <w:gridCol w:w="7763"/>
        <w:gridCol w:w="2543"/>
      </w:tblGrid>
      <w:tr w:rsidR="00970176" w:rsidRPr="00242E73" w14:paraId="77445C63" w14:textId="77777777" w:rsidTr="00970176">
        <w:tc>
          <w:tcPr>
            <w:tcW w:w="7763" w:type="dxa"/>
          </w:tcPr>
          <w:p w14:paraId="77445C61" w14:textId="5D8475E2" w:rsidR="00970176" w:rsidRPr="00242E73" w:rsidRDefault="00970176" w:rsidP="00970176">
            <w:pPr>
              <w:pStyle w:val="Zkladntext"/>
              <w:tabs>
                <w:tab w:val="left" w:pos="3402"/>
                <w:tab w:val="left" w:pos="4253"/>
                <w:tab w:val="left" w:pos="5096"/>
              </w:tabs>
              <w:spacing w:after="0"/>
              <w:rPr>
                <w:rFonts w:ascii="Calibri" w:hAnsi="Calibri" w:cs="Arial"/>
                <w:b/>
                <w:i/>
                <w:iCs/>
                <w:sz w:val="18"/>
                <w:lang w:val="cs-CZ" w:eastAsia="cs-CZ"/>
              </w:rPr>
            </w:pPr>
            <w:r w:rsidRPr="00242E73">
              <w:rPr>
                <w:rFonts w:ascii="Calibri" w:hAnsi="Calibri" w:cs="Arial"/>
                <w:b/>
                <w:i/>
                <w:iCs/>
                <w:sz w:val="18"/>
                <w:lang w:val="cs-CZ" w:eastAsia="cs-CZ"/>
              </w:rPr>
              <w:t xml:space="preserve">Vypracoval a sestavil </w:t>
            </w:r>
            <w:r w:rsidR="00A83591">
              <w:rPr>
                <w:rFonts w:ascii="Calibri" w:hAnsi="Calibri" w:cs="Arial"/>
                <w:b/>
                <w:i/>
                <w:iCs/>
                <w:sz w:val="18"/>
                <w:lang w:val="cs-CZ" w:eastAsia="cs-CZ"/>
              </w:rPr>
              <w:t>v </w:t>
            </w:r>
            <w:r w:rsidR="002272DB">
              <w:rPr>
                <w:rFonts w:ascii="Calibri" w:hAnsi="Calibri" w:cs="Arial"/>
                <w:b/>
                <w:i/>
                <w:iCs/>
                <w:sz w:val="18"/>
                <w:lang w:val="cs-CZ" w:eastAsia="cs-CZ"/>
              </w:rPr>
              <w:t>lednu</w:t>
            </w:r>
            <w:r w:rsidR="00A83591">
              <w:rPr>
                <w:rFonts w:ascii="Calibri" w:hAnsi="Calibri" w:cs="Arial"/>
                <w:b/>
                <w:i/>
                <w:iCs/>
                <w:sz w:val="18"/>
                <w:lang w:val="cs-CZ" w:eastAsia="cs-CZ"/>
              </w:rPr>
              <w:t xml:space="preserve"> 20</w:t>
            </w:r>
            <w:r w:rsidR="002272DB">
              <w:rPr>
                <w:rFonts w:ascii="Calibri" w:hAnsi="Calibri" w:cs="Arial"/>
                <w:b/>
                <w:i/>
                <w:iCs/>
                <w:sz w:val="18"/>
                <w:lang w:val="cs-CZ" w:eastAsia="cs-CZ"/>
              </w:rPr>
              <w:t>24</w:t>
            </w:r>
          </w:p>
        </w:tc>
        <w:tc>
          <w:tcPr>
            <w:tcW w:w="2543" w:type="dxa"/>
          </w:tcPr>
          <w:p w14:paraId="77445C62" w14:textId="77777777" w:rsidR="00970176" w:rsidRPr="00242E73" w:rsidRDefault="00970176" w:rsidP="00970176">
            <w:pPr>
              <w:pStyle w:val="Zkladntext"/>
              <w:tabs>
                <w:tab w:val="left" w:pos="3402"/>
                <w:tab w:val="left" w:pos="4253"/>
              </w:tabs>
              <w:spacing w:after="0"/>
              <w:rPr>
                <w:rFonts w:ascii="Calibri" w:hAnsi="Calibri" w:cs="Arial"/>
                <w:i/>
                <w:iCs/>
                <w:sz w:val="18"/>
                <w:lang w:val="cs-CZ" w:eastAsia="cs-CZ"/>
              </w:rPr>
            </w:pPr>
            <w:r w:rsidRPr="00242E73">
              <w:rPr>
                <w:rFonts w:ascii="Calibri" w:hAnsi="Calibri" w:cs="Arial"/>
                <w:b/>
                <w:i/>
                <w:iCs/>
                <w:sz w:val="18"/>
                <w:lang w:val="cs-CZ" w:eastAsia="cs-CZ"/>
              </w:rPr>
              <w:t>Atelier</w:t>
            </w:r>
            <w:r w:rsidRPr="00815993">
              <w:rPr>
                <w:rFonts w:ascii="Calibri" w:hAnsi="Calibri" w:cs="Arial"/>
                <w:b/>
                <w:i/>
                <w:iCs/>
                <w:color w:val="A6A6A6"/>
                <w:sz w:val="18"/>
                <w:lang w:val="cs-CZ" w:eastAsia="cs-CZ"/>
              </w:rPr>
              <w:t>38</w:t>
            </w:r>
            <w:r w:rsidRPr="00242E73">
              <w:rPr>
                <w:rFonts w:ascii="Calibri" w:hAnsi="Calibri" w:cs="Arial"/>
                <w:i/>
                <w:iCs/>
                <w:sz w:val="18"/>
                <w:lang w:val="cs-CZ" w:eastAsia="cs-CZ"/>
              </w:rPr>
              <w:t xml:space="preserve"> </w:t>
            </w:r>
            <w:r w:rsidRPr="00242E73">
              <w:rPr>
                <w:rFonts w:ascii="Calibri" w:hAnsi="Calibri" w:cs="Arial"/>
                <w:b/>
                <w:i/>
                <w:iCs/>
                <w:sz w:val="18"/>
                <w:lang w:val="cs-CZ" w:eastAsia="cs-CZ"/>
              </w:rPr>
              <w:t>s.r.o.</w:t>
            </w:r>
          </w:p>
        </w:tc>
      </w:tr>
      <w:tr w:rsidR="00970176" w:rsidRPr="00242E73" w14:paraId="77445C66" w14:textId="77777777" w:rsidTr="00970176">
        <w:tc>
          <w:tcPr>
            <w:tcW w:w="7763" w:type="dxa"/>
          </w:tcPr>
          <w:p w14:paraId="77445C64" w14:textId="77777777" w:rsidR="00970176" w:rsidRPr="00242E73" w:rsidRDefault="00970176" w:rsidP="00970176">
            <w:pPr>
              <w:pStyle w:val="Zkladntext"/>
              <w:tabs>
                <w:tab w:val="left" w:pos="3402"/>
                <w:tab w:val="left" w:pos="4253"/>
                <w:tab w:val="left" w:pos="5096"/>
              </w:tabs>
              <w:spacing w:after="0"/>
              <w:rPr>
                <w:rFonts w:ascii="Calibri" w:hAnsi="Calibri" w:cs="Arial"/>
                <w:b/>
                <w:i/>
                <w:iCs/>
                <w:sz w:val="18"/>
                <w:lang w:val="cs-CZ" w:eastAsia="cs-CZ"/>
              </w:rPr>
            </w:pPr>
          </w:p>
        </w:tc>
        <w:tc>
          <w:tcPr>
            <w:tcW w:w="2543" w:type="dxa"/>
          </w:tcPr>
          <w:p w14:paraId="77445C65" w14:textId="77777777" w:rsidR="00970176" w:rsidRPr="00242E73" w:rsidRDefault="00970176" w:rsidP="00970176">
            <w:pPr>
              <w:pStyle w:val="Zkladntext"/>
              <w:tabs>
                <w:tab w:val="left" w:pos="3402"/>
                <w:tab w:val="left" w:pos="4253"/>
              </w:tabs>
              <w:spacing w:after="0"/>
              <w:rPr>
                <w:rFonts w:ascii="Calibri" w:hAnsi="Calibri" w:cs="Arial"/>
                <w:b/>
                <w:i/>
                <w:iCs/>
                <w:sz w:val="18"/>
                <w:lang w:val="cs-CZ" w:eastAsia="cs-CZ"/>
              </w:rPr>
            </w:pPr>
          </w:p>
        </w:tc>
      </w:tr>
    </w:tbl>
    <w:p w14:paraId="77445C67" w14:textId="77777777" w:rsidR="00970176" w:rsidRDefault="00970176" w:rsidP="00503379">
      <w:pPr>
        <w:pStyle w:val="TMSVLnorm2"/>
        <w:ind w:firstLine="0"/>
        <w:rPr>
          <w:rFonts w:ascii="Calibri" w:hAnsi="Calibri"/>
          <w:color w:val="FF0000"/>
          <w:sz w:val="18"/>
        </w:rPr>
      </w:pPr>
    </w:p>
    <w:p w14:paraId="77445C68" w14:textId="77777777" w:rsidR="00970176" w:rsidRPr="00242E73" w:rsidRDefault="00970176" w:rsidP="00503379">
      <w:pPr>
        <w:pStyle w:val="TMSVLnorm2"/>
        <w:ind w:firstLine="0"/>
        <w:rPr>
          <w:rFonts w:ascii="Calibri" w:hAnsi="Calibri"/>
          <w:color w:val="FF0000"/>
          <w:sz w:val="18"/>
        </w:rPr>
      </w:pPr>
    </w:p>
    <w:sectPr w:rsidR="00970176" w:rsidRPr="00242E73" w:rsidSect="005F4630">
      <w:headerReference w:type="even" r:id="rId10"/>
      <w:footerReference w:type="default" r:id="rId11"/>
      <w:headerReference w:type="first" r:id="rId12"/>
      <w:footerReference w:type="first" r:id="rId13"/>
      <w:pgSz w:w="11906" w:h="16838" w:code="9"/>
      <w:pgMar w:top="1134" w:right="567" w:bottom="1134" w:left="1418"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C71E" w14:textId="77777777" w:rsidR="005F4630" w:rsidRDefault="005F4630" w:rsidP="00AF719E">
      <w:r>
        <w:separator/>
      </w:r>
    </w:p>
    <w:p w14:paraId="2145CA41" w14:textId="77777777" w:rsidR="005F4630" w:rsidRDefault="005F4630"/>
    <w:p w14:paraId="0D6CEFDD" w14:textId="77777777" w:rsidR="005F4630" w:rsidRDefault="005F4630" w:rsidP="00BB695F"/>
  </w:endnote>
  <w:endnote w:type="continuationSeparator" w:id="0">
    <w:p w14:paraId="12E61AF3" w14:textId="77777777" w:rsidR="005F4630" w:rsidRDefault="005F4630" w:rsidP="00AF719E">
      <w:r>
        <w:continuationSeparator/>
      </w:r>
    </w:p>
    <w:p w14:paraId="20A4A0EA" w14:textId="77777777" w:rsidR="005F4630" w:rsidRDefault="005F4630"/>
    <w:p w14:paraId="66BDF32B" w14:textId="77777777" w:rsidR="005F4630" w:rsidRDefault="005F4630" w:rsidP="00BB6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Arial Unicode MS"/>
    <w:charset w:val="EE"/>
    <w:family w:val="roman"/>
    <w:pitch w:val="variable"/>
  </w:font>
  <w:font w:name="Calibri">
    <w:panose1 w:val="020F0502020204030204"/>
    <w:charset w:val="EE"/>
    <w:family w:val="swiss"/>
    <w:pitch w:val="variable"/>
    <w:sig w:usb0="E4002EFF" w:usb1="C000247B" w:usb2="00000009" w:usb3="00000000" w:csb0="000001FF" w:csb1="00000000"/>
  </w:font>
  <w:font w:name="Geneva">
    <w:altName w:val="Segoe UI Symbol"/>
    <w:charset w:val="00"/>
    <w:family w:val="swiss"/>
    <w:pitch w:val="variable"/>
    <w:sig w:usb0="E00002FF" w:usb1="5200205F" w:usb2="00A0C000" w:usb3="00000000" w:csb0="0000019F" w:csb1="00000000"/>
  </w:font>
  <w:font w:name="Arial Unicode MS">
    <w:panose1 w:val="020B0604020202020204"/>
    <w:charset w:val="80"/>
    <w:family w:val="swiss"/>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ourier">
    <w:panose1 w:val="020704090202050204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chitecture">
    <w:altName w:val="Times New Roman"/>
    <w:charset w:val="00"/>
    <w:family w:val="auto"/>
    <w:pitch w:val="variable"/>
  </w:font>
  <w:font w:name="PalmSprings">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Narrow">
    <w:panose1 w:val="00000000000000000000"/>
    <w:charset w:val="00"/>
    <w:family w:val="swiss"/>
    <w:notTrueType/>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ISOCPEUR">
    <w:altName w:val="Calibri"/>
    <w:panose1 w:val="020B0604020202020204"/>
    <w:charset w:val="EE"/>
    <w:family w:val="swiss"/>
    <w:pitch w:val="variable"/>
    <w:sig w:usb0="00000287" w:usb1="00000000" w:usb2="00000000" w:usb3="00000000" w:csb0="0000009F" w:csb1="00000000"/>
  </w:font>
  <w:font w:name="Arial,Italic">
    <w:altName w:val="MS Mincho"/>
    <w:panose1 w:val="00000000000000000000"/>
    <w:charset w:val="80"/>
    <w:family w:val="auto"/>
    <w:notTrueType/>
    <w:pitch w:val="default"/>
    <w:sig w:usb0="00000000" w:usb1="08070000" w:usb2="00000010" w:usb3="00000000" w:csb0="00020000" w:csb1="00000000"/>
  </w:font>
  <w:font w:name="ArialMT">
    <w:altName w:val="MS Mincho"/>
    <w:panose1 w:val="00000000000000000000"/>
    <w:charset w:val="80"/>
    <w:family w:val="auto"/>
    <w:notTrueType/>
    <w:pitch w:val="default"/>
    <w:sig w:usb0="00000007" w:usb1="08070000" w:usb2="00000010" w:usb3="00000000" w:csb0="0002000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5C83" w14:textId="77777777" w:rsidR="00B1250F" w:rsidRDefault="00B1250F" w:rsidP="00990E66">
    <w:pPr>
      <w:pStyle w:val="Zhlav"/>
      <w:rPr>
        <w:rFonts w:ascii="Arial Narrow" w:hAnsi="Arial Narrow" w:cs="Arial"/>
        <w:sz w:val="12"/>
        <w:szCs w:val="12"/>
      </w:rPr>
    </w:pPr>
  </w:p>
  <w:p w14:paraId="77445C84" w14:textId="77777777" w:rsidR="00B1250F" w:rsidRDefault="00B1250F" w:rsidP="00990E66">
    <w:pPr>
      <w:pStyle w:val="Zhlav"/>
      <w:jc w:val="right"/>
    </w:pPr>
    <w:r>
      <w:rPr>
        <w:rFonts w:ascii="Arial Narrow" w:hAnsi="Arial Narrow" w:cs="Arial"/>
        <w:sz w:val="12"/>
        <w:szCs w:val="12"/>
      </w:rPr>
      <w:t xml:space="preserve">B.SOUHRNNÁ TECHNICKÁ ZPRÁVA – </w:t>
    </w:r>
    <w:proofErr w:type="gramStart"/>
    <w:r w:rsidRPr="00091056">
      <w:rPr>
        <w:rFonts w:ascii="Arial Narrow" w:hAnsi="Arial Narrow" w:cs="Arial"/>
        <w:b/>
        <w:sz w:val="12"/>
        <w:szCs w:val="12"/>
      </w:rPr>
      <w:t>ATELIER</w:t>
    </w:r>
    <w:r w:rsidRPr="00091056">
      <w:rPr>
        <w:rFonts w:ascii="Arial Narrow" w:hAnsi="Arial Narrow" w:cs="Arial"/>
        <w:b/>
        <w:color w:val="808080"/>
        <w:sz w:val="12"/>
        <w:szCs w:val="12"/>
      </w:rPr>
      <w:t>38</w:t>
    </w:r>
    <w:r>
      <w:rPr>
        <w:rFonts w:ascii="Arial Narrow" w:hAnsi="Arial Narrow" w:cs="Arial"/>
        <w:sz w:val="12"/>
        <w:szCs w:val="12"/>
      </w:rPr>
      <w:t xml:space="preserve"> - </w:t>
    </w:r>
    <w:r w:rsidRPr="00857F15">
      <w:rPr>
        <w:rFonts w:ascii="Arial Narrow" w:hAnsi="Arial Narrow" w:cs="Arial"/>
        <w:sz w:val="12"/>
        <w:szCs w:val="12"/>
      </w:rPr>
      <w:t>STRANA</w:t>
    </w:r>
    <w:proofErr w:type="gramEnd"/>
    <w:r w:rsidRPr="00857F15">
      <w:rPr>
        <w:rFonts w:ascii="Arial Narrow" w:hAnsi="Arial Narrow" w:cs="Arial"/>
        <w:sz w:val="12"/>
        <w:szCs w:val="12"/>
      </w:rPr>
      <w:t xml:space="preserve">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PAGE </w:instrText>
    </w:r>
    <w:r w:rsidRPr="00857F15">
      <w:rPr>
        <w:rFonts w:ascii="Arial Narrow" w:hAnsi="Arial Narrow" w:cs="Arial"/>
        <w:sz w:val="12"/>
        <w:szCs w:val="12"/>
      </w:rPr>
      <w:fldChar w:fldCharType="separate"/>
    </w:r>
    <w:r w:rsidR="001035FD">
      <w:rPr>
        <w:rFonts w:ascii="Arial Narrow" w:hAnsi="Arial Narrow" w:cs="Arial"/>
        <w:noProof/>
        <w:sz w:val="12"/>
        <w:szCs w:val="12"/>
      </w:rPr>
      <w:t>26</w:t>
    </w:r>
    <w:r w:rsidRPr="00857F15">
      <w:rPr>
        <w:rFonts w:ascii="Arial Narrow" w:hAnsi="Arial Narrow" w:cs="Arial"/>
        <w:sz w:val="12"/>
        <w:szCs w:val="12"/>
      </w:rPr>
      <w:fldChar w:fldCharType="end"/>
    </w:r>
    <w:r w:rsidRPr="00857F15">
      <w:rPr>
        <w:rFonts w:ascii="Arial Narrow" w:hAnsi="Arial Narrow" w:cs="Arial"/>
        <w:sz w:val="12"/>
        <w:szCs w:val="12"/>
      </w:rPr>
      <w:t xml:space="preserve"> /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NUMPAGES </w:instrText>
    </w:r>
    <w:r w:rsidRPr="00857F15">
      <w:rPr>
        <w:rFonts w:ascii="Arial Narrow" w:hAnsi="Arial Narrow" w:cs="Arial"/>
        <w:sz w:val="12"/>
        <w:szCs w:val="12"/>
      </w:rPr>
      <w:fldChar w:fldCharType="separate"/>
    </w:r>
    <w:r w:rsidR="001035FD">
      <w:rPr>
        <w:rFonts w:ascii="Arial Narrow" w:hAnsi="Arial Narrow" w:cs="Arial"/>
        <w:noProof/>
        <w:sz w:val="12"/>
        <w:szCs w:val="12"/>
      </w:rPr>
      <w:t>34</w:t>
    </w:r>
    <w:r w:rsidRPr="00857F15">
      <w:rPr>
        <w:rFonts w:ascii="Arial Narrow" w:hAnsi="Arial Narrow" w:cs="Arial"/>
        <w:sz w:val="12"/>
        <w:szCs w:val="12"/>
      </w:rPr>
      <w:fldChar w:fldCharType="end"/>
    </w:r>
  </w:p>
  <w:p w14:paraId="77445C85" w14:textId="77777777" w:rsidR="00B1250F" w:rsidRDefault="00B1250F"/>
  <w:p w14:paraId="77445C86" w14:textId="77777777" w:rsidR="00B1250F" w:rsidRDefault="00B1250F" w:rsidP="00BB69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5C8A" w14:textId="77777777" w:rsidR="00B1250F" w:rsidRPr="00AF719E" w:rsidRDefault="00B1250F" w:rsidP="00990E66">
    <w:pPr>
      <w:pStyle w:val="Zhlav"/>
      <w:jc w:val="right"/>
    </w:pPr>
    <w:r>
      <w:rPr>
        <w:rFonts w:ascii="Arial Narrow" w:hAnsi="Arial Narrow" w:cs="Arial"/>
        <w:sz w:val="12"/>
        <w:szCs w:val="12"/>
      </w:rPr>
      <w:t xml:space="preserve">B.SOUHRNNÁ TECHNICKÁ ZPRÁVA – </w:t>
    </w:r>
    <w:proofErr w:type="gramStart"/>
    <w:r w:rsidRPr="00091056">
      <w:rPr>
        <w:rFonts w:ascii="Arial Narrow" w:hAnsi="Arial Narrow" w:cs="Arial"/>
        <w:b/>
        <w:sz w:val="12"/>
        <w:szCs w:val="12"/>
      </w:rPr>
      <w:t>ATELIER</w:t>
    </w:r>
    <w:r w:rsidRPr="00091056">
      <w:rPr>
        <w:rFonts w:ascii="Arial Narrow" w:hAnsi="Arial Narrow" w:cs="Arial"/>
        <w:b/>
        <w:color w:val="808080"/>
        <w:sz w:val="12"/>
        <w:szCs w:val="12"/>
      </w:rPr>
      <w:t>38</w:t>
    </w:r>
    <w:r>
      <w:rPr>
        <w:rFonts w:ascii="Arial Narrow" w:hAnsi="Arial Narrow" w:cs="Arial"/>
        <w:sz w:val="12"/>
        <w:szCs w:val="12"/>
      </w:rPr>
      <w:t xml:space="preserve"> - </w:t>
    </w:r>
    <w:r w:rsidRPr="00857F15">
      <w:rPr>
        <w:rFonts w:ascii="Arial Narrow" w:hAnsi="Arial Narrow" w:cs="Arial"/>
        <w:sz w:val="12"/>
        <w:szCs w:val="12"/>
      </w:rPr>
      <w:t>STRANA</w:t>
    </w:r>
    <w:proofErr w:type="gramEnd"/>
    <w:r w:rsidRPr="00857F15">
      <w:rPr>
        <w:rFonts w:ascii="Arial Narrow" w:hAnsi="Arial Narrow" w:cs="Arial"/>
        <w:sz w:val="12"/>
        <w:szCs w:val="12"/>
      </w:rPr>
      <w:t xml:space="preserve">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PAGE </w:instrText>
    </w:r>
    <w:r w:rsidRPr="00857F15">
      <w:rPr>
        <w:rFonts w:ascii="Arial Narrow" w:hAnsi="Arial Narrow" w:cs="Arial"/>
        <w:sz w:val="12"/>
        <w:szCs w:val="12"/>
      </w:rPr>
      <w:fldChar w:fldCharType="separate"/>
    </w:r>
    <w:r w:rsidR="00252AB4">
      <w:rPr>
        <w:rFonts w:ascii="Arial Narrow" w:hAnsi="Arial Narrow" w:cs="Arial"/>
        <w:noProof/>
        <w:sz w:val="12"/>
        <w:szCs w:val="12"/>
      </w:rPr>
      <w:t>1</w:t>
    </w:r>
    <w:r w:rsidRPr="00857F15">
      <w:rPr>
        <w:rFonts w:ascii="Arial Narrow" w:hAnsi="Arial Narrow" w:cs="Arial"/>
        <w:sz w:val="12"/>
        <w:szCs w:val="12"/>
      </w:rPr>
      <w:fldChar w:fldCharType="end"/>
    </w:r>
    <w:r w:rsidRPr="00857F15">
      <w:rPr>
        <w:rFonts w:ascii="Arial Narrow" w:hAnsi="Arial Narrow" w:cs="Arial"/>
        <w:sz w:val="12"/>
        <w:szCs w:val="12"/>
      </w:rPr>
      <w:t xml:space="preserve"> /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NUMPAGES </w:instrText>
    </w:r>
    <w:r w:rsidRPr="00857F15">
      <w:rPr>
        <w:rFonts w:ascii="Arial Narrow" w:hAnsi="Arial Narrow" w:cs="Arial"/>
        <w:sz w:val="12"/>
        <w:szCs w:val="12"/>
      </w:rPr>
      <w:fldChar w:fldCharType="separate"/>
    </w:r>
    <w:r w:rsidR="00252AB4">
      <w:rPr>
        <w:rFonts w:ascii="Arial Narrow" w:hAnsi="Arial Narrow" w:cs="Arial"/>
        <w:noProof/>
        <w:sz w:val="12"/>
        <w:szCs w:val="12"/>
      </w:rPr>
      <w:t>35</w:t>
    </w:r>
    <w:r w:rsidRPr="00857F15">
      <w:rPr>
        <w:rFonts w:ascii="Arial Narrow" w:hAnsi="Arial Narrow" w:cs="Arial"/>
        <w:sz w:val="12"/>
        <w:szCs w:val="12"/>
      </w:rPr>
      <w:fldChar w:fldCharType="end"/>
    </w:r>
  </w:p>
  <w:p w14:paraId="77445C8B" w14:textId="77777777" w:rsidR="00B1250F" w:rsidRDefault="00B1250F">
    <w:pPr>
      <w:pStyle w:val="Zpat"/>
    </w:pPr>
  </w:p>
  <w:p w14:paraId="77445C8C" w14:textId="77777777" w:rsidR="00B1250F" w:rsidRDefault="00B1250F"/>
  <w:p w14:paraId="77445C8D" w14:textId="77777777" w:rsidR="00B1250F" w:rsidRDefault="00B1250F" w:rsidP="00BB69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B6298" w14:textId="77777777" w:rsidR="005F4630" w:rsidRDefault="005F4630" w:rsidP="00AF719E">
      <w:r>
        <w:separator/>
      </w:r>
    </w:p>
    <w:p w14:paraId="47923789" w14:textId="77777777" w:rsidR="005F4630" w:rsidRDefault="005F4630"/>
    <w:p w14:paraId="4F696633" w14:textId="77777777" w:rsidR="005F4630" w:rsidRDefault="005F4630" w:rsidP="00BB695F"/>
  </w:footnote>
  <w:footnote w:type="continuationSeparator" w:id="0">
    <w:p w14:paraId="4086615D" w14:textId="77777777" w:rsidR="005F4630" w:rsidRDefault="005F4630" w:rsidP="00AF719E">
      <w:r>
        <w:continuationSeparator/>
      </w:r>
    </w:p>
    <w:p w14:paraId="7E520499" w14:textId="77777777" w:rsidR="005F4630" w:rsidRDefault="005F4630"/>
    <w:p w14:paraId="2B875D4A" w14:textId="77777777" w:rsidR="005F4630" w:rsidRDefault="005F4630" w:rsidP="00BB69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5C75" w14:textId="77777777" w:rsidR="00B1250F" w:rsidRDefault="00B1250F">
    <w:pPr>
      <w:pStyle w:val="Zhlav"/>
      <w:rPr>
        <w:rFonts w:ascii="Arial Narrow" w:hAnsi="Arial Narrow" w:cs="Arial"/>
        <w:sz w:val="12"/>
        <w:szCs w:val="12"/>
      </w:rPr>
    </w:pPr>
  </w:p>
  <w:p w14:paraId="77445C76" w14:textId="77777777" w:rsidR="00B1250F" w:rsidRDefault="00B1250F">
    <w:pPr>
      <w:pStyle w:val="Zhlav"/>
      <w:rPr>
        <w:rFonts w:ascii="Arial Narrow" w:hAnsi="Arial Narrow" w:cs="Arial"/>
        <w:sz w:val="12"/>
        <w:szCs w:val="12"/>
      </w:rPr>
    </w:pPr>
  </w:p>
  <w:p w14:paraId="77445C77" w14:textId="77777777" w:rsidR="00B1250F" w:rsidRDefault="00B1250F">
    <w:pPr>
      <w:pStyle w:val="Zhlav"/>
      <w:rPr>
        <w:rFonts w:ascii="Arial Narrow" w:hAnsi="Arial Narrow" w:cs="Arial"/>
        <w:sz w:val="12"/>
        <w:szCs w:val="12"/>
      </w:rPr>
    </w:pPr>
    <w:r>
      <w:rPr>
        <w:rFonts w:ascii="Arial Narrow" w:hAnsi="Arial Narrow" w:cs="Arial"/>
        <w:sz w:val="12"/>
        <w:szCs w:val="12"/>
      </w:rPr>
      <w:t xml:space="preserve">B.SOUHRNNÁ TECHNICKÁ ZPRÁVA – </w:t>
    </w:r>
    <w:proofErr w:type="gramStart"/>
    <w:r w:rsidRPr="00091056">
      <w:rPr>
        <w:rFonts w:ascii="Arial Narrow" w:hAnsi="Arial Narrow" w:cs="Arial"/>
        <w:b/>
        <w:sz w:val="12"/>
        <w:szCs w:val="12"/>
      </w:rPr>
      <w:t>ATELIER</w:t>
    </w:r>
    <w:r w:rsidRPr="00091056">
      <w:rPr>
        <w:rFonts w:ascii="Arial Narrow" w:hAnsi="Arial Narrow" w:cs="Arial"/>
        <w:b/>
        <w:color w:val="808080"/>
        <w:sz w:val="12"/>
        <w:szCs w:val="12"/>
      </w:rPr>
      <w:t>38</w:t>
    </w:r>
    <w:r>
      <w:rPr>
        <w:rFonts w:ascii="Arial Narrow" w:hAnsi="Arial Narrow" w:cs="Arial"/>
        <w:sz w:val="12"/>
        <w:szCs w:val="12"/>
      </w:rPr>
      <w:t xml:space="preserve"> - </w:t>
    </w:r>
    <w:r w:rsidRPr="00857F15">
      <w:rPr>
        <w:rFonts w:ascii="Arial Narrow" w:hAnsi="Arial Narrow" w:cs="Arial"/>
        <w:sz w:val="12"/>
        <w:szCs w:val="12"/>
      </w:rPr>
      <w:t>STRANA</w:t>
    </w:r>
    <w:proofErr w:type="gramEnd"/>
    <w:r w:rsidRPr="00857F15">
      <w:rPr>
        <w:rFonts w:ascii="Arial Narrow" w:hAnsi="Arial Narrow" w:cs="Arial"/>
        <w:sz w:val="12"/>
        <w:szCs w:val="12"/>
      </w:rPr>
      <w:t xml:space="preserve">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PAGE </w:instrText>
    </w:r>
    <w:r w:rsidRPr="00857F15">
      <w:rPr>
        <w:rFonts w:ascii="Arial Narrow" w:hAnsi="Arial Narrow" w:cs="Arial"/>
        <w:sz w:val="12"/>
        <w:szCs w:val="12"/>
      </w:rPr>
      <w:fldChar w:fldCharType="separate"/>
    </w:r>
    <w:r>
      <w:rPr>
        <w:rFonts w:ascii="Arial Narrow" w:hAnsi="Arial Narrow" w:cs="Arial"/>
        <w:noProof/>
        <w:sz w:val="12"/>
        <w:szCs w:val="12"/>
      </w:rPr>
      <w:t>50</w:t>
    </w:r>
    <w:r w:rsidRPr="00857F15">
      <w:rPr>
        <w:rFonts w:ascii="Arial Narrow" w:hAnsi="Arial Narrow" w:cs="Arial"/>
        <w:sz w:val="12"/>
        <w:szCs w:val="12"/>
      </w:rPr>
      <w:fldChar w:fldCharType="end"/>
    </w:r>
    <w:r w:rsidRPr="00857F15">
      <w:rPr>
        <w:rFonts w:ascii="Arial Narrow" w:hAnsi="Arial Narrow" w:cs="Arial"/>
        <w:sz w:val="12"/>
        <w:szCs w:val="12"/>
      </w:rPr>
      <w:t xml:space="preserve"> / </w:t>
    </w:r>
    <w:r w:rsidRPr="00857F15">
      <w:rPr>
        <w:rFonts w:ascii="Arial Narrow" w:hAnsi="Arial Narrow" w:cs="Arial"/>
        <w:sz w:val="12"/>
        <w:szCs w:val="12"/>
      </w:rPr>
      <w:fldChar w:fldCharType="begin"/>
    </w:r>
    <w:r w:rsidRPr="00857F15">
      <w:rPr>
        <w:rFonts w:ascii="Arial Narrow" w:hAnsi="Arial Narrow" w:cs="Arial"/>
        <w:sz w:val="12"/>
        <w:szCs w:val="12"/>
      </w:rPr>
      <w:instrText xml:space="preserve"> NUMPAGES </w:instrText>
    </w:r>
    <w:r w:rsidRPr="00857F15">
      <w:rPr>
        <w:rFonts w:ascii="Arial Narrow" w:hAnsi="Arial Narrow" w:cs="Arial"/>
        <w:sz w:val="12"/>
        <w:szCs w:val="12"/>
      </w:rPr>
      <w:fldChar w:fldCharType="separate"/>
    </w:r>
    <w:r>
      <w:rPr>
        <w:rFonts w:ascii="Arial Narrow" w:hAnsi="Arial Narrow" w:cs="Arial"/>
        <w:noProof/>
        <w:sz w:val="12"/>
        <w:szCs w:val="12"/>
      </w:rPr>
      <w:t>56</w:t>
    </w:r>
    <w:r w:rsidRPr="00857F15">
      <w:rPr>
        <w:rFonts w:ascii="Arial Narrow" w:hAnsi="Arial Narrow" w:cs="Arial"/>
        <w:sz w:val="12"/>
        <w:szCs w:val="12"/>
      </w:rPr>
      <w:fldChar w:fldCharType="end"/>
    </w:r>
  </w:p>
  <w:p w14:paraId="77445C78" w14:textId="77777777" w:rsidR="00B1250F" w:rsidRPr="001620D8" w:rsidRDefault="00B1250F">
    <w:pPr>
      <w:pStyle w:val="Zhlav"/>
      <w:rPr>
        <w:rFonts w:ascii="Arial Narrow" w:hAnsi="Arial Narrow" w:cs="Arial"/>
        <w:szCs w:val="22"/>
      </w:rPr>
    </w:pPr>
  </w:p>
  <w:p w14:paraId="77445C79" w14:textId="77777777" w:rsidR="00B1250F" w:rsidRDefault="00B1250F">
    <w:pPr>
      <w:pStyle w:val="Zhlav"/>
      <w:rPr>
        <w:szCs w:val="22"/>
      </w:rPr>
    </w:pPr>
  </w:p>
  <w:p w14:paraId="77445C7A" w14:textId="77777777" w:rsidR="00B1250F" w:rsidRDefault="00B1250F">
    <w:pPr>
      <w:pStyle w:val="Zhlav"/>
      <w:rPr>
        <w:szCs w:val="22"/>
      </w:rPr>
    </w:pPr>
  </w:p>
  <w:p w14:paraId="77445C7B" w14:textId="77777777" w:rsidR="00B1250F" w:rsidRDefault="00B1250F">
    <w:pPr>
      <w:pStyle w:val="Zhlav"/>
      <w:rPr>
        <w:szCs w:val="22"/>
      </w:rPr>
    </w:pPr>
  </w:p>
  <w:p w14:paraId="77445C7C" w14:textId="77777777" w:rsidR="00B1250F" w:rsidRDefault="00B1250F">
    <w:pPr>
      <w:pStyle w:val="Zhlav"/>
      <w:rPr>
        <w:szCs w:val="22"/>
      </w:rPr>
    </w:pPr>
  </w:p>
  <w:p w14:paraId="77445C7D" w14:textId="77777777" w:rsidR="00B1250F" w:rsidRDefault="00B1250F">
    <w:pPr>
      <w:pStyle w:val="Zhlav"/>
      <w:rPr>
        <w:szCs w:val="22"/>
      </w:rPr>
    </w:pPr>
  </w:p>
  <w:p w14:paraId="77445C7E" w14:textId="77777777" w:rsidR="00B1250F" w:rsidRDefault="00B1250F">
    <w:pPr>
      <w:pStyle w:val="Zhlav"/>
      <w:rPr>
        <w:szCs w:val="22"/>
      </w:rPr>
    </w:pPr>
  </w:p>
  <w:p w14:paraId="77445C7F" w14:textId="77777777" w:rsidR="00B1250F" w:rsidRDefault="00B1250F">
    <w:pPr>
      <w:pStyle w:val="Zhlav"/>
      <w:rPr>
        <w:szCs w:val="22"/>
      </w:rPr>
    </w:pPr>
  </w:p>
  <w:p w14:paraId="77445C80" w14:textId="77777777" w:rsidR="00B1250F" w:rsidRPr="001620D8" w:rsidRDefault="00B1250F">
    <w:pPr>
      <w:pStyle w:val="Zhlav"/>
      <w:rPr>
        <w:szCs w:val="22"/>
      </w:rPr>
    </w:pPr>
  </w:p>
  <w:p w14:paraId="77445C81" w14:textId="77777777" w:rsidR="00B1250F" w:rsidRDefault="00B1250F"/>
  <w:p w14:paraId="77445C82" w14:textId="77777777" w:rsidR="00B1250F" w:rsidRDefault="00B1250F" w:rsidP="00BB69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5C87" w14:textId="77777777" w:rsidR="00B1250F" w:rsidRDefault="003F553B">
    <w:pPr>
      <w:pStyle w:val="Zhlav"/>
    </w:pPr>
    <w:r>
      <w:rPr>
        <w:noProof/>
      </w:rPr>
      <w:drawing>
        <wp:anchor distT="0" distB="0" distL="114300" distR="114300" simplePos="0" relativeHeight="251658240" behindDoc="1" locked="0" layoutInCell="1" allowOverlap="1" wp14:anchorId="77445C8E" wp14:editId="77445C8F">
          <wp:simplePos x="0" y="0"/>
          <wp:positionH relativeFrom="column">
            <wp:posOffset>4182110</wp:posOffset>
          </wp:positionH>
          <wp:positionV relativeFrom="paragraph">
            <wp:posOffset>150495</wp:posOffset>
          </wp:positionV>
          <wp:extent cx="1016635" cy="525145"/>
          <wp:effectExtent l="0" t="0" r="0" b="0"/>
          <wp:wrapTight wrapText="bothSides">
            <wp:wrapPolygon edited="0">
              <wp:start x="0" y="0"/>
              <wp:lineTo x="0" y="21156"/>
              <wp:lineTo x="21047" y="21156"/>
              <wp:lineTo x="21047"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5251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7445C90" wp14:editId="77445C91">
              <wp:simplePos x="0" y="0"/>
              <wp:positionH relativeFrom="column">
                <wp:posOffset>5281930</wp:posOffset>
              </wp:positionH>
              <wp:positionV relativeFrom="page">
                <wp:posOffset>140970</wp:posOffset>
              </wp:positionV>
              <wp:extent cx="1110615" cy="12249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1224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45C92" w14:textId="77777777" w:rsidR="00B1250F" w:rsidRPr="00D65A8C" w:rsidRDefault="00B1250F" w:rsidP="00503379">
                          <w:pPr>
                            <w:spacing w:line="144" w:lineRule="exact"/>
                            <w:rPr>
                              <w:rFonts w:ascii="Calibri" w:hAnsi="Calibri"/>
                              <w:b/>
                              <w:caps/>
                              <w:w w:val="73"/>
                              <w:sz w:val="14"/>
                              <w:szCs w:val="14"/>
                            </w:rPr>
                          </w:pPr>
                          <w:r w:rsidRPr="00D65A8C">
                            <w:rPr>
                              <w:rFonts w:ascii="Calibri" w:hAnsi="Calibri"/>
                              <w:b/>
                              <w:caps/>
                              <w:w w:val="73"/>
                              <w:sz w:val="14"/>
                              <w:szCs w:val="14"/>
                            </w:rPr>
                            <w:t>Kancelář:</w:t>
                          </w:r>
                        </w:p>
                        <w:p w14:paraId="77445C93"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pORÁŽKOVÁ 1424/20, 702 00 Ostrava 1</w:t>
                          </w:r>
                        </w:p>
                        <w:p w14:paraId="77445C94"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Tel: 608 814 526</w:t>
                          </w:r>
                        </w:p>
                        <w:p w14:paraId="77445C95"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e-mail: ATELIER38@ATELIER38.cz</w:t>
                          </w:r>
                        </w:p>
                        <w:p w14:paraId="77445C96" w14:textId="77777777" w:rsidR="00B1250F" w:rsidRPr="00D65A8C" w:rsidRDefault="00B1250F" w:rsidP="00503379">
                          <w:pPr>
                            <w:spacing w:line="144" w:lineRule="exact"/>
                            <w:rPr>
                              <w:rFonts w:ascii="Calibri" w:hAnsi="Calibri"/>
                              <w:caps/>
                              <w:w w:val="73"/>
                              <w:sz w:val="14"/>
                              <w:szCs w:val="14"/>
                            </w:rPr>
                          </w:pPr>
                        </w:p>
                        <w:p w14:paraId="77445C97" w14:textId="77777777" w:rsidR="00B1250F" w:rsidRPr="00D65A8C" w:rsidRDefault="00B1250F" w:rsidP="00503379">
                          <w:pPr>
                            <w:spacing w:line="144" w:lineRule="exact"/>
                            <w:rPr>
                              <w:rFonts w:ascii="Calibri" w:hAnsi="Calibri"/>
                              <w:b/>
                              <w:caps/>
                              <w:w w:val="73"/>
                              <w:sz w:val="14"/>
                              <w:szCs w:val="14"/>
                            </w:rPr>
                          </w:pPr>
                          <w:r w:rsidRPr="00D65A8C">
                            <w:rPr>
                              <w:rFonts w:ascii="Calibri" w:hAnsi="Calibri"/>
                              <w:b/>
                              <w:caps/>
                              <w:w w:val="73"/>
                              <w:sz w:val="14"/>
                              <w:szCs w:val="14"/>
                            </w:rPr>
                            <w:t>Atelier:</w:t>
                          </w:r>
                        </w:p>
                        <w:p w14:paraId="77445C98"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sOLNÁ 13, 746 01 Opava</w:t>
                          </w:r>
                        </w:p>
                        <w:p w14:paraId="77445C99"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Tel: 774 383 383</w:t>
                          </w:r>
                        </w:p>
                        <w:p w14:paraId="77445C9A" w14:textId="77777777" w:rsidR="00B1250F" w:rsidRPr="00D65A8C" w:rsidRDefault="00B1250F" w:rsidP="00503379">
                          <w:pPr>
                            <w:spacing w:line="144" w:lineRule="exact"/>
                            <w:rPr>
                              <w:rFonts w:ascii="Calibri" w:hAnsi="Calibri"/>
                              <w:caps/>
                              <w:w w:val="73"/>
                              <w:sz w:val="14"/>
                              <w:szCs w:val="14"/>
                            </w:rPr>
                          </w:pPr>
                        </w:p>
                        <w:p w14:paraId="77445C9B"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 xml:space="preserve">e-mail: </w:t>
                          </w:r>
                          <w:hyperlink r:id="rId2" w:history="1">
                            <w:r w:rsidRPr="00D65A8C">
                              <w:rPr>
                                <w:rStyle w:val="Hypertextovodkaz"/>
                                <w:rFonts w:ascii="Calibri" w:hAnsi="Calibri"/>
                                <w:caps/>
                                <w:color w:val="auto"/>
                                <w:w w:val="73"/>
                                <w:sz w:val="14"/>
                                <w:szCs w:val="14"/>
                                <w:u w:val="none"/>
                              </w:rPr>
                              <w:t>atelier38@ATELIER38.cz</w:t>
                            </w:r>
                          </w:hyperlink>
                        </w:p>
                        <w:p w14:paraId="77445C9C"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 xml:space="preserve">WEB: </w:t>
                          </w:r>
                          <w:hyperlink r:id="rId3" w:history="1">
                            <w:r w:rsidRPr="00D65A8C">
                              <w:rPr>
                                <w:rStyle w:val="Hypertextovodkaz"/>
                                <w:rFonts w:ascii="Calibri" w:hAnsi="Calibri"/>
                                <w:caps/>
                                <w:color w:val="auto"/>
                                <w:w w:val="73"/>
                                <w:sz w:val="14"/>
                                <w:szCs w:val="14"/>
                                <w:u w:val="none"/>
                              </w:rPr>
                              <w:t>WWW.ATELIER38.CZ</w:t>
                            </w:r>
                          </w:hyperlink>
                        </w:p>
                        <w:p w14:paraId="77445C9D" w14:textId="77777777" w:rsidR="00B1250F" w:rsidRPr="00D65A8C" w:rsidRDefault="00B1250F" w:rsidP="00503379">
                          <w:pPr>
                            <w:spacing w:line="144" w:lineRule="exact"/>
                            <w:rPr>
                              <w:rFonts w:ascii="Calibri" w:hAnsi="Calibri"/>
                              <w:caps/>
                              <w:w w:val="73"/>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45C90" id="_x0000_t202" coordsize="21600,21600" o:spt="202" path="m,l,21600r21600,l21600,xe">
              <v:stroke joinstyle="miter"/>
              <v:path gradientshapeok="t" o:connecttype="rect"/>
            </v:shapetype>
            <v:shape id="Text Box 3" o:spid="_x0000_s1026" type="#_x0000_t202" style="position:absolute;left:0;text-align:left;margin-left:415.9pt;margin-top:11.1pt;width:87.45pt;height:9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" filled="f" stroked="f">
              <v:textbox inset="0,0,0,0">
                <w:txbxContent>
                  <w:p w14:paraId="77445C92" w14:textId="77777777" w:rsidR="00B1250F" w:rsidRPr="00D65A8C" w:rsidRDefault="00B1250F" w:rsidP="00503379">
                    <w:pPr>
                      <w:spacing w:line="144" w:lineRule="exact"/>
                      <w:rPr>
                        <w:rFonts w:ascii="Calibri" w:hAnsi="Calibri"/>
                        <w:b/>
                        <w:caps/>
                        <w:w w:val="73"/>
                        <w:sz w:val="14"/>
                        <w:szCs w:val="14"/>
                      </w:rPr>
                    </w:pPr>
                    <w:r w:rsidRPr="00D65A8C">
                      <w:rPr>
                        <w:rFonts w:ascii="Calibri" w:hAnsi="Calibri"/>
                        <w:b/>
                        <w:caps/>
                        <w:w w:val="73"/>
                        <w:sz w:val="14"/>
                        <w:szCs w:val="14"/>
                      </w:rPr>
                      <w:t>Kancelář:</w:t>
                    </w:r>
                  </w:p>
                  <w:p w14:paraId="77445C93"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pORÁŽKOVÁ 1424/20, 702 00 Ostrava 1</w:t>
                    </w:r>
                  </w:p>
                  <w:p w14:paraId="77445C94"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Tel: 608 814 526</w:t>
                    </w:r>
                  </w:p>
                  <w:p w14:paraId="77445C95"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e-mail: ATELIER38@ATELIER38.cz</w:t>
                    </w:r>
                  </w:p>
                  <w:p w14:paraId="77445C96" w14:textId="77777777" w:rsidR="00B1250F" w:rsidRPr="00D65A8C" w:rsidRDefault="00B1250F" w:rsidP="00503379">
                    <w:pPr>
                      <w:spacing w:line="144" w:lineRule="exact"/>
                      <w:rPr>
                        <w:rFonts w:ascii="Calibri" w:hAnsi="Calibri"/>
                        <w:caps/>
                        <w:w w:val="73"/>
                        <w:sz w:val="14"/>
                        <w:szCs w:val="14"/>
                      </w:rPr>
                    </w:pPr>
                  </w:p>
                  <w:p w14:paraId="77445C97" w14:textId="77777777" w:rsidR="00B1250F" w:rsidRPr="00D65A8C" w:rsidRDefault="00B1250F" w:rsidP="00503379">
                    <w:pPr>
                      <w:spacing w:line="144" w:lineRule="exact"/>
                      <w:rPr>
                        <w:rFonts w:ascii="Calibri" w:hAnsi="Calibri"/>
                        <w:b/>
                        <w:caps/>
                        <w:w w:val="73"/>
                        <w:sz w:val="14"/>
                        <w:szCs w:val="14"/>
                      </w:rPr>
                    </w:pPr>
                    <w:r w:rsidRPr="00D65A8C">
                      <w:rPr>
                        <w:rFonts w:ascii="Calibri" w:hAnsi="Calibri"/>
                        <w:b/>
                        <w:caps/>
                        <w:w w:val="73"/>
                        <w:sz w:val="14"/>
                        <w:szCs w:val="14"/>
                      </w:rPr>
                      <w:t>Atelier:</w:t>
                    </w:r>
                  </w:p>
                  <w:p w14:paraId="77445C98"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sOLNÁ 13, 746 01 Opava</w:t>
                    </w:r>
                  </w:p>
                  <w:p w14:paraId="77445C99"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Tel: 774 383 383</w:t>
                    </w:r>
                  </w:p>
                  <w:p w14:paraId="77445C9A" w14:textId="77777777" w:rsidR="00B1250F" w:rsidRPr="00D65A8C" w:rsidRDefault="00B1250F" w:rsidP="00503379">
                    <w:pPr>
                      <w:spacing w:line="144" w:lineRule="exact"/>
                      <w:rPr>
                        <w:rFonts w:ascii="Calibri" w:hAnsi="Calibri"/>
                        <w:caps/>
                        <w:w w:val="73"/>
                        <w:sz w:val="14"/>
                        <w:szCs w:val="14"/>
                      </w:rPr>
                    </w:pPr>
                  </w:p>
                  <w:p w14:paraId="77445C9B"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 xml:space="preserve">e-mail: </w:t>
                    </w:r>
                    <w:hyperlink r:id="rId4" w:history="1">
                      <w:r w:rsidRPr="00D65A8C">
                        <w:rPr>
                          <w:rStyle w:val="Hypertextovodkaz"/>
                          <w:rFonts w:ascii="Calibri" w:hAnsi="Calibri"/>
                          <w:caps/>
                          <w:color w:val="auto"/>
                          <w:w w:val="73"/>
                          <w:sz w:val="14"/>
                          <w:szCs w:val="14"/>
                          <w:u w:val="none"/>
                        </w:rPr>
                        <w:t>atelier38@ATELIER38.cz</w:t>
                      </w:r>
                    </w:hyperlink>
                  </w:p>
                  <w:p w14:paraId="77445C9C" w14:textId="77777777" w:rsidR="00B1250F" w:rsidRPr="00D65A8C" w:rsidRDefault="00B1250F" w:rsidP="00503379">
                    <w:pPr>
                      <w:spacing w:line="144" w:lineRule="exact"/>
                      <w:rPr>
                        <w:rFonts w:ascii="Calibri" w:hAnsi="Calibri"/>
                        <w:caps/>
                        <w:w w:val="73"/>
                        <w:sz w:val="14"/>
                        <w:szCs w:val="14"/>
                      </w:rPr>
                    </w:pPr>
                    <w:r w:rsidRPr="00D65A8C">
                      <w:rPr>
                        <w:rFonts w:ascii="Calibri" w:hAnsi="Calibri"/>
                        <w:caps/>
                        <w:w w:val="73"/>
                        <w:sz w:val="14"/>
                        <w:szCs w:val="14"/>
                      </w:rPr>
                      <w:t xml:space="preserve">WEB: </w:t>
                    </w:r>
                    <w:hyperlink r:id="rId5" w:history="1">
                      <w:r w:rsidRPr="00D65A8C">
                        <w:rPr>
                          <w:rStyle w:val="Hypertextovodkaz"/>
                          <w:rFonts w:ascii="Calibri" w:hAnsi="Calibri"/>
                          <w:caps/>
                          <w:color w:val="auto"/>
                          <w:w w:val="73"/>
                          <w:sz w:val="14"/>
                          <w:szCs w:val="14"/>
                          <w:u w:val="none"/>
                        </w:rPr>
                        <w:t>WWW.ATELIER38.CZ</w:t>
                      </w:r>
                    </w:hyperlink>
                  </w:p>
                  <w:p w14:paraId="77445C9D" w14:textId="77777777" w:rsidR="00B1250F" w:rsidRPr="00D65A8C" w:rsidRDefault="00B1250F" w:rsidP="00503379">
                    <w:pPr>
                      <w:spacing w:line="144" w:lineRule="exact"/>
                      <w:rPr>
                        <w:rFonts w:ascii="Calibri" w:hAnsi="Calibri"/>
                        <w:caps/>
                        <w:w w:val="73"/>
                        <w:sz w:val="14"/>
                        <w:szCs w:val="14"/>
                      </w:rPr>
                    </w:pPr>
                  </w:p>
                </w:txbxContent>
              </v:textbox>
              <w10:wrap anchory="page"/>
            </v:shape>
          </w:pict>
        </mc:Fallback>
      </mc:AlternateContent>
    </w:r>
  </w:p>
  <w:p w14:paraId="77445C88" w14:textId="77777777" w:rsidR="00B1250F" w:rsidRDefault="00B1250F"/>
  <w:p w14:paraId="77445C89" w14:textId="77777777" w:rsidR="00B1250F" w:rsidRDefault="00B1250F" w:rsidP="00BB69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928"/>
        </w:tabs>
        <w:ind w:left="928"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0000004"/>
    <w:multiLevelType w:val="singleLevel"/>
    <w:tmpl w:val="00000004"/>
    <w:lvl w:ilvl="0">
      <w:start w:val="1"/>
      <w:numFmt w:val="bullet"/>
      <w:lvlText w:val=""/>
      <w:lvlJc w:val="left"/>
      <w:pPr>
        <w:ind w:left="720" w:hanging="360"/>
      </w:pPr>
      <w:rPr>
        <w:rFonts w:ascii="Symbol" w:hAnsi="Symbol" w:cs="Symbol" w:hint="default"/>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sz w:val="20"/>
        <w:szCs w:val="20"/>
      </w:r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i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Times New Roman"/>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Times New Roman"/>
      </w:r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7298" w:hanging="360"/>
      </w:pPr>
      <w:rPr>
        <w:rFonts w:ascii="Wingdings" w:hAnsi="Wingdings" w:cs="Wingdings"/>
      </w:rPr>
    </w:lvl>
  </w:abstractNum>
  <w:abstractNum w:abstractNumId="9" w15:restartNumberingAfterBreak="0">
    <w:nsid w:val="0000000B"/>
    <w:multiLevelType w:val="singleLevel"/>
    <w:tmpl w:val="0000000B"/>
    <w:name w:val="WW8Num29"/>
    <w:lvl w:ilvl="0">
      <w:start w:val="1"/>
      <w:numFmt w:val="lowerLetter"/>
      <w:lvlText w:val="%1)"/>
      <w:lvlJc w:val="left"/>
      <w:pPr>
        <w:tabs>
          <w:tab w:val="num" w:pos="284"/>
        </w:tabs>
        <w:ind w:left="284" w:hanging="284"/>
      </w:pPr>
    </w:lvl>
  </w:abstractNum>
  <w:abstractNum w:abstractNumId="10"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1FA71E6"/>
    <w:multiLevelType w:val="hybridMultilevel"/>
    <w:tmpl w:val="85EE74BC"/>
    <w:lvl w:ilvl="0" w:tplc="C1B0114A">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7708F5BE">
      <w:numFmt w:val="bullet"/>
      <w:lvlText w:val="-"/>
      <w:lvlJc w:val="left"/>
      <w:pPr>
        <w:ind w:left="2340" w:hanging="360"/>
      </w:pPr>
      <w:rPr>
        <w:rFonts w:ascii="Calibri" w:eastAsia="Geneva" w:hAnsi="Calibri"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27A1E20"/>
    <w:multiLevelType w:val="hybridMultilevel"/>
    <w:tmpl w:val="E766BFB0"/>
    <w:lvl w:ilvl="0" w:tplc="CD888E14">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4125D9A"/>
    <w:multiLevelType w:val="hybridMultilevel"/>
    <w:tmpl w:val="06AE7B10"/>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06342A8B"/>
    <w:multiLevelType w:val="hybridMultilevel"/>
    <w:tmpl w:val="AC52410E"/>
    <w:lvl w:ilvl="0" w:tplc="97DA1930">
      <w:numFmt w:val="bullet"/>
      <w:lvlText w:val="•"/>
      <w:lvlJc w:val="left"/>
      <w:pPr>
        <w:tabs>
          <w:tab w:val="num" w:pos="1429"/>
        </w:tabs>
        <w:ind w:left="1429" w:hanging="360"/>
      </w:pPr>
      <w:rPr>
        <w:rFonts w:ascii="Calibri" w:eastAsia="Calibri" w:hAnsi="Calibri" w:cs="Calibri"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07C82309"/>
    <w:multiLevelType w:val="hybridMultilevel"/>
    <w:tmpl w:val="6F080B82"/>
    <w:styleLink w:val="Importovanstyl5"/>
    <w:lvl w:ilvl="0" w:tplc="EB2A61B2">
      <w:start w:val="1"/>
      <w:numFmt w:val="lowerLetter"/>
      <w:lvlText w:val="%1)"/>
      <w:lvlJc w:val="left"/>
      <w:pPr>
        <w:tabs>
          <w:tab w:val="num" w:pos="709"/>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4CA6D0C">
      <w:start w:val="1"/>
      <w:numFmt w:val="lowerLetter"/>
      <w:lvlText w:val="%2."/>
      <w:lvlJc w:val="left"/>
      <w:pPr>
        <w:tabs>
          <w:tab w:val="num" w:pos="1418"/>
        </w:tabs>
        <w:ind w:left="1429" w:hanging="349"/>
      </w:pPr>
      <w:rPr>
        <w:rFonts w:hAnsi="Arial Unicode MS"/>
        <w:b/>
        <w:bCs/>
        <w:caps w:val="0"/>
        <w:smallCaps w:val="0"/>
        <w:strike w:val="0"/>
        <w:dstrike w:val="0"/>
        <w:outline w:val="0"/>
        <w:emboss w:val="0"/>
        <w:imprint w:val="0"/>
        <w:spacing w:val="0"/>
        <w:w w:val="100"/>
        <w:kern w:val="0"/>
        <w:position w:val="0"/>
        <w:highlight w:val="none"/>
        <w:vertAlign w:val="baseline"/>
      </w:rPr>
    </w:lvl>
    <w:lvl w:ilvl="2" w:tplc="D3EEDDD2">
      <w:start w:val="1"/>
      <w:numFmt w:val="lowerLetter"/>
      <w:lvlText w:val="%3."/>
      <w:lvlJc w:val="left"/>
      <w:pPr>
        <w:tabs>
          <w:tab w:val="num" w:pos="2127"/>
        </w:tabs>
        <w:ind w:left="213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tplc="3E9A0392">
      <w:start w:val="1"/>
      <w:numFmt w:val="decimal"/>
      <w:lvlText w:val="%4."/>
      <w:lvlJc w:val="left"/>
      <w:pPr>
        <w:tabs>
          <w:tab w:val="num" w:pos="2836"/>
        </w:tabs>
        <w:ind w:left="284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4" w:tplc="5504EDDC">
      <w:start w:val="1"/>
      <w:numFmt w:val="lowerLetter"/>
      <w:lvlText w:val="%5."/>
      <w:lvlJc w:val="left"/>
      <w:pPr>
        <w:tabs>
          <w:tab w:val="num" w:pos="3545"/>
        </w:tabs>
        <w:ind w:left="355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5" w:tplc="AB36D17E">
      <w:start w:val="1"/>
      <w:numFmt w:val="lowerRoman"/>
      <w:lvlText w:val="%6."/>
      <w:lvlJc w:val="left"/>
      <w:pPr>
        <w:tabs>
          <w:tab w:val="num" w:pos="4254"/>
        </w:tabs>
        <w:ind w:left="4265" w:hanging="240"/>
      </w:pPr>
      <w:rPr>
        <w:rFonts w:hAnsi="Arial Unicode MS"/>
        <w:b/>
        <w:bCs/>
        <w:caps w:val="0"/>
        <w:smallCaps w:val="0"/>
        <w:strike w:val="0"/>
        <w:dstrike w:val="0"/>
        <w:outline w:val="0"/>
        <w:emboss w:val="0"/>
        <w:imprint w:val="0"/>
        <w:spacing w:val="0"/>
        <w:w w:val="100"/>
        <w:kern w:val="0"/>
        <w:position w:val="0"/>
        <w:highlight w:val="none"/>
        <w:vertAlign w:val="baseline"/>
      </w:rPr>
    </w:lvl>
    <w:lvl w:ilvl="6" w:tplc="5F92BD5A">
      <w:start w:val="1"/>
      <w:numFmt w:val="decimal"/>
      <w:lvlText w:val="%7."/>
      <w:lvlJc w:val="left"/>
      <w:pPr>
        <w:tabs>
          <w:tab w:val="num" w:pos="4963"/>
        </w:tabs>
        <w:ind w:left="4974"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7" w:tplc="9E3CFE30">
      <w:start w:val="1"/>
      <w:numFmt w:val="lowerLetter"/>
      <w:lvlText w:val="%8."/>
      <w:lvlJc w:val="left"/>
      <w:pPr>
        <w:tabs>
          <w:tab w:val="num" w:pos="5672"/>
        </w:tabs>
        <w:ind w:left="56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1674C82A">
      <w:start w:val="1"/>
      <w:numFmt w:val="lowerRoman"/>
      <w:lvlText w:val="%9."/>
      <w:lvlJc w:val="left"/>
      <w:pPr>
        <w:tabs>
          <w:tab w:val="num" w:pos="6381"/>
        </w:tabs>
        <w:ind w:left="6392" w:hanging="20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BED24AD"/>
    <w:multiLevelType w:val="hybridMultilevel"/>
    <w:tmpl w:val="73FC0D08"/>
    <w:lvl w:ilvl="0" w:tplc="97DA193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C0836E0"/>
    <w:multiLevelType w:val="multilevel"/>
    <w:tmpl w:val="A99408F8"/>
    <w:lvl w:ilvl="0">
      <w:start w:val="1"/>
      <w:numFmt w:val="ordinal"/>
      <w:pStyle w:val="VJTCalibrnadpisi13Tun"/>
      <w:lvlText w:val="B.%1"/>
      <w:lvlJc w:val="left"/>
      <w:pPr>
        <w:ind w:left="397" w:hanging="397"/>
      </w:pPr>
      <w:rPr>
        <w:rFonts w:hint="default"/>
        <w:sz w:val="22"/>
        <w:szCs w:val="22"/>
      </w:rPr>
    </w:lvl>
    <w:lvl w:ilvl="1">
      <w:start w:val="1"/>
      <w:numFmt w:val="decimal"/>
      <w:pStyle w:val="VJTCalibrinadpis12Tun"/>
      <w:lvlText w:val="B.%1%2"/>
      <w:lvlJc w:val="left"/>
      <w:pPr>
        <w:ind w:left="397" w:hanging="397"/>
      </w:pPr>
      <w:rPr>
        <w:rFonts w:hint="default"/>
      </w:rPr>
    </w:lvl>
    <w:lvl w:ilvl="2">
      <w:start w:val="1"/>
      <w:numFmt w:val="decimal"/>
      <w:lvlText w:val="B.%1%2.%3"/>
      <w:lvlJc w:val="left"/>
      <w:pPr>
        <w:ind w:left="1191" w:hanging="1191"/>
      </w:pPr>
      <w:rPr>
        <w:rFonts w:hint="default"/>
      </w:rPr>
    </w:lvl>
    <w:lvl w:ilvl="3">
      <w:start w:val="1"/>
      <w:numFmt w:val="decimal"/>
      <w:lvlText w:val="B.%1%2.%3.%4"/>
      <w:lvlJc w:val="left"/>
      <w:pPr>
        <w:ind w:left="1531" w:hanging="153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DEE1660"/>
    <w:multiLevelType w:val="hybridMultilevel"/>
    <w:tmpl w:val="182A753C"/>
    <w:lvl w:ilvl="0" w:tplc="FFFFFFFF">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0F3D3C62"/>
    <w:multiLevelType w:val="hybridMultilevel"/>
    <w:tmpl w:val="A5BE03D6"/>
    <w:lvl w:ilvl="0" w:tplc="C1B0114A">
      <w:start w:val="1"/>
      <w:numFmt w:val="lowerLetter"/>
      <w:pStyle w:val="nadpis2"/>
      <w:lvlText w:val="%1)"/>
      <w:lvlJc w:val="left"/>
      <w:pPr>
        <w:ind w:left="720" w:hanging="360"/>
      </w:pPr>
      <w:rPr>
        <w:rFonts w:hint="default"/>
      </w:rPr>
    </w:lvl>
    <w:lvl w:ilvl="1" w:tplc="04050019">
      <w:start w:val="1"/>
      <w:numFmt w:val="lowerLetter"/>
      <w:lvlText w:val="%2."/>
      <w:lvlJc w:val="left"/>
      <w:pPr>
        <w:ind w:left="1440" w:hanging="360"/>
      </w:pPr>
    </w:lvl>
    <w:lvl w:ilvl="2" w:tplc="7708F5BE">
      <w:numFmt w:val="bullet"/>
      <w:lvlText w:val="-"/>
      <w:lvlJc w:val="left"/>
      <w:pPr>
        <w:ind w:left="2340" w:hanging="360"/>
      </w:pPr>
      <w:rPr>
        <w:rFonts w:ascii="Calibri" w:eastAsia="Geneva" w:hAnsi="Calibri"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1EF2AB9"/>
    <w:multiLevelType w:val="hybridMultilevel"/>
    <w:tmpl w:val="58DA32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2477016"/>
    <w:multiLevelType w:val="hybridMultilevel"/>
    <w:tmpl w:val="D3B8CD56"/>
    <w:lvl w:ilvl="0" w:tplc="EA0C959A">
      <w:start w:val="2"/>
      <w:numFmt w:val="lowerLetter"/>
      <w:pStyle w:val="VJTCalibrinadpis11Tu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66E3FC1"/>
    <w:multiLevelType w:val="hybridMultilevel"/>
    <w:tmpl w:val="2ECEF64E"/>
    <w:lvl w:ilvl="0" w:tplc="F06ABED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1C8F511F"/>
    <w:multiLevelType w:val="hybridMultilevel"/>
    <w:tmpl w:val="F5DE04A0"/>
    <w:lvl w:ilvl="0" w:tplc="8F6E0D6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84226A"/>
    <w:multiLevelType w:val="hybridMultilevel"/>
    <w:tmpl w:val="F6EC6F62"/>
    <w:lvl w:ilvl="0" w:tplc="7708F5BE">
      <w:numFmt w:val="bullet"/>
      <w:lvlText w:val="-"/>
      <w:lvlJc w:val="left"/>
      <w:pPr>
        <w:ind w:left="1429" w:hanging="360"/>
      </w:pPr>
      <w:rPr>
        <w:rFonts w:ascii="Calibri" w:eastAsia="Geneva"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29AE3DF5"/>
    <w:multiLevelType w:val="hybridMultilevel"/>
    <w:tmpl w:val="3488B192"/>
    <w:lvl w:ilvl="0" w:tplc="E35E4278">
      <w:start w:val="1"/>
      <w:numFmt w:val="lowerLetter"/>
      <w:pStyle w:val="StylTextpsmeneArial11bTunDolev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9EB4CAF"/>
    <w:multiLevelType w:val="hybridMultilevel"/>
    <w:tmpl w:val="59C44EBE"/>
    <w:lvl w:ilvl="0" w:tplc="7708F5BE">
      <w:numFmt w:val="bullet"/>
      <w:lvlText w:val="-"/>
      <w:lvlJc w:val="left"/>
      <w:pPr>
        <w:ind w:left="1429" w:hanging="360"/>
      </w:pPr>
      <w:rPr>
        <w:rFonts w:ascii="Calibri" w:eastAsia="Geneva"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2B866679"/>
    <w:multiLevelType w:val="hybridMultilevel"/>
    <w:tmpl w:val="F12CDE7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2C2368F4"/>
    <w:multiLevelType w:val="hybridMultilevel"/>
    <w:tmpl w:val="41FCD8AC"/>
    <w:lvl w:ilvl="0" w:tplc="97DA193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083C7B"/>
    <w:multiLevelType w:val="hybridMultilevel"/>
    <w:tmpl w:val="10A61E3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2DA3770D"/>
    <w:multiLevelType w:val="hybridMultilevel"/>
    <w:tmpl w:val="EDA8E246"/>
    <w:lvl w:ilvl="0" w:tplc="7708F5BE">
      <w:numFmt w:val="bullet"/>
      <w:lvlText w:val="-"/>
      <w:lvlJc w:val="left"/>
      <w:pPr>
        <w:ind w:left="1429" w:hanging="360"/>
      </w:pPr>
      <w:rPr>
        <w:rFonts w:ascii="Calibri" w:eastAsia="Geneva"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307235F4"/>
    <w:multiLevelType w:val="hybridMultilevel"/>
    <w:tmpl w:val="63A6558A"/>
    <w:lvl w:ilvl="0" w:tplc="E9C02B10">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287282C"/>
    <w:multiLevelType w:val="hybridMultilevel"/>
    <w:tmpl w:val="3EFEF5BE"/>
    <w:lvl w:ilvl="0" w:tplc="FD9CE74C">
      <w:start w:val="1"/>
      <w:numFmt w:val="decimal"/>
      <w:lvlText w:val="%1."/>
      <w:lvlJc w:val="left"/>
      <w:pPr>
        <w:ind w:left="7298" w:hanging="360"/>
      </w:pPr>
      <w:rPr>
        <w:rFonts w:ascii="Calibri" w:eastAsia="Times New Roman" w:hAnsi="Calibri" w:cs="Times New Roman"/>
      </w:rPr>
    </w:lvl>
    <w:lvl w:ilvl="1" w:tplc="04050019">
      <w:start w:val="1"/>
      <w:numFmt w:val="lowerLetter"/>
      <w:lvlText w:val="%2."/>
      <w:lvlJc w:val="left"/>
      <w:pPr>
        <w:ind w:left="8018" w:hanging="360"/>
      </w:pPr>
    </w:lvl>
    <w:lvl w:ilvl="2" w:tplc="0405001B" w:tentative="1">
      <w:start w:val="1"/>
      <w:numFmt w:val="lowerRoman"/>
      <w:lvlText w:val="%3."/>
      <w:lvlJc w:val="right"/>
      <w:pPr>
        <w:ind w:left="8738" w:hanging="180"/>
      </w:pPr>
    </w:lvl>
    <w:lvl w:ilvl="3" w:tplc="0405000F" w:tentative="1">
      <w:start w:val="1"/>
      <w:numFmt w:val="decimal"/>
      <w:lvlText w:val="%4."/>
      <w:lvlJc w:val="left"/>
      <w:pPr>
        <w:ind w:left="9458" w:hanging="360"/>
      </w:pPr>
    </w:lvl>
    <w:lvl w:ilvl="4" w:tplc="04050019" w:tentative="1">
      <w:start w:val="1"/>
      <w:numFmt w:val="lowerLetter"/>
      <w:lvlText w:val="%5."/>
      <w:lvlJc w:val="left"/>
      <w:pPr>
        <w:ind w:left="10178" w:hanging="360"/>
      </w:pPr>
    </w:lvl>
    <w:lvl w:ilvl="5" w:tplc="0405001B" w:tentative="1">
      <w:start w:val="1"/>
      <w:numFmt w:val="lowerRoman"/>
      <w:lvlText w:val="%6."/>
      <w:lvlJc w:val="right"/>
      <w:pPr>
        <w:ind w:left="10898" w:hanging="180"/>
      </w:pPr>
    </w:lvl>
    <w:lvl w:ilvl="6" w:tplc="0405000F" w:tentative="1">
      <w:start w:val="1"/>
      <w:numFmt w:val="decimal"/>
      <w:lvlText w:val="%7."/>
      <w:lvlJc w:val="left"/>
      <w:pPr>
        <w:ind w:left="11618" w:hanging="360"/>
      </w:pPr>
    </w:lvl>
    <w:lvl w:ilvl="7" w:tplc="04050019" w:tentative="1">
      <w:start w:val="1"/>
      <w:numFmt w:val="lowerLetter"/>
      <w:lvlText w:val="%8."/>
      <w:lvlJc w:val="left"/>
      <w:pPr>
        <w:ind w:left="12338" w:hanging="360"/>
      </w:pPr>
    </w:lvl>
    <w:lvl w:ilvl="8" w:tplc="0405001B" w:tentative="1">
      <w:start w:val="1"/>
      <w:numFmt w:val="lowerRoman"/>
      <w:lvlText w:val="%9."/>
      <w:lvlJc w:val="right"/>
      <w:pPr>
        <w:ind w:left="13058" w:hanging="180"/>
      </w:pPr>
    </w:lvl>
  </w:abstractNum>
  <w:abstractNum w:abstractNumId="34" w15:restartNumberingAfterBreak="0">
    <w:nsid w:val="33AB7731"/>
    <w:multiLevelType w:val="hybridMultilevel"/>
    <w:tmpl w:val="EE561F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34E918E9"/>
    <w:multiLevelType w:val="multilevel"/>
    <w:tmpl w:val="B4A8FE4C"/>
    <w:lvl w:ilvl="0">
      <w:start w:val="1"/>
      <w:numFmt w:val="ordinal"/>
      <w:lvlText w:val="B.%1"/>
      <w:lvlJc w:val="left"/>
      <w:pPr>
        <w:ind w:left="397" w:hanging="397"/>
      </w:pPr>
      <w:rPr>
        <w:rFonts w:hint="default"/>
        <w:sz w:val="22"/>
        <w:szCs w:val="22"/>
      </w:rPr>
    </w:lvl>
    <w:lvl w:ilvl="1">
      <w:start w:val="1"/>
      <w:numFmt w:val="decimal"/>
      <w:lvlText w:val="B.%1%2"/>
      <w:lvlJc w:val="left"/>
      <w:pPr>
        <w:ind w:left="397" w:hanging="397"/>
      </w:pPr>
      <w:rPr>
        <w:rFonts w:hint="default"/>
      </w:rPr>
    </w:lvl>
    <w:lvl w:ilvl="2">
      <w:start w:val="1"/>
      <w:numFmt w:val="decimal"/>
      <w:lvlText w:val="B.%1%2.%3"/>
      <w:lvlJc w:val="left"/>
      <w:pPr>
        <w:ind w:left="1191" w:hanging="1191"/>
      </w:pPr>
      <w:rPr>
        <w:rFonts w:hint="default"/>
      </w:rPr>
    </w:lvl>
    <w:lvl w:ilvl="3">
      <w:start w:val="1"/>
      <w:numFmt w:val="decimal"/>
      <w:lvlText w:val="B.%1%2.%3.%4"/>
      <w:lvlJc w:val="left"/>
      <w:pPr>
        <w:ind w:left="1531" w:hanging="1531"/>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6FC23E5"/>
    <w:multiLevelType w:val="hybridMultilevel"/>
    <w:tmpl w:val="217E23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7DB1A14"/>
    <w:multiLevelType w:val="hybridMultilevel"/>
    <w:tmpl w:val="54B4EF18"/>
    <w:lvl w:ilvl="0" w:tplc="455A1C96">
      <w:start w:val="1"/>
      <w:numFmt w:val="bullet"/>
      <w:lvlText w:val=""/>
      <w:lvlJc w:val="left"/>
      <w:pPr>
        <w:ind w:left="720" w:hanging="360"/>
      </w:pPr>
      <w:rPr>
        <w:rFonts w:ascii="Wingdings" w:hAnsi="Wingdings" w:hint="default"/>
      </w:rPr>
    </w:lvl>
    <w:lvl w:ilvl="1" w:tplc="014C418A" w:tentative="1">
      <w:start w:val="1"/>
      <w:numFmt w:val="bullet"/>
      <w:lvlText w:val="o"/>
      <w:lvlJc w:val="left"/>
      <w:pPr>
        <w:ind w:left="1440" w:hanging="360"/>
      </w:pPr>
      <w:rPr>
        <w:rFonts w:ascii="Courier New" w:hAnsi="Courier New" w:cs="Courier New" w:hint="default"/>
      </w:rPr>
    </w:lvl>
    <w:lvl w:ilvl="2" w:tplc="A406065C" w:tentative="1">
      <w:start w:val="1"/>
      <w:numFmt w:val="bullet"/>
      <w:lvlText w:val=""/>
      <w:lvlJc w:val="left"/>
      <w:pPr>
        <w:ind w:left="2160" w:hanging="360"/>
      </w:pPr>
      <w:rPr>
        <w:rFonts w:ascii="Wingdings" w:hAnsi="Wingdings" w:hint="default"/>
      </w:rPr>
    </w:lvl>
    <w:lvl w:ilvl="3" w:tplc="6FD2515C" w:tentative="1">
      <w:start w:val="1"/>
      <w:numFmt w:val="bullet"/>
      <w:lvlText w:val=""/>
      <w:lvlJc w:val="left"/>
      <w:pPr>
        <w:ind w:left="2880" w:hanging="360"/>
      </w:pPr>
      <w:rPr>
        <w:rFonts w:ascii="Symbol" w:hAnsi="Symbol" w:hint="default"/>
      </w:rPr>
    </w:lvl>
    <w:lvl w:ilvl="4" w:tplc="8AA44A96" w:tentative="1">
      <w:start w:val="1"/>
      <w:numFmt w:val="bullet"/>
      <w:lvlText w:val="o"/>
      <w:lvlJc w:val="left"/>
      <w:pPr>
        <w:ind w:left="3600" w:hanging="360"/>
      </w:pPr>
      <w:rPr>
        <w:rFonts w:ascii="Courier New" w:hAnsi="Courier New" w:cs="Courier New" w:hint="default"/>
      </w:rPr>
    </w:lvl>
    <w:lvl w:ilvl="5" w:tplc="BA2A9646" w:tentative="1">
      <w:start w:val="1"/>
      <w:numFmt w:val="bullet"/>
      <w:lvlText w:val=""/>
      <w:lvlJc w:val="left"/>
      <w:pPr>
        <w:ind w:left="4320" w:hanging="360"/>
      </w:pPr>
      <w:rPr>
        <w:rFonts w:ascii="Wingdings" w:hAnsi="Wingdings" w:hint="default"/>
      </w:rPr>
    </w:lvl>
    <w:lvl w:ilvl="6" w:tplc="7E5E390E" w:tentative="1">
      <w:start w:val="1"/>
      <w:numFmt w:val="bullet"/>
      <w:lvlText w:val=""/>
      <w:lvlJc w:val="left"/>
      <w:pPr>
        <w:ind w:left="5040" w:hanging="360"/>
      </w:pPr>
      <w:rPr>
        <w:rFonts w:ascii="Symbol" w:hAnsi="Symbol" w:hint="default"/>
      </w:rPr>
    </w:lvl>
    <w:lvl w:ilvl="7" w:tplc="438CD808" w:tentative="1">
      <w:start w:val="1"/>
      <w:numFmt w:val="bullet"/>
      <w:lvlText w:val="o"/>
      <w:lvlJc w:val="left"/>
      <w:pPr>
        <w:ind w:left="5760" w:hanging="360"/>
      </w:pPr>
      <w:rPr>
        <w:rFonts w:ascii="Courier New" w:hAnsi="Courier New" w:cs="Courier New" w:hint="default"/>
      </w:rPr>
    </w:lvl>
    <w:lvl w:ilvl="8" w:tplc="2CECCD84" w:tentative="1">
      <w:start w:val="1"/>
      <w:numFmt w:val="bullet"/>
      <w:lvlText w:val=""/>
      <w:lvlJc w:val="left"/>
      <w:pPr>
        <w:ind w:left="6480" w:hanging="360"/>
      </w:pPr>
      <w:rPr>
        <w:rFonts w:ascii="Wingdings" w:hAnsi="Wingdings" w:hint="default"/>
      </w:rPr>
    </w:lvl>
  </w:abstractNum>
  <w:abstractNum w:abstractNumId="38" w15:restartNumberingAfterBreak="0">
    <w:nsid w:val="40FC4D07"/>
    <w:multiLevelType w:val="hybridMultilevel"/>
    <w:tmpl w:val="8FEA7672"/>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41922E99"/>
    <w:multiLevelType w:val="hybridMultilevel"/>
    <w:tmpl w:val="DDF47562"/>
    <w:lvl w:ilvl="0" w:tplc="A76EBEBC">
      <w:numFmt w:val="bullet"/>
      <w:lvlText w:val="-"/>
      <w:lvlJc w:val="left"/>
      <w:pPr>
        <w:ind w:left="720" w:hanging="360"/>
      </w:pPr>
      <w:rPr>
        <w:rFonts w:ascii="Arial" w:eastAsia="Times New Roman" w:hAnsi="Arial" w:cs="Arial"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2D93DBD"/>
    <w:multiLevelType w:val="hybridMultilevel"/>
    <w:tmpl w:val="42BEDEAC"/>
    <w:lvl w:ilvl="0" w:tplc="F8D492E6">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4401C5C"/>
    <w:multiLevelType w:val="hybridMultilevel"/>
    <w:tmpl w:val="4E28BE26"/>
    <w:lvl w:ilvl="0" w:tplc="7708F5BE">
      <w:numFmt w:val="bullet"/>
      <w:lvlText w:val="-"/>
      <w:lvlJc w:val="left"/>
      <w:pPr>
        <w:ind w:left="1429" w:hanging="360"/>
      </w:pPr>
      <w:rPr>
        <w:rFonts w:ascii="Calibri" w:eastAsia="Geneva"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449E2848"/>
    <w:multiLevelType w:val="hybridMultilevel"/>
    <w:tmpl w:val="2A7EA04C"/>
    <w:lvl w:ilvl="0" w:tplc="04050001">
      <w:start w:val="1"/>
      <w:numFmt w:val="bullet"/>
      <w:lvlText w:val=""/>
      <w:lvlJc w:val="left"/>
      <w:pPr>
        <w:ind w:left="1429" w:hanging="360"/>
      </w:pPr>
      <w:rPr>
        <w:rFonts w:ascii="Symbol" w:hAnsi="Symbol" w:hint="default"/>
      </w:rPr>
    </w:lvl>
    <w:lvl w:ilvl="1" w:tplc="5B903F16">
      <w:start w:val="5"/>
      <w:numFmt w:val="bullet"/>
      <w:lvlText w:val="-"/>
      <w:lvlJc w:val="left"/>
      <w:pPr>
        <w:ind w:left="2149" w:hanging="360"/>
      </w:pPr>
      <w:rPr>
        <w:rFonts w:ascii="Calibri" w:eastAsia="Calibri" w:hAnsi="Calibri"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4BA360DC"/>
    <w:multiLevelType w:val="hybridMultilevel"/>
    <w:tmpl w:val="55CE12B8"/>
    <w:lvl w:ilvl="0" w:tplc="97DA1930">
      <w:numFmt w:val="bullet"/>
      <w:lvlText w:val="•"/>
      <w:lvlJc w:val="left"/>
      <w:pPr>
        <w:ind w:left="1778" w:hanging="360"/>
      </w:pPr>
      <w:rPr>
        <w:rFonts w:ascii="Calibri" w:eastAsia="Calibri"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15:restartNumberingAfterBreak="0">
    <w:nsid w:val="4BC15EB2"/>
    <w:multiLevelType w:val="hybridMultilevel"/>
    <w:tmpl w:val="560C9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Marlett" w:hAnsi="Marlett"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Marlett" w:hAnsi="Marlett"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Marlett" w:hAnsi="Marlett" w:hint="default"/>
      </w:rPr>
    </w:lvl>
  </w:abstractNum>
  <w:abstractNum w:abstractNumId="45" w15:restartNumberingAfterBreak="0">
    <w:nsid w:val="4DC3645E"/>
    <w:multiLevelType w:val="multilevel"/>
    <w:tmpl w:val="4D60AEB0"/>
    <w:lvl w:ilvl="0">
      <w:numFmt w:val="bullet"/>
      <w:lvlText w:val="•"/>
      <w:lvlJc w:val="left"/>
      <w:pPr>
        <w:tabs>
          <w:tab w:val="num" w:pos="1069"/>
        </w:tabs>
        <w:ind w:left="1069" w:hanging="360"/>
      </w:pPr>
      <w:rPr>
        <w:rFonts w:ascii="Calibri" w:eastAsia="Calibri" w:hAnsi="Calibri" w:cs="Calibri" w:hint="default"/>
        <w:sz w:val="20"/>
        <w:szCs w:val="20"/>
      </w:rPr>
    </w:lvl>
    <w:lvl w:ilvl="1">
      <w:start w:val="1"/>
      <w:numFmt w:val="decimal"/>
      <w:lvlText w:val="%2."/>
      <w:lvlJc w:val="left"/>
      <w:pPr>
        <w:tabs>
          <w:tab w:val="num" w:pos="1429"/>
        </w:tabs>
        <w:ind w:left="1429" w:hanging="360"/>
      </w:pPr>
      <w:rPr>
        <w:rFonts w:ascii="Arial" w:eastAsia="Times New Roman" w:hAnsi="Arial" w:cs="Arial"/>
      </w:rPr>
    </w:lvl>
    <w:lvl w:ilvl="2">
      <w:start w:val="1"/>
      <w:numFmt w:val="decimal"/>
      <w:lvlText w:val="%3."/>
      <w:lvlJc w:val="left"/>
      <w:pPr>
        <w:tabs>
          <w:tab w:val="num" w:pos="1789"/>
        </w:tabs>
        <w:ind w:left="1789" w:hanging="360"/>
      </w:pPr>
      <w:rPr>
        <w:rFonts w:ascii="Wingdings" w:hAnsi="Wingdings" w:cs="Wingdings"/>
      </w:rPr>
    </w:lvl>
    <w:lvl w:ilvl="3">
      <w:start w:val="1"/>
      <w:numFmt w:val="decimal"/>
      <w:lvlText w:val="%4."/>
      <w:lvlJc w:val="left"/>
      <w:pPr>
        <w:tabs>
          <w:tab w:val="num" w:pos="2149"/>
        </w:tabs>
        <w:ind w:left="2149" w:hanging="360"/>
      </w:pPr>
      <w:rPr>
        <w:rFonts w:ascii="Symbol" w:hAnsi="Symbol" w:cs="Symbol"/>
      </w:rPr>
    </w:lvl>
    <w:lvl w:ilvl="4">
      <w:start w:val="1"/>
      <w:numFmt w:val="decimal"/>
      <w:lvlText w:val="%5."/>
      <w:lvlJc w:val="left"/>
      <w:pPr>
        <w:tabs>
          <w:tab w:val="num" w:pos="2509"/>
        </w:tabs>
        <w:ind w:left="2509" w:hanging="360"/>
      </w:pPr>
      <w:rPr>
        <w:rFonts w:ascii="Courier New" w:hAnsi="Courier New" w:cs="Courier New"/>
      </w:rPr>
    </w:lvl>
    <w:lvl w:ilvl="5">
      <w:start w:val="1"/>
      <w:numFmt w:val="decimal"/>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decimal"/>
      <w:lvlText w:val="%8."/>
      <w:lvlJc w:val="left"/>
      <w:pPr>
        <w:tabs>
          <w:tab w:val="num" w:pos="3589"/>
        </w:tabs>
        <w:ind w:left="3589" w:hanging="360"/>
      </w:pPr>
    </w:lvl>
    <w:lvl w:ilvl="8">
      <w:start w:val="1"/>
      <w:numFmt w:val="decimal"/>
      <w:lvlText w:val="%9."/>
      <w:lvlJc w:val="left"/>
      <w:pPr>
        <w:tabs>
          <w:tab w:val="num" w:pos="3949"/>
        </w:tabs>
        <w:ind w:left="3949" w:hanging="360"/>
      </w:pPr>
    </w:lvl>
  </w:abstractNum>
  <w:abstractNum w:abstractNumId="46" w15:restartNumberingAfterBreak="0">
    <w:nsid w:val="4E9147FA"/>
    <w:multiLevelType w:val="hybridMultilevel"/>
    <w:tmpl w:val="69DA47DE"/>
    <w:lvl w:ilvl="0" w:tplc="97DA1930">
      <w:numFmt w:val="bullet"/>
      <w:lvlText w:val="•"/>
      <w:lvlJc w:val="left"/>
      <w:pPr>
        <w:ind w:left="1778" w:hanging="360"/>
      </w:pPr>
      <w:rPr>
        <w:rFonts w:ascii="Calibri" w:eastAsia="Calibri" w:hAnsi="Calibri" w:cs="Calibri" w:hint="default"/>
      </w:rPr>
    </w:lvl>
    <w:lvl w:ilvl="1" w:tplc="4BEAA7E6">
      <w:numFmt w:val="bullet"/>
      <w:lvlText w:val="-"/>
      <w:lvlJc w:val="left"/>
      <w:pPr>
        <w:ind w:left="3698" w:hanging="1560"/>
      </w:pPr>
      <w:rPr>
        <w:rFonts w:ascii="Calibri" w:eastAsia="Times New Roman" w:hAnsi="Calibri" w:cs="Calibri"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7" w15:restartNumberingAfterBreak="0">
    <w:nsid w:val="50993EFC"/>
    <w:multiLevelType w:val="hybridMultilevel"/>
    <w:tmpl w:val="607E591C"/>
    <w:lvl w:ilvl="0" w:tplc="9CE43FFE">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49359B2"/>
    <w:multiLevelType w:val="hybridMultilevel"/>
    <w:tmpl w:val="7EEA38B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9" w15:restartNumberingAfterBreak="0">
    <w:nsid w:val="570D4B3B"/>
    <w:multiLevelType w:val="hybridMultilevel"/>
    <w:tmpl w:val="7DD262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0" w15:restartNumberingAfterBreak="0">
    <w:nsid w:val="58697753"/>
    <w:multiLevelType w:val="multilevel"/>
    <w:tmpl w:val="DAA44CCC"/>
    <w:lvl w:ilvl="0">
      <w:start w:val="1"/>
      <w:numFmt w:val="bullet"/>
      <w:lvlText w:val=""/>
      <w:lvlJc w:val="left"/>
      <w:pPr>
        <w:tabs>
          <w:tab w:val="num" w:pos="720"/>
        </w:tabs>
        <w:ind w:left="720" w:hanging="360"/>
      </w:pPr>
      <w:rPr>
        <w:rFonts w:ascii="Symbol" w:hAnsi="Symbol" w:cs="Arial"/>
        <w:sz w:val="20"/>
        <w:szCs w:val="20"/>
      </w:r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A7E5D20"/>
    <w:multiLevelType w:val="hybridMultilevel"/>
    <w:tmpl w:val="9C4E06F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2" w15:restartNumberingAfterBreak="0">
    <w:nsid w:val="5B89577D"/>
    <w:multiLevelType w:val="hybridMultilevel"/>
    <w:tmpl w:val="7EF272E0"/>
    <w:lvl w:ilvl="0" w:tplc="04050001">
      <w:start w:val="1"/>
      <w:numFmt w:val="bullet"/>
      <w:pStyle w:val="nadpis1CharChar"/>
      <w:lvlText w:val=""/>
      <w:lvlJc w:val="left"/>
      <w:pPr>
        <w:ind w:left="720" w:hanging="360"/>
      </w:pPr>
      <w:rPr>
        <w:rFonts w:ascii="Symbol" w:hAnsi="Symbol" w:hint="default"/>
      </w:rPr>
    </w:lvl>
    <w:lvl w:ilvl="1" w:tplc="7708F5BE">
      <w:numFmt w:val="bullet"/>
      <w:lvlText w:val="-"/>
      <w:lvlJc w:val="left"/>
      <w:pPr>
        <w:ind w:left="1440" w:hanging="360"/>
      </w:pPr>
      <w:rPr>
        <w:rFonts w:ascii="Calibri" w:eastAsia="Geneva" w:hAnsi="Calibri" w:cs="Times New Roman" w:hint="default"/>
      </w:rPr>
    </w:lvl>
    <w:lvl w:ilvl="2" w:tplc="04050005" w:tentative="1">
      <w:start w:val="1"/>
      <w:numFmt w:val="bullet"/>
      <w:lvlText w:val=""/>
      <w:lvlJc w:val="left"/>
      <w:pPr>
        <w:ind w:left="2160" w:hanging="360"/>
      </w:pPr>
      <w:rPr>
        <w:rFonts w:ascii="Marlett" w:hAnsi="Marlett"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Marlett" w:hAnsi="Marlett"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Marlett" w:hAnsi="Marlett" w:hint="default"/>
      </w:rPr>
    </w:lvl>
  </w:abstractNum>
  <w:abstractNum w:abstractNumId="53" w15:restartNumberingAfterBreak="0">
    <w:nsid w:val="5BCC73E5"/>
    <w:multiLevelType w:val="hybridMultilevel"/>
    <w:tmpl w:val="AB94CD80"/>
    <w:lvl w:ilvl="0" w:tplc="04050001">
      <w:start w:val="1"/>
      <w:numFmt w:val="bullet"/>
      <w:lvlText w:val=""/>
      <w:lvlJc w:val="left"/>
      <w:pPr>
        <w:tabs>
          <w:tab w:val="num" w:pos="720"/>
        </w:tabs>
        <w:ind w:left="720" w:hanging="360"/>
      </w:pPr>
      <w:rPr>
        <w:rFonts w:ascii="Symbol" w:hAnsi="Symbol" w:hint="default"/>
      </w:rPr>
    </w:lvl>
    <w:lvl w:ilvl="1" w:tplc="97DA1930">
      <w:numFmt w:val="bullet"/>
      <w:lvlText w:val="•"/>
      <w:lvlJc w:val="left"/>
      <w:pPr>
        <w:tabs>
          <w:tab w:val="num" w:pos="1440"/>
        </w:tabs>
        <w:ind w:left="1440" w:hanging="360"/>
      </w:pPr>
      <w:rPr>
        <w:rFonts w:ascii="Calibri" w:eastAsia="Calibri" w:hAnsi="Calibri" w:cs="Calibri" w:hint="default"/>
      </w:rPr>
    </w:lvl>
    <w:lvl w:ilvl="2" w:tplc="041CFA2C">
      <w:numFmt w:val="bullet"/>
      <w:lvlText w:val="-"/>
      <w:lvlJc w:val="left"/>
      <w:pPr>
        <w:tabs>
          <w:tab w:val="num" w:pos="2160"/>
        </w:tabs>
        <w:ind w:left="2160" w:hanging="360"/>
      </w:pPr>
      <w:rPr>
        <w:rFonts w:ascii="Arial" w:eastAsia="Times New Roman" w:hAnsi="Arial" w:cs="Arial" w:hint="default"/>
      </w:rPr>
    </w:lvl>
    <w:lvl w:ilvl="3" w:tplc="23C213FC">
      <w:numFmt w:val="bullet"/>
      <w:lvlText w:val="·"/>
      <w:lvlJc w:val="left"/>
      <w:pPr>
        <w:ind w:left="2880" w:hanging="360"/>
      </w:pPr>
      <w:rPr>
        <w:rFonts w:ascii="Calibri" w:eastAsia="Calibri" w:hAnsi="Calibri"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E2336D7"/>
    <w:multiLevelType w:val="hybridMultilevel"/>
    <w:tmpl w:val="38F0B0BA"/>
    <w:lvl w:ilvl="0" w:tplc="97DA1930">
      <w:numFmt w:val="bullet"/>
      <w:lvlText w:val="•"/>
      <w:lvlJc w:val="left"/>
      <w:pPr>
        <w:ind w:left="1429" w:hanging="360"/>
      </w:pPr>
      <w:rPr>
        <w:rFonts w:ascii="Calibri" w:eastAsia="Calibri" w:hAnsi="Calibri" w:cs="Calibri" w:hint="default"/>
      </w:rPr>
    </w:lvl>
    <w:lvl w:ilvl="1" w:tplc="7A522E50">
      <w:start w:val="4"/>
      <w:numFmt w:val="bullet"/>
      <w:lvlText w:val="-"/>
      <w:lvlJc w:val="left"/>
      <w:pPr>
        <w:ind w:left="2149" w:hanging="360"/>
      </w:pPr>
      <w:rPr>
        <w:rFonts w:ascii="Calibri" w:eastAsia="Times New Roman" w:hAnsi="Calibri" w:cs="Calibri"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5" w15:restartNumberingAfterBreak="0">
    <w:nsid w:val="5FB27104"/>
    <w:multiLevelType w:val="hybridMultilevel"/>
    <w:tmpl w:val="5DEEDEB4"/>
    <w:lvl w:ilvl="0" w:tplc="04050001">
      <w:start w:val="1"/>
      <w:numFmt w:val="bullet"/>
      <w:pStyle w:val="StylZkladntextTimesNewRoman12bVpravo01cmdk"/>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56" w15:restartNumberingAfterBreak="0">
    <w:nsid w:val="5FCC67BC"/>
    <w:multiLevelType w:val="hybridMultilevel"/>
    <w:tmpl w:val="5B703460"/>
    <w:lvl w:ilvl="0" w:tplc="97DA1930">
      <w:numFmt w:val="bullet"/>
      <w:lvlText w:val="•"/>
      <w:lvlJc w:val="left"/>
      <w:pPr>
        <w:ind w:left="1440" w:hanging="360"/>
      </w:pPr>
      <w:rPr>
        <w:rFonts w:ascii="Calibri" w:eastAsia="Calibri" w:hAnsi="Calibri" w:cs="Calibri" w:hint="default"/>
      </w:rPr>
    </w:lvl>
    <w:lvl w:ilvl="1" w:tplc="ADAAF838">
      <w:start w:val="1"/>
      <w:numFmt w:val="upperLetter"/>
      <w:lvlText w:val="%2)"/>
      <w:lvlJc w:val="left"/>
      <w:pPr>
        <w:ind w:left="2160" w:hanging="360"/>
      </w:pPr>
      <w:rPr>
        <w:rFonts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7" w15:restartNumberingAfterBreak="0">
    <w:nsid w:val="62761D35"/>
    <w:multiLevelType w:val="multilevel"/>
    <w:tmpl w:val="84507080"/>
    <w:lvl w:ilvl="0">
      <w:start w:val="10"/>
      <w:numFmt w:val="bullet"/>
      <w:pStyle w:val="normln-odsazen"/>
      <w:lvlText w:val="-"/>
      <w:lvlJc w:val="left"/>
      <w:pPr>
        <w:tabs>
          <w:tab w:val="num" w:pos="260"/>
        </w:tabs>
        <w:ind w:left="240" w:hanging="340"/>
      </w:pPr>
      <w:rPr>
        <w:rFonts w:ascii="Times New Roman" w:eastAsia="Times New Roman" w:hAnsi="Times New Roman" w:cs="Times New Roman" w:hint="default"/>
      </w:rPr>
    </w:lvl>
    <w:lvl w:ilvl="1">
      <w:start w:val="1"/>
      <w:numFmt w:val="decimal"/>
      <w:lvlText w:val="%2."/>
      <w:lvlJc w:val="left"/>
      <w:pPr>
        <w:tabs>
          <w:tab w:val="num" w:pos="354"/>
        </w:tabs>
        <w:ind w:left="354" w:hanging="454"/>
      </w:pPr>
    </w:lvl>
    <w:lvl w:ilvl="2">
      <w:start w:val="1"/>
      <w:numFmt w:val="lowerLetter"/>
      <w:lvlText w:val="%3."/>
      <w:lvlJc w:val="left"/>
      <w:pPr>
        <w:tabs>
          <w:tab w:val="num" w:pos="921"/>
        </w:tabs>
        <w:ind w:left="921" w:hanging="454"/>
      </w:pPr>
    </w:lvl>
    <w:lvl w:ilvl="3">
      <w:start w:val="1"/>
      <w:numFmt w:val="lowerLetter"/>
      <w:lvlText w:val="%4)"/>
      <w:lvlJc w:val="left"/>
      <w:pPr>
        <w:tabs>
          <w:tab w:val="num" w:pos="2420"/>
        </w:tabs>
        <w:ind w:left="2060" w:firstLine="0"/>
      </w:pPr>
    </w:lvl>
    <w:lvl w:ilvl="4">
      <w:start w:val="1"/>
      <w:numFmt w:val="decimal"/>
      <w:lvlText w:val="(%5)"/>
      <w:lvlJc w:val="left"/>
      <w:pPr>
        <w:tabs>
          <w:tab w:val="num" w:pos="3140"/>
        </w:tabs>
        <w:ind w:left="2780" w:firstLine="0"/>
      </w:pPr>
    </w:lvl>
    <w:lvl w:ilvl="5">
      <w:start w:val="1"/>
      <w:numFmt w:val="lowerLetter"/>
      <w:lvlText w:val="(%6)"/>
      <w:lvlJc w:val="left"/>
      <w:pPr>
        <w:tabs>
          <w:tab w:val="num" w:pos="3860"/>
        </w:tabs>
        <w:ind w:left="3500" w:firstLine="0"/>
      </w:pPr>
    </w:lvl>
    <w:lvl w:ilvl="6">
      <w:start w:val="1"/>
      <w:numFmt w:val="lowerRoman"/>
      <w:lvlText w:val="(%7)"/>
      <w:lvlJc w:val="left"/>
      <w:pPr>
        <w:tabs>
          <w:tab w:val="num" w:pos="4580"/>
        </w:tabs>
        <w:ind w:left="4220" w:firstLine="0"/>
      </w:pPr>
    </w:lvl>
    <w:lvl w:ilvl="7">
      <w:start w:val="1"/>
      <w:numFmt w:val="lowerLetter"/>
      <w:lvlText w:val="(%8)"/>
      <w:lvlJc w:val="left"/>
      <w:pPr>
        <w:tabs>
          <w:tab w:val="num" w:pos="5300"/>
        </w:tabs>
        <w:ind w:left="4940" w:firstLine="0"/>
      </w:pPr>
    </w:lvl>
    <w:lvl w:ilvl="8">
      <w:start w:val="1"/>
      <w:numFmt w:val="lowerRoman"/>
      <w:lvlText w:val="(%9)"/>
      <w:lvlJc w:val="left"/>
      <w:pPr>
        <w:tabs>
          <w:tab w:val="num" w:pos="6020"/>
        </w:tabs>
        <w:ind w:left="5660" w:firstLine="0"/>
      </w:pPr>
    </w:lvl>
  </w:abstractNum>
  <w:abstractNum w:abstractNumId="58" w15:restartNumberingAfterBreak="0">
    <w:nsid w:val="63EC2E5F"/>
    <w:multiLevelType w:val="hybridMultilevel"/>
    <w:tmpl w:val="683C33FE"/>
    <w:lvl w:ilvl="0" w:tplc="97DA1930">
      <w:numFmt w:val="bullet"/>
      <w:lvlText w:val="•"/>
      <w:lvlJc w:val="left"/>
      <w:pPr>
        <w:ind w:left="1429" w:hanging="360"/>
      </w:pPr>
      <w:rPr>
        <w:rFonts w:ascii="Calibri" w:eastAsia="Calibr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9" w15:restartNumberingAfterBreak="0">
    <w:nsid w:val="669F32A0"/>
    <w:multiLevelType w:val="multilevel"/>
    <w:tmpl w:val="4D60AEB0"/>
    <w:lvl w:ilvl="0">
      <w:numFmt w:val="bullet"/>
      <w:lvlText w:val="•"/>
      <w:lvlJc w:val="left"/>
      <w:pPr>
        <w:tabs>
          <w:tab w:val="num" w:pos="720"/>
        </w:tabs>
        <w:ind w:left="720" w:hanging="360"/>
      </w:pPr>
      <w:rPr>
        <w:rFonts w:ascii="Calibri" w:eastAsia="Calibri" w:hAnsi="Calibri" w:cs="Calibri" w:hint="default"/>
        <w:sz w:val="20"/>
        <w:szCs w:val="20"/>
      </w:r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A40630A"/>
    <w:multiLevelType w:val="hybridMultilevel"/>
    <w:tmpl w:val="61100DEC"/>
    <w:lvl w:ilvl="0" w:tplc="04050011">
      <w:start w:val="1"/>
      <w:numFmt w:val="decimal"/>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1" w15:restartNumberingAfterBreak="0">
    <w:nsid w:val="6AAF1A1F"/>
    <w:multiLevelType w:val="multilevel"/>
    <w:tmpl w:val="8E665B94"/>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decimal"/>
      <w:lvlText w:val="%9."/>
      <w:lvlJc w:val="left"/>
      <w:pPr>
        <w:tabs>
          <w:tab w:val="num" w:pos="454"/>
        </w:tabs>
        <w:ind w:left="454" w:hanging="454"/>
      </w:pPr>
      <w:rPr>
        <w:rFonts w:ascii="Courier New" w:hAnsi="Courier New" w:hint="default"/>
        <w:b w:val="0"/>
        <w:i w:val="0"/>
        <w:sz w:val="22"/>
        <w:szCs w:val="22"/>
      </w:rPr>
    </w:lvl>
  </w:abstractNum>
  <w:abstractNum w:abstractNumId="62" w15:restartNumberingAfterBreak="0">
    <w:nsid w:val="6FEE4F1A"/>
    <w:multiLevelType w:val="hybridMultilevel"/>
    <w:tmpl w:val="6F080B82"/>
    <w:numStyleLink w:val="Importovanstyl5"/>
  </w:abstractNum>
  <w:abstractNum w:abstractNumId="63" w15:restartNumberingAfterBreak="0">
    <w:nsid w:val="744F481D"/>
    <w:multiLevelType w:val="hybridMultilevel"/>
    <w:tmpl w:val="696CF2F2"/>
    <w:lvl w:ilvl="0" w:tplc="FFFFFFFF">
      <w:start w:val="1"/>
      <w:numFmt w:val="bullet"/>
      <w:pStyle w:val="Odrka-kulika"/>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4" w15:restartNumberingAfterBreak="0">
    <w:nsid w:val="77391832"/>
    <w:multiLevelType w:val="hybridMultilevel"/>
    <w:tmpl w:val="C51A3362"/>
    <w:lvl w:ilvl="0" w:tplc="7708F5BE">
      <w:numFmt w:val="bullet"/>
      <w:lvlText w:val="-"/>
      <w:lvlJc w:val="left"/>
      <w:pPr>
        <w:ind w:left="1429" w:hanging="360"/>
      </w:pPr>
      <w:rPr>
        <w:rFonts w:ascii="Calibri" w:eastAsia="Geneva"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5" w15:restartNumberingAfterBreak="0">
    <w:nsid w:val="778D3A11"/>
    <w:multiLevelType w:val="hybridMultilevel"/>
    <w:tmpl w:val="D29679AE"/>
    <w:lvl w:ilvl="0" w:tplc="FFFFFFFF">
      <w:start w:val="1"/>
      <w:numFmt w:val="lowerLetter"/>
      <w:pStyle w:val="StylTextpsmeneArial11bTun"/>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CF87A60"/>
    <w:multiLevelType w:val="hybridMultilevel"/>
    <w:tmpl w:val="AF6660AE"/>
    <w:lvl w:ilvl="0" w:tplc="FFFFFFFF">
      <w:numFmt w:val="bullet"/>
      <w:pStyle w:val="VJTCalibrinadpis11odr"/>
      <w:lvlText w:val="-"/>
      <w:lvlJc w:val="left"/>
      <w:pPr>
        <w:ind w:left="1854" w:hanging="360"/>
      </w:pPr>
      <w:rPr>
        <w:rFonts w:ascii="Courier New" w:eastAsia="Times New Roman" w:hAnsi="Courier New" w:cs="Courier New" w:hint="default"/>
        <w:sz w:val="22"/>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num w:numId="1" w16cid:durableId="1456366955">
    <w:abstractNumId w:val="61"/>
  </w:num>
  <w:num w:numId="2" w16cid:durableId="1829204520">
    <w:abstractNumId w:val="65"/>
  </w:num>
  <w:num w:numId="3" w16cid:durableId="1351375321">
    <w:abstractNumId w:val="18"/>
  </w:num>
  <w:num w:numId="4" w16cid:durableId="1849560363">
    <w:abstractNumId w:val="26"/>
  </w:num>
  <w:num w:numId="5" w16cid:durableId="313609829">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661717">
    <w:abstractNumId w:val="20"/>
  </w:num>
  <w:num w:numId="7" w16cid:durableId="765074117">
    <w:abstractNumId w:val="20"/>
    <w:lvlOverride w:ilvl="0">
      <w:startOverride w:val="1"/>
    </w:lvlOverride>
  </w:num>
  <w:num w:numId="8" w16cid:durableId="1912497632">
    <w:abstractNumId w:val="66"/>
  </w:num>
  <w:num w:numId="9" w16cid:durableId="869298650">
    <w:abstractNumId w:val="20"/>
    <w:lvlOverride w:ilvl="0">
      <w:startOverride w:val="1"/>
    </w:lvlOverride>
  </w:num>
  <w:num w:numId="10" w16cid:durableId="481898037">
    <w:abstractNumId w:val="20"/>
    <w:lvlOverride w:ilvl="0">
      <w:startOverride w:val="1"/>
    </w:lvlOverride>
  </w:num>
  <w:num w:numId="11" w16cid:durableId="953826203">
    <w:abstractNumId w:val="20"/>
    <w:lvlOverride w:ilvl="0">
      <w:startOverride w:val="1"/>
    </w:lvlOverride>
  </w:num>
  <w:num w:numId="12" w16cid:durableId="2015109631">
    <w:abstractNumId w:val="20"/>
    <w:lvlOverride w:ilvl="0">
      <w:startOverride w:val="1"/>
    </w:lvlOverride>
  </w:num>
  <w:num w:numId="13" w16cid:durableId="877595417">
    <w:abstractNumId w:val="32"/>
  </w:num>
  <w:num w:numId="14" w16cid:durableId="680007943">
    <w:abstractNumId w:val="63"/>
  </w:num>
  <w:num w:numId="15" w16cid:durableId="47802973">
    <w:abstractNumId w:val="22"/>
  </w:num>
  <w:num w:numId="16" w16cid:durableId="1651597910">
    <w:abstractNumId w:val="22"/>
  </w:num>
  <w:num w:numId="17" w16cid:durableId="200746563">
    <w:abstractNumId w:val="22"/>
    <w:lvlOverride w:ilvl="0">
      <w:startOverride w:val="1"/>
    </w:lvlOverride>
  </w:num>
  <w:num w:numId="18" w16cid:durableId="297540050">
    <w:abstractNumId w:val="13"/>
  </w:num>
  <w:num w:numId="19" w16cid:durableId="1233194699">
    <w:abstractNumId w:val="22"/>
    <w:lvlOverride w:ilvl="0">
      <w:startOverride w:val="5"/>
    </w:lvlOverride>
  </w:num>
  <w:num w:numId="20" w16cid:durableId="1616209626">
    <w:abstractNumId w:val="22"/>
    <w:lvlOverride w:ilvl="0">
      <w:startOverride w:val="2"/>
    </w:lvlOverride>
  </w:num>
  <w:num w:numId="21" w16cid:durableId="65078684">
    <w:abstractNumId w:val="22"/>
    <w:lvlOverride w:ilvl="0">
      <w:startOverride w:val="1"/>
    </w:lvlOverride>
  </w:num>
  <w:num w:numId="22" w16cid:durableId="1314914534">
    <w:abstractNumId w:val="22"/>
    <w:lvlOverride w:ilvl="0">
      <w:startOverride w:val="2"/>
    </w:lvlOverride>
  </w:num>
  <w:num w:numId="23" w16cid:durableId="319119606">
    <w:abstractNumId w:val="22"/>
    <w:lvlOverride w:ilvl="0">
      <w:startOverride w:val="2"/>
    </w:lvlOverride>
  </w:num>
  <w:num w:numId="24" w16cid:durableId="1667591123">
    <w:abstractNumId w:val="22"/>
  </w:num>
  <w:num w:numId="25" w16cid:durableId="246112978">
    <w:abstractNumId w:val="1"/>
  </w:num>
  <w:num w:numId="26" w16cid:durableId="1970892323">
    <w:abstractNumId w:val="2"/>
  </w:num>
  <w:num w:numId="27" w16cid:durableId="671762147">
    <w:abstractNumId w:val="21"/>
  </w:num>
  <w:num w:numId="28" w16cid:durableId="1548952864">
    <w:abstractNumId w:val="36"/>
  </w:num>
  <w:num w:numId="29" w16cid:durableId="1581716857">
    <w:abstractNumId w:val="33"/>
  </w:num>
  <w:num w:numId="30" w16cid:durableId="1369792386">
    <w:abstractNumId w:val="3"/>
  </w:num>
  <w:num w:numId="31" w16cid:durableId="2015179430">
    <w:abstractNumId w:val="9"/>
  </w:num>
  <w:num w:numId="32" w16cid:durableId="1859390001">
    <w:abstractNumId w:val="10"/>
  </w:num>
  <w:num w:numId="33" w16cid:durableId="160699687">
    <w:abstractNumId w:val="6"/>
  </w:num>
  <w:num w:numId="34" w16cid:durableId="1337734877">
    <w:abstractNumId w:val="7"/>
  </w:num>
  <w:num w:numId="35" w16cid:durableId="811943488">
    <w:abstractNumId w:val="22"/>
    <w:lvlOverride w:ilvl="0">
      <w:startOverride w:val="4"/>
    </w:lvlOverride>
  </w:num>
  <w:num w:numId="36" w16cid:durableId="1044525192">
    <w:abstractNumId w:val="23"/>
  </w:num>
  <w:num w:numId="37" w16cid:durableId="1048725153">
    <w:abstractNumId w:val="53"/>
  </w:num>
  <w:num w:numId="38" w16cid:durableId="440999889">
    <w:abstractNumId w:val="52"/>
  </w:num>
  <w:num w:numId="39" w16cid:durableId="766075676">
    <w:abstractNumId w:val="44"/>
  </w:num>
  <w:num w:numId="40" w16cid:durableId="565534249">
    <w:abstractNumId w:val="19"/>
  </w:num>
  <w:num w:numId="41" w16cid:durableId="644285127">
    <w:abstractNumId w:val="14"/>
  </w:num>
  <w:num w:numId="42" w16cid:durableId="901409410">
    <w:abstractNumId w:val="46"/>
  </w:num>
  <w:num w:numId="43" w16cid:durableId="2142533383">
    <w:abstractNumId w:val="43"/>
  </w:num>
  <w:num w:numId="44" w16cid:durableId="1754929913">
    <w:abstractNumId w:val="54"/>
  </w:num>
  <w:num w:numId="45" w16cid:durableId="801733189">
    <w:abstractNumId w:val="58"/>
  </w:num>
  <w:num w:numId="46" w16cid:durableId="694500561">
    <w:abstractNumId w:val="12"/>
  </w:num>
  <w:num w:numId="47" w16cid:durableId="289826124">
    <w:abstractNumId w:val="51"/>
  </w:num>
  <w:num w:numId="48" w16cid:durableId="1779375822">
    <w:abstractNumId w:val="28"/>
  </w:num>
  <w:num w:numId="49" w16cid:durableId="1301151752">
    <w:abstractNumId w:val="42"/>
  </w:num>
  <w:num w:numId="50" w16cid:durableId="1780443009">
    <w:abstractNumId w:val="34"/>
  </w:num>
  <w:num w:numId="51" w16cid:durableId="710230414">
    <w:abstractNumId w:val="30"/>
  </w:num>
  <w:num w:numId="52" w16cid:durableId="735861916">
    <w:abstractNumId w:val="15"/>
  </w:num>
  <w:num w:numId="53" w16cid:durableId="1106850582">
    <w:abstractNumId w:val="40"/>
  </w:num>
  <w:num w:numId="54" w16cid:durableId="375392252">
    <w:abstractNumId w:val="56"/>
  </w:num>
  <w:num w:numId="55" w16cid:durableId="1344744690">
    <w:abstractNumId w:val="17"/>
  </w:num>
  <w:num w:numId="56" w16cid:durableId="1691564888">
    <w:abstractNumId w:val="50"/>
  </w:num>
  <w:num w:numId="57" w16cid:durableId="564607603">
    <w:abstractNumId w:val="45"/>
  </w:num>
  <w:num w:numId="58" w16cid:durableId="634332684">
    <w:abstractNumId w:val="59"/>
  </w:num>
  <w:num w:numId="59" w16cid:durableId="1591158035">
    <w:abstractNumId w:val="38"/>
  </w:num>
  <w:num w:numId="60" w16cid:durableId="390688902">
    <w:abstractNumId w:val="29"/>
  </w:num>
  <w:num w:numId="61" w16cid:durableId="1567884859">
    <w:abstractNumId w:val="48"/>
  </w:num>
  <w:num w:numId="62" w16cid:durableId="1368264033">
    <w:abstractNumId w:val="35"/>
  </w:num>
  <w:num w:numId="63" w16cid:durableId="963925876">
    <w:abstractNumId w:val="60"/>
  </w:num>
  <w:num w:numId="64" w16cid:durableId="1094403977">
    <w:abstractNumId w:val="25"/>
  </w:num>
  <w:num w:numId="65" w16cid:durableId="436146273">
    <w:abstractNumId w:val="31"/>
  </w:num>
  <w:num w:numId="66" w16cid:durableId="1773936913">
    <w:abstractNumId w:val="27"/>
  </w:num>
  <w:num w:numId="67" w16cid:durableId="742296">
    <w:abstractNumId w:val="64"/>
  </w:num>
  <w:num w:numId="68" w16cid:durableId="194777021">
    <w:abstractNumId w:val="41"/>
  </w:num>
  <w:num w:numId="69" w16cid:durableId="1902397364">
    <w:abstractNumId w:val="49"/>
  </w:num>
  <w:num w:numId="70" w16cid:durableId="1565094494">
    <w:abstractNumId w:val="47"/>
  </w:num>
  <w:num w:numId="71" w16cid:durableId="1956012439">
    <w:abstractNumId w:val="11"/>
  </w:num>
  <w:num w:numId="72" w16cid:durableId="867639939">
    <w:abstractNumId w:val="39"/>
  </w:num>
  <w:num w:numId="73" w16cid:durableId="1513376663">
    <w:abstractNumId w:val="0"/>
  </w:num>
  <w:num w:numId="74" w16cid:durableId="1301694823">
    <w:abstractNumId w:val="24"/>
  </w:num>
  <w:num w:numId="75" w16cid:durableId="746654226">
    <w:abstractNumId w:val="55"/>
  </w:num>
  <w:num w:numId="76" w16cid:durableId="1125663297">
    <w:abstractNumId w:val="37"/>
  </w:num>
  <w:num w:numId="77" w16cid:durableId="295108938">
    <w:abstractNumId w:val="46"/>
  </w:num>
  <w:num w:numId="78" w16cid:durableId="701518465">
    <w:abstractNumId w:val="16"/>
  </w:num>
  <w:num w:numId="79" w16cid:durableId="7749833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38bb83a@outlook.cz">
    <w15:presenceInfo w15:providerId="Windows Live" w15:userId="1c2d34a9db2a2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trackRevisions/>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19E"/>
    <w:rsid w:val="00001F6C"/>
    <w:rsid w:val="0000215B"/>
    <w:rsid w:val="0000389A"/>
    <w:rsid w:val="00006FDC"/>
    <w:rsid w:val="0001298A"/>
    <w:rsid w:val="00012BB2"/>
    <w:rsid w:val="000138E1"/>
    <w:rsid w:val="00013EFE"/>
    <w:rsid w:val="0001691B"/>
    <w:rsid w:val="000206E2"/>
    <w:rsid w:val="000234C8"/>
    <w:rsid w:val="00024D32"/>
    <w:rsid w:val="00025224"/>
    <w:rsid w:val="00026348"/>
    <w:rsid w:val="00030BC0"/>
    <w:rsid w:val="00031C94"/>
    <w:rsid w:val="000329B9"/>
    <w:rsid w:val="00032AE4"/>
    <w:rsid w:val="00032B42"/>
    <w:rsid w:val="00033C98"/>
    <w:rsid w:val="00034A1E"/>
    <w:rsid w:val="000400C4"/>
    <w:rsid w:val="00043622"/>
    <w:rsid w:val="000442A9"/>
    <w:rsid w:val="000447C4"/>
    <w:rsid w:val="00044AF2"/>
    <w:rsid w:val="00046F80"/>
    <w:rsid w:val="0005023B"/>
    <w:rsid w:val="00053152"/>
    <w:rsid w:val="00055639"/>
    <w:rsid w:val="00055CE5"/>
    <w:rsid w:val="0005752C"/>
    <w:rsid w:val="000601D8"/>
    <w:rsid w:val="0006307C"/>
    <w:rsid w:val="00063900"/>
    <w:rsid w:val="00063A91"/>
    <w:rsid w:val="000645E5"/>
    <w:rsid w:val="00064933"/>
    <w:rsid w:val="000657A7"/>
    <w:rsid w:val="00067C38"/>
    <w:rsid w:val="00070C0C"/>
    <w:rsid w:val="00072481"/>
    <w:rsid w:val="000728CB"/>
    <w:rsid w:val="0008006E"/>
    <w:rsid w:val="000800F0"/>
    <w:rsid w:val="000824AE"/>
    <w:rsid w:val="00082EE7"/>
    <w:rsid w:val="00083B38"/>
    <w:rsid w:val="000848DC"/>
    <w:rsid w:val="0008681A"/>
    <w:rsid w:val="0008754B"/>
    <w:rsid w:val="0008785C"/>
    <w:rsid w:val="00090291"/>
    <w:rsid w:val="000921DA"/>
    <w:rsid w:val="000A1C5D"/>
    <w:rsid w:val="000A20D9"/>
    <w:rsid w:val="000A5D43"/>
    <w:rsid w:val="000A6211"/>
    <w:rsid w:val="000B505D"/>
    <w:rsid w:val="000B5D78"/>
    <w:rsid w:val="000C0352"/>
    <w:rsid w:val="000C1689"/>
    <w:rsid w:val="000C171E"/>
    <w:rsid w:val="000C1AC9"/>
    <w:rsid w:val="000C245F"/>
    <w:rsid w:val="000C3224"/>
    <w:rsid w:val="000C355F"/>
    <w:rsid w:val="000C44BE"/>
    <w:rsid w:val="000C4F7B"/>
    <w:rsid w:val="000C55CA"/>
    <w:rsid w:val="000C663F"/>
    <w:rsid w:val="000C73D5"/>
    <w:rsid w:val="000C7D39"/>
    <w:rsid w:val="000D1BF5"/>
    <w:rsid w:val="000D1CBC"/>
    <w:rsid w:val="000D2927"/>
    <w:rsid w:val="000D435B"/>
    <w:rsid w:val="000D5CF5"/>
    <w:rsid w:val="000D696A"/>
    <w:rsid w:val="000D717D"/>
    <w:rsid w:val="000E031A"/>
    <w:rsid w:val="000E1A4F"/>
    <w:rsid w:val="000E2FA6"/>
    <w:rsid w:val="000E4A90"/>
    <w:rsid w:val="000E5795"/>
    <w:rsid w:val="000E6938"/>
    <w:rsid w:val="000F49E4"/>
    <w:rsid w:val="000F5335"/>
    <w:rsid w:val="0010027A"/>
    <w:rsid w:val="001015AF"/>
    <w:rsid w:val="0010243A"/>
    <w:rsid w:val="00102988"/>
    <w:rsid w:val="001035FD"/>
    <w:rsid w:val="00106665"/>
    <w:rsid w:val="00107A6A"/>
    <w:rsid w:val="00110A10"/>
    <w:rsid w:val="00111418"/>
    <w:rsid w:val="0011424E"/>
    <w:rsid w:val="0012146E"/>
    <w:rsid w:val="00121A91"/>
    <w:rsid w:val="001220CB"/>
    <w:rsid w:val="00122C7C"/>
    <w:rsid w:val="001230E9"/>
    <w:rsid w:val="001279BB"/>
    <w:rsid w:val="0013042E"/>
    <w:rsid w:val="00130C84"/>
    <w:rsid w:val="0013188F"/>
    <w:rsid w:val="00131DDF"/>
    <w:rsid w:val="001354F3"/>
    <w:rsid w:val="001355EE"/>
    <w:rsid w:val="00136001"/>
    <w:rsid w:val="001364F5"/>
    <w:rsid w:val="00136A15"/>
    <w:rsid w:val="00136C7B"/>
    <w:rsid w:val="00137252"/>
    <w:rsid w:val="00137708"/>
    <w:rsid w:val="00142D94"/>
    <w:rsid w:val="001442AD"/>
    <w:rsid w:val="00144BF1"/>
    <w:rsid w:val="00146A7F"/>
    <w:rsid w:val="00146C5E"/>
    <w:rsid w:val="00150AD4"/>
    <w:rsid w:val="00151888"/>
    <w:rsid w:val="00154C8B"/>
    <w:rsid w:val="00155C46"/>
    <w:rsid w:val="00155D20"/>
    <w:rsid w:val="00160E90"/>
    <w:rsid w:val="00161914"/>
    <w:rsid w:val="00161D20"/>
    <w:rsid w:val="001620D8"/>
    <w:rsid w:val="00162804"/>
    <w:rsid w:val="00164435"/>
    <w:rsid w:val="00167C6A"/>
    <w:rsid w:val="0017040D"/>
    <w:rsid w:val="00173204"/>
    <w:rsid w:val="001744F5"/>
    <w:rsid w:val="00175CD0"/>
    <w:rsid w:val="00176019"/>
    <w:rsid w:val="001772B0"/>
    <w:rsid w:val="00177D81"/>
    <w:rsid w:val="00180F91"/>
    <w:rsid w:val="00181207"/>
    <w:rsid w:val="00182222"/>
    <w:rsid w:val="0018269F"/>
    <w:rsid w:val="00183B55"/>
    <w:rsid w:val="00185105"/>
    <w:rsid w:val="00185D26"/>
    <w:rsid w:val="001902B5"/>
    <w:rsid w:val="00191D5B"/>
    <w:rsid w:val="00193FBC"/>
    <w:rsid w:val="00194678"/>
    <w:rsid w:val="00194D50"/>
    <w:rsid w:val="001A10FF"/>
    <w:rsid w:val="001A17EB"/>
    <w:rsid w:val="001A4638"/>
    <w:rsid w:val="001A596E"/>
    <w:rsid w:val="001A6AF5"/>
    <w:rsid w:val="001A6DED"/>
    <w:rsid w:val="001B081B"/>
    <w:rsid w:val="001B1468"/>
    <w:rsid w:val="001B2667"/>
    <w:rsid w:val="001B41F5"/>
    <w:rsid w:val="001B4EE0"/>
    <w:rsid w:val="001B79FE"/>
    <w:rsid w:val="001C1AB7"/>
    <w:rsid w:val="001C340D"/>
    <w:rsid w:val="001C6251"/>
    <w:rsid w:val="001C6301"/>
    <w:rsid w:val="001C65B5"/>
    <w:rsid w:val="001C6D11"/>
    <w:rsid w:val="001C721A"/>
    <w:rsid w:val="001C760F"/>
    <w:rsid w:val="001D1F24"/>
    <w:rsid w:val="001D3785"/>
    <w:rsid w:val="001D4F56"/>
    <w:rsid w:val="001D6209"/>
    <w:rsid w:val="001D7796"/>
    <w:rsid w:val="001D7CDD"/>
    <w:rsid w:val="001E3474"/>
    <w:rsid w:val="001E414A"/>
    <w:rsid w:val="001E5967"/>
    <w:rsid w:val="001E68AD"/>
    <w:rsid w:val="001F02E6"/>
    <w:rsid w:val="001F05BE"/>
    <w:rsid w:val="001F4D32"/>
    <w:rsid w:val="001F4E3E"/>
    <w:rsid w:val="001F70B9"/>
    <w:rsid w:val="001F727B"/>
    <w:rsid w:val="00200886"/>
    <w:rsid w:val="0020111C"/>
    <w:rsid w:val="0020268C"/>
    <w:rsid w:val="00204D5B"/>
    <w:rsid w:val="002075C7"/>
    <w:rsid w:val="002076A2"/>
    <w:rsid w:val="00207855"/>
    <w:rsid w:val="00212FCE"/>
    <w:rsid w:val="0021371D"/>
    <w:rsid w:val="00214EAA"/>
    <w:rsid w:val="00215D03"/>
    <w:rsid w:val="002170A6"/>
    <w:rsid w:val="00220786"/>
    <w:rsid w:val="00221621"/>
    <w:rsid w:val="002226A7"/>
    <w:rsid w:val="00223784"/>
    <w:rsid w:val="00224111"/>
    <w:rsid w:val="0022440F"/>
    <w:rsid w:val="0022487E"/>
    <w:rsid w:val="0022490B"/>
    <w:rsid w:val="00225BD4"/>
    <w:rsid w:val="002272DB"/>
    <w:rsid w:val="00230421"/>
    <w:rsid w:val="00230905"/>
    <w:rsid w:val="00234CCA"/>
    <w:rsid w:val="0023555D"/>
    <w:rsid w:val="002358D9"/>
    <w:rsid w:val="00242167"/>
    <w:rsid w:val="00242714"/>
    <w:rsid w:val="00242E73"/>
    <w:rsid w:val="002441FF"/>
    <w:rsid w:val="002444AC"/>
    <w:rsid w:val="00245766"/>
    <w:rsid w:val="00250279"/>
    <w:rsid w:val="00250B95"/>
    <w:rsid w:val="00252558"/>
    <w:rsid w:val="00252AB4"/>
    <w:rsid w:val="00253E93"/>
    <w:rsid w:val="002547AC"/>
    <w:rsid w:val="00257D3E"/>
    <w:rsid w:val="00260D21"/>
    <w:rsid w:val="00261346"/>
    <w:rsid w:val="00261E26"/>
    <w:rsid w:val="00262FAD"/>
    <w:rsid w:val="00263AEC"/>
    <w:rsid w:val="0026708E"/>
    <w:rsid w:val="00267F70"/>
    <w:rsid w:val="00272ACB"/>
    <w:rsid w:val="00273136"/>
    <w:rsid w:val="00276212"/>
    <w:rsid w:val="00280A3B"/>
    <w:rsid w:val="002825BC"/>
    <w:rsid w:val="0028264C"/>
    <w:rsid w:val="002834EB"/>
    <w:rsid w:val="002849B5"/>
    <w:rsid w:val="002873DB"/>
    <w:rsid w:val="00287556"/>
    <w:rsid w:val="00287C48"/>
    <w:rsid w:val="00290993"/>
    <w:rsid w:val="00290B15"/>
    <w:rsid w:val="00293020"/>
    <w:rsid w:val="00296246"/>
    <w:rsid w:val="00297834"/>
    <w:rsid w:val="002A1C2D"/>
    <w:rsid w:val="002A1E22"/>
    <w:rsid w:val="002A3310"/>
    <w:rsid w:val="002A687C"/>
    <w:rsid w:val="002A76EB"/>
    <w:rsid w:val="002A7CDF"/>
    <w:rsid w:val="002B161B"/>
    <w:rsid w:val="002B3B72"/>
    <w:rsid w:val="002B4314"/>
    <w:rsid w:val="002B4E14"/>
    <w:rsid w:val="002C198B"/>
    <w:rsid w:val="002C3DAB"/>
    <w:rsid w:val="002C5713"/>
    <w:rsid w:val="002C5BAD"/>
    <w:rsid w:val="002C750E"/>
    <w:rsid w:val="002C759D"/>
    <w:rsid w:val="002D0086"/>
    <w:rsid w:val="002D277C"/>
    <w:rsid w:val="002E0784"/>
    <w:rsid w:val="002E6DF8"/>
    <w:rsid w:val="002E7359"/>
    <w:rsid w:val="002F4137"/>
    <w:rsid w:val="002F6AF0"/>
    <w:rsid w:val="002F743D"/>
    <w:rsid w:val="002F7BA8"/>
    <w:rsid w:val="003005D9"/>
    <w:rsid w:val="0030235D"/>
    <w:rsid w:val="0030402A"/>
    <w:rsid w:val="0030541B"/>
    <w:rsid w:val="0030776D"/>
    <w:rsid w:val="0030798C"/>
    <w:rsid w:val="003141DB"/>
    <w:rsid w:val="00314F56"/>
    <w:rsid w:val="003150F4"/>
    <w:rsid w:val="00315718"/>
    <w:rsid w:val="003164F7"/>
    <w:rsid w:val="003173CC"/>
    <w:rsid w:val="003202BC"/>
    <w:rsid w:val="00322A3A"/>
    <w:rsid w:val="00322FF2"/>
    <w:rsid w:val="00325775"/>
    <w:rsid w:val="003311E7"/>
    <w:rsid w:val="003328B0"/>
    <w:rsid w:val="00333EC1"/>
    <w:rsid w:val="00335422"/>
    <w:rsid w:val="003354A8"/>
    <w:rsid w:val="00335643"/>
    <w:rsid w:val="0033710D"/>
    <w:rsid w:val="0033751D"/>
    <w:rsid w:val="00337CCB"/>
    <w:rsid w:val="00341823"/>
    <w:rsid w:val="00341A16"/>
    <w:rsid w:val="003430B2"/>
    <w:rsid w:val="00344378"/>
    <w:rsid w:val="003451C2"/>
    <w:rsid w:val="00345B16"/>
    <w:rsid w:val="003468E8"/>
    <w:rsid w:val="00346EF3"/>
    <w:rsid w:val="00352449"/>
    <w:rsid w:val="003550B3"/>
    <w:rsid w:val="003554EF"/>
    <w:rsid w:val="00355A7B"/>
    <w:rsid w:val="003572EC"/>
    <w:rsid w:val="0035739F"/>
    <w:rsid w:val="00360723"/>
    <w:rsid w:val="00362356"/>
    <w:rsid w:val="00363515"/>
    <w:rsid w:val="0036595D"/>
    <w:rsid w:val="00365A49"/>
    <w:rsid w:val="003723CF"/>
    <w:rsid w:val="003727AB"/>
    <w:rsid w:val="003767A4"/>
    <w:rsid w:val="003809B4"/>
    <w:rsid w:val="0038227D"/>
    <w:rsid w:val="00385E11"/>
    <w:rsid w:val="00386603"/>
    <w:rsid w:val="00386D98"/>
    <w:rsid w:val="0039049F"/>
    <w:rsid w:val="00391164"/>
    <w:rsid w:val="00392CC1"/>
    <w:rsid w:val="0039353C"/>
    <w:rsid w:val="00395819"/>
    <w:rsid w:val="00396426"/>
    <w:rsid w:val="00396DDF"/>
    <w:rsid w:val="003A1E96"/>
    <w:rsid w:val="003A1FF4"/>
    <w:rsid w:val="003A2180"/>
    <w:rsid w:val="003A36BD"/>
    <w:rsid w:val="003A5C94"/>
    <w:rsid w:val="003A68C3"/>
    <w:rsid w:val="003A6EF0"/>
    <w:rsid w:val="003A7B83"/>
    <w:rsid w:val="003B3314"/>
    <w:rsid w:val="003B6749"/>
    <w:rsid w:val="003B6FD0"/>
    <w:rsid w:val="003C0D48"/>
    <w:rsid w:val="003C2DD1"/>
    <w:rsid w:val="003C382C"/>
    <w:rsid w:val="003C5076"/>
    <w:rsid w:val="003C765C"/>
    <w:rsid w:val="003D389F"/>
    <w:rsid w:val="003D46B2"/>
    <w:rsid w:val="003D5DD5"/>
    <w:rsid w:val="003E1255"/>
    <w:rsid w:val="003E1C99"/>
    <w:rsid w:val="003F0F12"/>
    <w:rsid w:val="003F1869"/>
    <w:rsid w:val="003F2323"/>
    <w:rsid w:val="003F25B4"/>
    <w:rsid w:val="003F529F"/>
    <w:rsid w:val="003F553B"/>
    <w:rsid w:val="003F68F0"/>
    <w:rsid w:val="004047A2"/>
    <w:rsid w:val="0040531B"/>
    <w:rsid w:val="0040762C"/>
    <w:rsid w:val="004103D9"/>
    <w:rsid w:val="004112AE"/>
    <w:rsid w:val="00411FB6"/>
    <w:rsid w:val="00412689"/>
    <w:rsid w:val="004130AB"/>
    <w:rsid w:val="00413485"/>
    <w:rsid w:val="00414694"/>
    <w:rsid w:val="004160FE"/>
    <w:rsid w:val="004167D5"/>
    <w:rsid w:val="00417025"/>
    <w:rsid w:val="00417665"/>
    <w:rsid w:val="004207F6"/>
    <w:rsid w:val="00420C7D"/>
    <w:rsid w:val="00421658"/>
    <w:rsid w:val="00427620"/>
    <w:rsid w:val="0042779E"/>
    <w:rsid w:val="004302DD"/>
    <w:rsid w:val="004314F8"/>
    <w:rsid w:val="00431889"/>
    <w:rsid w:val="004335E6"/>
    <w:rsid w:val="00436E08"/>
    <w:rsid w:val="00440D40"/>
    <w:rsid w:val="00444BA2"/>
    <w:rsid w:val="00445A84"/>
    <w:rsid w:val="00450EBC"/>
    <w:rsid w:val="00452555"/>
    <w:rsid w:val="0045333C"/>
    <w:rsid w:val="00453525"/>
    <w:rsid w:val="0045584D"/>
    <w:rsid w:val="0045619A"/>
    <w:rsid w:val="00456B5F"/>
    <w:rsid w:val="00457C54"/>
    <w:rsid w:val="0046040A"/>
    <w:rsid w:val="00462C69"/>
    <w:rsid w:val="00463F20"/>
    <w:rsid w:val="00470D3B"/>
    <w:rsid w:val="0047237C"/>
    <w:rsid w:val="00472E64"/>
    <w:rsid w:val="00473A68"/>
    <w:rsid w:val="00473EE3"/>
    <w:rsid w:val="00480A13"/>
    <w:rsid w:val="0048233A"/>
    <w:rsid w:val="00482DF3"/>
    <w:rsid w:val="00483016"/>
    <w:rsid w:val="00486831"/>
    <w:rsid w:val="00490A0F"/>
    <w:rsid w:val="00494839"/>
    <w:rsid w:val="00494ADD"/>
    <w:rsid w:val="00495EC8"/>
    <w:rsid w:val="00497754"/>
    <w:rsid w:val="00497D6E"/>
    <w:rsid w:val="004A1E1C"/>
    <w:rsid w:val="004A46F8"/>
    <w:rsid w:val="004A473F"/>
    <w:rsid w:val="004A4FDE"/>
    <w:rsid w:val="004A542F"/>
    <w:rsid w:val="004A645F"/>
    <w:rsid w:val="004B0086"/>
    <w:rsid w:val="004B03F7"/>
    <w:rsid w:val="004B12C8"/>
    <w:rsid w:val="004B14E0"/>
    <w:rsid w:val="004B33B2"/>
    <w:rsid w:val="004B3F2E"/>
    <w:rsid w:val="004B5C10"/>
    <w:rsid w:val="004B6C24"/>
    <w:rsid w:val="004B72E2"/>
    <w:rsid w:val="004B7828"/>
    <w:rsid w:val="004C03F9"/>
    <w:rsid w:val="004C1107"/>
    <w:rsid w:val="004C50FC"/>
    <w:rsid w:val="004C6F45"/>
    <w:rsid w:val="004C6FB4"/>
    <w:rsid w:val="004C7554"/>
    <w:rsid w:val="004D0967"/>
    <w:rsid w:val="004D1F27"/>
    <w:rsid w:val="004D27B8"/>
    <w:rsid w:val="004D4CCC"/>
    <w:rsid w:val="004D4FD4"/>
    <w:rsid w:val="004D602C"/>
    <w:rsid w:val="004D6C24"/>
    <w:rsid w:val="004E04DA"/>
    <w:rsid w:val="004E1F24"/>
    <w:rsid w:val="004E6254"/>
    <w:rsid w:val="004E7A10"/>
    <w:rsid w:val="004F0312"/>
    <w:rsid w:val="004F1F22"/>
    <w:rsid w:val="004F2A77"/>
    <w:rsid w:val="004F2B53"/>
    <w:rsid w:val="005005E3"/>
    <w:rsid w:val="00501AD3"/>
    <w:rsid w:val="00502185"/>
    <w:rsid w:val="005021DF"/>
    <w:rsid w:val="00503379"/>
    <w:rsid w:val="005050AE"/>
    <w:rsid w:val="00505347"/>
    <w:rsid w:val="005061B9"/>
    <w:rsid w:val="0050643E"/>
    <w:rsid w:val="005104C7"/>
    <w:rsid w:val="00510D9A"/>
    <w:rsid w:val="00513080"/>
    <w:rsid w:val="00513B20"/>
    <w:rsid w:val="00514939"/>
    <w:rsid w:val="005165BD"/>
    <w:rsid w:val="00523D01"/>
    <w:rsid w:val="00523F58"/>
    <w:rsid w:val="0052493C"/>
    <w:rsid w:val="005249D6"/>
    <w:rsid w:val="0052642F"/>
    <w:rsid w:val="00526519"/>
    <w:rsid w:val="00527323"/>
    <w:rsid w:val="00527935"/>
    <w:rsid w:val="005300DB"/>
    <w:rsid w:val="00530C54"/>
    <w:rsid w:val="00531848"/>
    <w:rsid w:val="00531EFC"/>
    <w:rsid w:val="005332E5"/>
    <w:rsid w:val="00534B11"/>
    <w:rsid w:val="00535277"/>
    <w:rsid w:val="00535A87"/>
    <w:rsid w:val="00536283"/>
    <w:rsid w:val="0053698E"/>
    <w:rsid w:val="0054172E"/>
    <w:rsid w:val="00542E5F"/>
    <w:rsid w:val="00543B90"/>
    <w:rsid w:val="00544989"/>
    <w:rsid w:val="00545702"/>
    <w:rsid w:val="00545B04"/>
    <w:rsid w:val="00545E15"/>
    <w:rsid w:val="00547B11"/>
    <w:rsid w:val="005519FD"/>
    <w:rsid w:val="00553AE3"/>
    <w:rsid w:val="00553C54"/>
    <w:rsid w:val="0055455C"/>
    <w:rsid w:val="005609AC"/>
    <w:rsid w:val="005641D4"/>
    <w:rsid w:val="0056426A"/>
    <w:rsid w:val="005647E9"/>
    <w:rsid w:val="00565584"/>
    <w:rsid w:val="0056716C"/>
    <w:rsid w:val="00567906"/>
    <w:rsid w:val="005701D1"/>
    <w:rsid w:val="00571C8E"/>
    <w:rsid w:val="0057468D"/>
    <w:rsid w:val="0057644C"/>
    <w:rsid w:val="005775C1"/>
    <w:rsid w:val="00582E2F"/>
    <w:rsid w:val="0058622A"/>
    <w:rsid w:val="00592EFC"/>
    <w:rsid w:val="0059488F"/>
    <w:rsid w:val="00595504"/>
    <w:rsid w:val="00595E78"/>
    <w:rsid w:val="00596583"/>
    <w:rsid w:val="00597A4A"/>
    <w:rsid w:val="005A0C1D"/>
    <w:rsid w:val="005A5AB9"/>
    <w:rsid w:val="005A744A"/>
    <w:rsid w:val="005A7D67"/>
    <w:rsid w:val="005B09C6"/>
    <w:rsid w:val="005B0EE5"/>
    <w:rsid w:val="005B0F6A"/>
    <w:rsid w:val="005B2F35"/>
    <w:rsid w:val="005B3514"/>
    <w:rsid w:val="005B5AC9"/>
    <w:rsid w:val="005C3E1F"/>
    <w:rsid w:val="005C404F"/>
    <w:rsid w:val="005C4AA1"/>
    <w:rsid w:val="005D03AE"/>
    <w:rsid w:val="005D3527"/>
    <w:rsid w:val="005D5A02"/>
    <w:rsid w:val="005D5CB4"/>
    <w:rsid w:val="005D6D98"/>
    <w:rsid w:val="005D77AA"/>
    <w:rsid w:val="005E0288"/>
    <w:rsid w:val="005E284E"/>
    <w:rsid w:val="005E3082"/>
    <w:rsid w:val="005F0CEE"/>
    <w:rsid w:val="005F4630"/>
    <w:rsid w:val="006009D6"/>
    <w:rsid w:val="006066BA"/>
    <w:rsid w:val="006069D1"/>
    <w:rsid w:val="006077EA"/>
    <w:rsid w:val="00610091"/>
    <w:rsid w:val="006123A1"/>
    <w:rsid w:val="00612BE1"/>
    <w:rsid w:val="00613DF2"/>
    <w:rsid w:val="00621DB9"/>
    <w:rsid w:val="006227F2"/>
    <w:rsid w:val="00622C00"/>
    <w:rsid w:val="006302AD"/>
    <w:rsid w:val="00631F35"/>
    <w:rsid w:val="00633022"/>
    <w:rsid w:val="00635BFC"/>
    <w:rsid w:val="00637F7D"/>
    <w:rsid w:val="006414B8"/>
    <w:rsid w:val="006425C3"/>
    <w:rsid w:val="00645A46"/>
    <w:rsid w:val="00645A55"/>
    <w:rsid w:val="0064647C"/>
    <w:rsid w:val="00647AED"/>
    <w:rsid w:val="00647DEB"/>
    <w:rsid w:val="0065141C"/>
    <w:rsid w:val="00651997"/>
    <w:rsid w:val="00651E27"/>
    <w:rsid w:val="00655759"/>
    <w:rsid w:val="006561E5"/>
    <w:rsid w:val="00657E1B"/>
    <w:rsid w:val="00660B76"/>
    <w:rsid w:val="00662C89"/>
    <w:rsid w:val="00663A77"/>
    <w:rsid w:val="00663CD0"/>
    <w:rsid w:val="006671C9"/>
    <w:rsid w:val="00667723"/>
    <w:rsid w:val="006701E7"/>
    <w:rsid w:val="006706E6"/>
    <w:rsid w:val="00671878"/>
    <w:rsid w:val="00671B59"/>
    <w:rsid w:val="00672C51"/>
    <w:rsid w:val="00672FE2"/>
    <w:rsid w:val="006750C5"/>
    <w:rsid w:val="00675FF4"/>
    <w:rsid w:val="00676B09"/>
    <w:rsid w:val="006812FD"/>
    <w:rsid w:val="00683566"/>
    <w:rsid w:val="00684EFC"/>
    <w:rsid w:val="00685FF7"/>
    <w:rsid w:val="00687C6F"/>
    <w:rsid w:val="0069188E"/>
    <w:rsid w:val="00692DE0"/>
    <w:rsid w:val="00693148"/>
    <w:rsid w:val="00693FA8"/>
    <w:rsid w:val="006942CF"/>
    <w:rsid w:val="0069563A"/>
    <w:rsid w:val="006957E9"/>
    <w:rsid w:val="00695862"/>
    <w:rsid w:val="00697A58"/>
    <w:rsid w:val="006A1257"/>
    <w:rsid w:val="006A1318"/>
    <w:rsid w:val="006A15B9"/>
    <w:rsid w:val="006A2C08"/>
    <w:rsid w:val="006B0047"/>
    <w:rsid w:val="006B0F3C"/>
    <w:rsid w:val="006B5374"/>
    <w:rsid w:val="006C019D"/>
    <w:rsid w:val="006C1788"/>
    <w:rsid w:val="006C590E"/>
    <w:rsid w:val="006C61C2"/>
    <w:rsid w:val="006D1A9B"/>
    <w:rsid w:val="006D1FA4"/>
    <w:rsid w:val="006D28A9"/>
    <w:rsid w:val="006D6AE3"/>
    <w:rsid w:val="006D770E"/>
    <w:rsid w:val="006E4B2B"/>
    <w:rsid w:val="006E65D9"/>
    <w:rsid w:val="006F1A56"/>
    <w:rsid w:val="006F1F16"/>
    <w:rsid w:val="006F58AB"/>
    <w:rsid w:val="006F6A48"/>
    <w:rsid w:val="00700B89"/>
    <w:rsid w:val="007042E3"/>
    <w:rsid w:val="00704717"/>
    <w:rsid w:val="00704A24"/>
    <w:rsid w:val="00705D88"/>
    <w:rsid w:val="00706B9D"/>
    <w:rsid w:val="00706BE0"/>
    <w:rsid w:val="007079F6"/>
    <w:rsid w:val="00712554"/>
    <w:rsid w:val="00717E7A"/>
    <w:rsid w:val="007218B6"/>
    <w:rsid w:val="00723A93"/>
    <w:rsid w:val="00723C27"/>
    <w:rsid w:val="007244B7"/>
    <w:rsid w:val="007257D2"/>
    <w:rsid w:val="0072619E"/>
    <w:rsid w:val="00727313"/>
    <w:rsid w:val="00727E3E"/>
    <w:rsid w:val="00730990"/>
    <w:rsid w:val="00731763"/>
    <w:rsid w:val="00733E49"/>
    <w:rsid w:val="00734B66"/>
    <w:rsid w:val="00734E31"/>
    <w:rsid w:val="00735548"/>
    <w:rsid w:val="007363B2"/>
    <w:rsid w:val="00736A85"/>
    <w:rsid w:val="0074040D"/>
    <w:rsid w:val="00740DC7"/>
    <w:rsid w:val="00742453"/>
    <w:rsid w:val="007424FA"/>
    <w:rsid w:val="00743B6F"/>
    <w:rsid w:val="00745278"/>
    <w:rsid w:val="007545F5"/>
    <w:rsid w:val="007605B5"/>
    <w:rsid w:val="00760785"/>
    <w:rsid w:val="00760BEB"/>
    <w:rsid w:val="00761C9A"/>
    <w:rsid w:val="007638AF"/>
    <w:rsid w:val="00765AA4"/>
    <w:rsid w:val="00765E00"/>
    <w:rsid w:val="0076600A"/>
    <w:rsid w:val="00766CF9"/>
    <w:rsid w:val="00771EF8"/>
    <w:rsid w:val="007725DF"/>
    <w:rsid w:val="007738AC"/>
    <w:rsid w:val="007762EB"/>
    <w:rsid w:val="00776B3A"/>
    <w:rsid w:val="00776E46"/>
    <w:rsid w:val="007778E0"/>
    <w:rsid w:val="00780F07"/>
    <w:rsid w:val="00782582"/>
    <w:rsid w:val="00783E63"/>
    <w:rsid w:val="00785C1B"/>
    <w:rsid w:val="00786FAA"/>
    <w:rsid w:val="00787D80"/>
    <w:rsid w:val="007909AC"/>
    <w:rsid w:val="00790F4C"/>
    <w:rsid w:val="00791B0A"/>
    <w:rsid w:val="00792534"/>
    <w:rsid w:val="00795EAB"/>
    <w:rsid w:val="00797F8F"/>
    <w:rsid w:val="007A122A"/>
    <w:rsid w:val="007A1F2F"/>
    <w:rsid w:val="007A32F0"/>
    <w:rsid w:val="007A3FAF"/>
    <w:rsid w:val="007A432D"/>
    <w:rsid w:val="007A6CBB"/>
    <w:rsid w:val="007A76DE"/>
    <w:rsid w:val="007B1956"/>
    <w:rsid w:val="007B3249"/>
    <w:rsid w:val="007B4B17"/>
    <w:rsid w:val="007C19E5"/>
    <w:rsid w:val="007C3C96"/>
    <w:rsid w:val="007C6C56"/>
    <w:rsid w:val="007D0151"/>
    <w:rsid w:val="007D043C"/>
    <w:rsid w:val="007D0548"/>
    <w:rsid w:val="007D19CC"/>
    <w:rsid w:val="007D2316"/>
    <w:rsid w:val="007D2319"/>
    <w:rsid w:val="007D41DC"/>
    <w:rsid w:val="007D51DC"/>
    <w:rsid w:val="007E0EC6"/>
    <w:rsid w:val="007E2D03"/>
    <w:rsid w:val="007E3F4C"/>
    <w:rsid w:val="007E41AF"/>
    <w:rsid w:val="007E5216"/>
    <w:rsid w:val="007F19D8"/>
    <w:rsid w:val="007F5CD2"/>
    <w:rsid w:val="007F75ED"/>
    <w:rsid w:val="007F7EF6"/>
    <w:rsid w:val="00800310"/>
    <w:rsid w:val="008020B7"/>
    <w:rsid w:val="008021F8"/>
    <w:rsid w:val="00803AB1"/>
    <w:rsid w:val="0080546E"/>
    <w:rsid w:val="00806501"/>
    <w:rsid w:val="0081192B"/>
    <w:rsid w:val="00812304"/>
    <w:rsid w:val="00812560"/>
    <w:rsid w:val="00812F0F"/>
    <w:rsid w:val="008153B0"/>
    <w:rsid w:val="00815993"/>
    <w:rsid w:val="00817A40"/>
    <w:rsid w:val="00821A71"/>
    <w:rsid w:val="00821DEA"/>
    <w:rsid w:val="00822543"/>
    <w:rsid w:val="00823017"/>
    <w:rsid w:val="00830846"/>
    <w:rsid w:val="00830AB5"/>
    <w:rsid w:val="0083245D"/>
    <w:rsid w:val="008331F2"/>
    <w:rsid w:val="008337D9"/>
    <w:rsid w:val="008338CD"/>
    <w:rsid w:val="0083405C"/>
    <w:rsid w:val="00834B2B"/>
    <w:rsid w:val="00836439"/>
    <w:rsid w:val="00837D95"/>
    <w:rsid w:val="00840AF5"/>
    <w:rsid w:val="00842D58"/>
    <w:rsid w:val="00843A48"/>
    <w:rsid w:val="0084523D"/>
    <w:rsid w:val="00846402"/>
    <w:rsid w:val="00846FE7"/>
    <w:rsid w:val="008479AD"/>
    <w:rsid w:val="008507D4"/>
    <w:rsid w:val="00851C19"/>
    <w:rsid w:val="008562F5"/>
    <w:rsid w:val="0085704F"/>
    <w:rsid w:val="00860250"/>
    <w:rsid w:val="00860969"/>
    <w:rsid w:val="008633DD"/>
    <w:rsid w:val="00863B1F"/>
    <w:rsid w:val="0086400F"/>
    <w:rsid w:val="00864832"/>
    <w:rsid w:val="008655BD"/>
    <w:rsid w:val="00867F4C"/>
    <w:rsid w:val="00872F68"/>
    <w:rsid w:val="0087498E"/>
    <w:rsid w:val="00875C34"/>
    <w:rsid w:val="00876723"/>
    <w:rsid w:val="00877A2C"/>
    <w:rsid w:val="008812B9"/>
    <w:rsid w:val="00883638"/>
    <w:rsid w:val="00883799"/>
    <w:rsid w:val="00883927"/>
    <w:rsid w:val="00885BAB"/>
    <w:rsid w:val="00887209"/>
    <w:rsid w:val="00890439"/>
    <w:rsid w:val="00890668"/>
    <w:rsid w:val="008918A5"/>
    <w:rsid w:val="0089248F"/>
    <w:rsid w:val="008931FA"/>
    <w:rsid w:val="00895FB4"/>
    <w:rsid w:val="00896AC3"/>
    <w:rsid w:val="008973B4"/>
    <w:rsid w:val="00897D82"/>
    <w:rsid w:val="00897F2C"/>
    <w:rsid w:val="008A0F91"/>
    <w:rsid w:val="008A2136"/>
    <w:rsid w:val="008A3414"/>
    <w:rsid w:val="008A56B4"/>
    <w:rsid w:val="008A7355"/>
    <w:rsid w:val="008B0224"/>
    <w:rsid w:val="008B0EAC"/>
    <w:rsid w:val="008B2240"/>
    <w:rsid w:val="008B24A5"/>
    <w:rsid w:val="008B3F82"/>
    <w:rsid w:val="008C0CA6"/>
    <w:rsid w:val="008C2F82"/>
    <w:rsid w:val="008C454E"/>
    <w:rsid w:val="008C608E"/>
    <w:rsid w:val="008D0686"/>
    <w:rsid w:val="008D0E3D"/>
    <w:rsid w:val="008D0F24"/>
    <w:rsid w:val="008D1243"/>
    <w:rsid w:val="008D1AB2"/>
    <w:rsid w:val="008D1DE1"/>
    <w:rsid w:val="008D3454"/>
    <w:rsid w:val="008D3847"/>
    <w:rsid w:val="008D418B"/>
    <w:rsid w:val="008D5973"/>
    <w:rsid w:val="008D6456"/>
    <w:rsid w:val="008D6968"/>
    <w:rsid w:val="008E4854"/>
    <w:rsid w:val="008E60E4"/>
    <w:rsid w:val="008E6BC1"/>
    <w:rsid w:val="008E7135"/>
    <w:rsid w:val="008E757B"/>
    <w:rsid w:val="008E77C0"/>
    <w:rsid w:val="008F1487"/>
    <w:rsid w:val="008F2777"/>
    <w:rsid w:val="008F2F15"/>
    <w:rsid w:val="008F4273"/>
    <w:rsid w:val="008F55FB"/>
    <w:rsid w:val="008F7BE1"/>
    <w:rsid w:val="00900641"/>
    <w:rsid w:val="00902D08"/>
    <w:rsid w:val="0091018A"/>
    <w:rsid w:val="00910B63"/>
    <w:rsid w:val="009121CB"/>
    <w:rsid w:val="00913159"/>
    <w:rsid w:val="00913BC1"/>
    <w:rsid w:val="00914E78"/>
    <w:rsid w:val="00914E9A"/>
    <w:rsid w:val="009160CF"/>
    <w:rsid w:val="00916A4A"/>
    <w:rsid w:val="009178BD"/>
    <w:rsid w:val="00917D8E"/>
    <w:rsid w:val="00920E9B"/>
    <w:rsid w:val="0092580C"/>
    <w:rsid w:val="00930E9A"/>
    <w:rsid w:val="00934526"/>
    <w:rsid w:val="00934B6C"/>
    <w:rsid w:val="00936563"/>
    <w:rsid w:val="009379CD"/>
    <w:rsid w:val="00941E49"/>
    <w:rsid w:val="00944EAF"/>
    <w:rsid w:val="00945152"/>
    <w:rsid w:val="00952289"/>
    <w:rsid w:val="00954A02"/>
    <w:rsid w:val="0095559A"/>
    <w:rsid w:val="00955ABD"/>
    <w:rsid w:val="00956C7C"/>
    <w:rsid w:val="00956FA9"/>
    <w:rsid w:val="009572A5"/>
    <w:rsid w:val="009601D7"/>
    <w:rsid w:val="00960FDA"/>
    <w:rsid w:val="00962630"/>
    <w:rsid w:val="00963061"/>
    <w:rsid w:val="00963320"/>
    <w:rsid w:val="00963C7A"/>
    <w:rsid w:val="009642D1"/>
    <w:rsid w:val="00970176"/>
    <w:rsid w:val="00970898"/>
    <w:rsid w:val="00973034"/>
    <w:rsid w:val="0097426C"/>
    <w:rsid w:val="00974F8E"/>
    <w:rsid w:val="00980524"/>
    <w:rsid w:val="00981730"/>
    <w:rsid w:val="00982534"/>
    <w:rsid w:val="009862B0"/>
    <w:rsid w:val="00990E66"/>
    <w:rsid w:val="0099126C"/>
    <w:rsid w:val="00991FC2"/>
    <w:rsid w:val="00992EA9"/>
    <w:rsid w:val="00993E3E"/>
    <w:rsid w:val="00997C03"/>
    <w:rsid w:val="009A138C"/>
    <w:rsid w:val="009A18EF"/>
    <w:rsid w:val="009A21E8"/>
    <w:rsid w:val="009A6999"/>
    <w:rsid w:val="009B0337"/>
    <w:rsid w:val="009B104A"/>
    <w:rsid w:val="009B3904"/>
    <w:rsid w:val="009B40F3"/>
    <w:rsid w:val="009B4C94"/>
    <w:rsid w:val="009B56DC"/>
    <w:rsid w:val="009C1F98"/>
    <w:rsid w:val="009C215F"/>
    <w:rsid w:val="009C4AF2"/>
    <w:rsid w:val="009C4B26"/>
    <w:rsid w:val="009C5BBB"/>
    <w:rsid w:val="009C70D9"/>
    <w:rsid w:val="009C7920"/>
    <w:rsid w:val="009D0CB9"/>
    <w:rsid w:val="009D1502"/>
    <w:rsid w:val="009D198D"/>
    <w:rsid w:val="009D1AAD"/>
    <w:rsid w:val="009D3816"/>
    <w:rsid w:val="009D47FB"/>
    <w:rsid w:val="009D4D77"/>
    <w:rsid w:val="009E1005"/>
    <w:rsid w:val="009E76D1"/>
    <w:rsid w:val="009F1FC8"/>
    <w:rsid w:val="009F2739"/>
    <w:rsid w:val="009F4EB4"/>
    <w:rsid w:val="009F61A9"/>
    <w:rsid w:val="00A07465"/>
    <w:rsid w:val="00A106D1"/>
    <w:rsid w:val="00A10D72"/>
    <w:rsid w:val="00A130AD"/>
    <w:rsid w:val="00A1486F"/>
    <w:rsid w:val="00A14B4D"/>
    <w:rsid w:val="00A14E1B"/>
    <w:rsid w:val="00A15C3F"/>
    <w:rsid w:val="00A163B6"/>
    <w:rsid w:val="00A17A13"/>
    <w:rsid w:val="00A213A9"/>
    <w:rsid w:val="00A2315E"/>
    <w:rsid w:val="00A2428E"/>
    <w:rsid w:val="00A249DA"/>
    <w:rsid w:val="00A25675"/>
    <w:rsid w:val="00A3084A"/>
    <w:rsid w:val="00A31E51"/>
    <w:rsid w:val="00A35C45"/>
    <w:rsid w:val="00A410A4"/>
    <w:rsid w:val="00A44001"/>
    <w:rsid w:val="00A44128"/>
    <w:rsid w:val="00A46E25"/>
    <w:rsid w:val="00A5027A"/>
    <w:rsid w:val="00A5079F"/>
    <w:rsid w:val="00A5126C"/>
    <w:rsid w:val="00A52A9A"/>
    <w:rsid w:val="00A533D0"/>
    <w:rsid w:val="00A53615"/>
    <w:rsid w:val="00A5381B"/>
    <w:rsid w:val="00A5587B"/>
    <w:rsid w:val="00A55BAE"/>
    <w:rsid w:val="00A5784E"/>
    <w:rsid w:val="00A57D3F"/>
    <w:rsid w:val="00A62D3C"/>
    <w:rsid w:val="00A6532D"/>
    <w:rsid w:val="00A65609"/>
    <w:rsid w:val="00A711CC"/>
    <w:rsid w:val="00A72CD6"/>
    <w:rsid w:val="00A73A5A"/>
    <w:rsid w:val="00A763BE"/>
    <w:rsid w:val="00A8120F"/>
    <w:rsid w:val="00A817E3"/>
    <w:rsid w:val="00A81E1E"/>
    <w:rsid w:val="00A830A7"/>
    <w:rsid w:val="00A83591"/>
    <w:rsid w:val="00A8589C"/>
    <w:rsid w:val="00A85BC6"/>
    <w:rsid w:val="00A863E9"/>
    <w:rsid w:val="00A92329"/>
    <w:rsid w:val="00A937F9"/>
    <w:rsid w:val="00A95090"/>
    <w:rsid w:val="00A95F29"/>
    <w:rsid w:val="00A967B5"/>
    <w:rsid w:val="00A97D0C"/>
    <w:rsid w:val="00AA04DD"/>
    <w:rsid w:val="00AA11C4"/>
    <w:rsid w:val="00AA1C5F"/>
    <w:rsid w:val="00AA26B4"/>
    <w:rsid w:val="00AA34E7"/>
    <w:rsid w:val="00AA5D6B"/>
    <w:rsid w:val="00AA6A5B"/>
    <w:rsid w:val="00AA6D5A"/>
    <w:rsid w:val="00AA6EA5"/>
    <w:rsid w:val="00AA792D"/>
    <w:rsid w:val="00AB05AB"/>
    <w:rsid w:val="00AB11F5"/>
    <w:rsid w:val="00AB1933"/>
    <w:rsid w:val="00AB4131"/>
    <w:rsid w:val="00AB484E"/>
    <w:rsid w:val="00AB49F1"/>
    <w:rsid w:val="00AC0189"/>
    <w:rsid w:val="00AC0EEF"/>
    <w:rsid w:val="00AC25C3"/>
    <w:rsid w:val="00AC36FE"/>
    <w:rsid w:val="00AC44B3"/>
    <w:rsid w:val="00AC5701"/>
    <w:rsid w:val="00AC5F1D"/>
    <w:rsid w:val="00AC645D"/>
    <w:rsid w:val="00AC7151"/>
    <w:rsid w:val="00AC72F0"/>
    <w:rsid w:val="00AD1933"/>
    <w:rsid w:val="00AD2AD7"/>
    <w:rsid w:val="00AD2D80"/>
    <w:rsid w:val="00AD45FC"/>
    <w:rsid w:val="00AD4C03"/>
    <w:rsid w:val="00AD4EB7"/>
    <w:rsid w:val="00AD5AA5"/>
    <w:rsid w:val="00AE024A"/>
    <w:rsid w:val="00AE6592"/>
    <w:rsid w:val="00AE7EE8"/>
    <w:rsid w:val="00AF237D"/>
    <w:rsid w:val="00AF2B24"/>
    <w:rsid w:val="00AF30AB"/>
    <w:rsid w:val="00AF415E"/>
    <w:rsid w:val="00AF418F"/>
    <w:rsid w:val="00AF4342"/>
    <w:rsid w:val="00AF6AA7"/>
    <w:rsid w:val="00AF719E"/>
    <w:rsid w:val="00B00354"/>
    <w:rsid w:val="00B00D30"/>
    <w:rsid w:val="00B020BA"/>
    <w:rsid w:val="00B0237E"/>
    <w:rsid w:val="00B03832"/>
    <w:rsid w:val="00B03848"/>
    <w:rsid w:val="00B048C9"/>
    <w:rsid w:val="00B0699D"/>
    <w:rsid w:val="00B06D32"/>
    <w:rsid w:val="00B07537"/>
    <w:rsid w:val="00B10028"/>
    <w:rsid w:val="00B1250F"/>
    <w:rsid w:val="00B134FC"/>
    <w:rsid w:val="00B13BB5"/>
    <w:rsid w:val="00B1456C"/>
    <w:rsid w:val="00B16CAC"/>
    <w:rsid w:val="00B24C15"/>
    <w:rsid w:val="00B2734F"/>
    <w:rsid w:val="00B27FCA"/>
    <w:rsid w:val="00B33DEE"/>
    <w:rsid w:val="00B35D0B"/>
    <w:rsid w:val="00B37665"/>
    <w:rsid w:val="00B43FE8"/>
    <w:rsid w:val="00B44E39"/>
    <w:rsid w:val="00B51602"/>
    <w:rsid w:val="00B519D0"/>
    <w:rsid w:val="00B5256C"/>
    <w:rsid w:val="00B55C08"/>
    <w:rsid w:val="00B56F57"/>
    <w:rsid w:val="00B57AB2"/>
    <w:rsid w:val="00B6133D"/>
    <w:rsid w:val="00B617F5"/>
    <w:rsid w:val="00B62CBE"/>
    <w:rsid w:val="00B62EE4"/>
    <w:rsid w:val="00B633DD"/>
    <w:rsid w:val="00B659A9"/>
    <w:rsid w:val="00B661C1"/>
    <w:rsid w:val="00B67D64"/>
    <w:rsid w:val="00B72118"/>
    <w:rsid w:val="00B808BB"/>
    <w:rsid w:val="00B81997"/>
    <w:rsid w:val="00B8212D"/>
    <w:rsid w:val="00B827DD"/>
    <w:rsid w:val="00B83FF7"/>
    <w:rsid w:val="00B87363"/>
    <w:rsid w:val="00B8755F"/>
    <w:rsid w:val="00B877B4"/>
    <w:rsid w:val="00B87BC3"/>
    <w:rsid w:val="00B940F1"/>
    <w:rsid w:val="00B94775"/>
    <w:rsid w:val="00B96ABF"/>
    <w:rsid w:val="00B97C15"/>
    <w:rsid w:val="00BA30CF"/>
    <w:rsid w:val="00BA33B1"/>
    <w:rsid w:val="00BA67CD"/>
    <w:rsid w:val="00BA69BC"/>
    <w:rsid w:val="00BB1389"/>
    <w:rsid w:val="00BB1EEE"/>
    <w:rsid w:val="00BB49C9"/>
    <w:rsid w:val="00BB5775"/>
    <w:rsid w:val="00BB695F"/>
    <w:rsid w:val="00BB69B8"/>
    <w:rsid w:val="00BC0671"/>
    <w:rsid w:val="00BC1221"/>
    <w:rsid w:val="00BC2A9C"/>
    <w:rsid w:val="00BC5C2B"/>
    <w:rsid w:val="00BD0739"/>
    <w:rsid w:val="00BD13AF"/>
    <w:rsid w:val="00BD1656"/>
    <w:rsid w:val="00BD2BAC"/>
    <w:rsid w:val="00BD5C7E"/>
    <w:rsid w:val="00BD6E79"/>
    <w:rsid w:val="00BD7B64"/>
    <w:rsid w:val="00BE14DB"/>
    <w:rsid w:val="00BE1694"/>
    <w:rsid w:val="00BE175A"/>
    <w:rsid w:val="00BE315E"/>
    <w:rsid w:val="00BE44D3"/>
    <w:rsid w:val="00BE72AB"/>
    <w:rsid w:val="00BF0117"/>
    <w:rsid w:val="00BF0210"/>
    <w:rsid w:val="00BF08EE"/>
    <w:rsid w:val="00BF0A84"/>
    <w:rsid w:val="00BF31B4"/>
    <w:rsid w:val="00BF48D4"/>
    <w:rsid w:val="00C00E13"/>
    <w:rsid w:val="00C01FEF"/>
    <w:rsid w:val="00C02BAC"/>
    <w:rsid w:val="00C04266"/>
    <w:rsid w:val="00C04A35"/>
    <w:rsid w:val="00C05437"/>
    <w:rsid w:val="00C05685"/>
    <w:rsid w:val="00C060AB"/>
    <w:rsid w:val="00C10DE7"/>
    <w:rsid w:val="00C120AE"/>
    <w:rsid w:val="00C12325"/>
    <w:rsid w:val="00C12C57"/>
    <w:rsid w:val="00C143AC"/>
    <w:rsid w:val="00C15C7E"/>
    <w:rsid w:val="00C17627"/>
    <w:rsid w:val="00C20BC9"/>
    <w:rsid w:val="00C20FF7"/>
    <w:rsid w:val="00C21976"/>
    <w:rsid w:val="00C263DD"/>
    <w:rsid w:val="00C30964"/>
    <w:rsid w:val="00C30AC9"/>
    <w:rsid w:val="00C30BF5"/>
    <w:rsid w:val="00C339D0"/>
    <w:rsid w:val="00C33C0D"/>
    <w:rsid w:val="00C3543D"/>
    <w:rsid w:val="00C360E5"/>
    <w:rsid w:val="00C44E9D"/>
    <w:rsid w:val="00C45030"/>
    <w:rsid w:val="00C50686"/>
    <w:rsid w:val="00C515B6"/>
    <w:rsid w:val="00C5191D"/>
    <w:rsid w:val="00C548DF"/>
    <w:rsid w:val="00C54E6A"/>
    <w:rsid w:val="00C55621"/>
    <w:rsid w:val="00C55C31"/>
    <w:rsid w:val="00C574E2"/>
    <w:rsid w:val="00C622AD"/>
    <w:rsid w:val="00C623B2"/>
    <w:rsid w:val="00C64AED"/>
    <w:rsid w:val="00C64F67"/>
    <w:rsid w:val="00C6770B"/>
    <w:rsid w:val="00C73472"/>
    <w:rsid w:val="00C74FAD"/>
    <w:rsid w:val="00C75968"/>
    <w:rsid w:val="00C76DED"/>
    <w:rsid w:val="00C8038D"/>
    <w:rsid w:val="00C80ED2"/>
    <w:rsid w:val="00C80EF4"/>
    <w:rsid w:val="00C824D5"/>
    <w:rsid w:val="00C82E29"/>
    <w:rsid w:val="00C83672"/>
    <w:rsid w:val="00C8409B"/>
    <w:rsid w:val="00C85099"/>
    <w:rsid w:val="00C85EAB"/>
    <w:rsid w:val="00C945B9"/>
    <w:rsid w:val="00C952A8"/>
    <w:rsid w:val="00C95F26"/>
    <w:rsid w:val="00CA2B0B"/>
    <w:rsid w:val="00CA2F30"/>
    <w:rsid w:val="00CA5D05"/>
    <w:rsid w:val="00CA6105"/>
    <w:rsid w:val="00CA63F5"/>
    <w:rsid w:val="00CA6E52"/>
    <w:rsid w:val="00CB035D"/>
    <w:rsid w:val="00CB0859"/>
    <w:rsid w:val="00CB1251"/>
    <w:rsid w:val="00CB14A0"/>
    <w:rsid w:val="00CB3B44"/>
    <w:rsid w:val="00CB5B8F"/>
    <w:rsid w:val="00CB64B3"/>
    <w:rsid w:val="00CB65BF"/>
    <w:rsid w:val="00CB6FC8"/>
    <w:rsid w:val="00CC149E"/>
    <w:rsid w:val="00CC200F"/>
    <w:rsid w:val="00CC435B"/>
    <w:rsid w:val="00CC5225"/>
    <w:rsid w:val="00CD009A"/>
    <w:rsid w:val="00CD09AE"/>
    <w:rsid w:val="00CD1BF4"/>
    <w:rsid w:val="00CD260C"/>
    <w:rsid w:val="00CD51E6"/>
    <w:rsid w:val="00CD544E"/>
    <w:rsid w:val="00CD661C"/>
    <w:rsid w:val="00CD7198"/>
    <w:rsid w:val="00CD739B"/>
    <w:rsid w:val="00CE0165"/>
    <w:rsid w:val="00CE04A2"/>
    <w:rsid w:val="00CE27D1"/>
    <w:rsid w:val="00CE3CB8"/>
    <w:rsid w:val="00CE3FEE"/>
    <w:rsid w:val="00CE43DB"/>
    <w:rsid w:val="00CE44C9"/>
    <w:rsid w:val="00CE4979"/>
    <w:rsid w:val="00CE5EFC"/>
    <w:rsid w:val="00CE7B20"/>
    <w:rsid w:val="00CF06E4"/>
    <w:rsid w:val="00CF2BAE"/>
    <w:rsid w:val="00CF4687"/>
    <w:rsid w:val="00CF547D"/>
    <w:rsid w:val="00CF6C56"/>
    <w:rsid w:val="00D003BD"/>
    <w:rsid w:val="00D016EE"/>
    <w:rsid w:val="00D03E28"/>
    <w:rsid w:val="00D04E04"/>
    <w:rsid w:val="00D050D3"/>
    <w:rsid w:val="00D07BCD"/>
    <w:rsid w:val="00D10831"/>
    <w:rsid w:val="00D109B0"/>
    <w:rsid w:val="00D110A1"/>
    <w:rsid w:val="00D23393"/>
    <w:rsid w:val="00D2659B"/>
    <w:rsid w:val="00D26DAE"/>
    <w:rsid w:val="00D339DE"/>
    <w:rsid w:val="00D358C1"/>
    <w:rsid w:val="00D36DC4"/>
    <w:rsid w:val="00D37AFE"/>
    <w:rsid w:val="00D419C1"/>
    <w:rsid w:val="00D41A37"/>
    <w:rsid w:val="00D44813"/>
    <w:rsid w:val="00D47696"/>
    <w:rsid w:val="00D52A9A"/>
    <w:rsid w:val="00D543A7"/>
    <w:rsid w:val="00D55F54"/>
    <w:rsid w:val="00D60E6A"/>
    <w:rsid w:val="00D62057"/>
    <w:rsid w:val="00D6263C"/>
    <w:rsid w:val="00D65A8C"/>
    <w:rsid w:val="00D66B05"/>
    <w:rsid w:val="00D67145"/>
    <w:rsid w:val="00D712E2"/>
    <w:rsid w:val="00D729AE"/>
    <w:rsid w:val="00D757BD"/>
    <w:rsid w:val="00D77E54"/>
    <w:rsid w:val="00D80201"/>
    <w:rsid w:val="00D802FD"/>
    <w:rsid w:val="00D805E1"/>
    <w:rsid w:val="00D80AD1"/>
    <w:rsid w:val="00D82A01"/>
    <w:rsid w:val="00D83E32"/>
    <w:rsid w:val="00D84538"/>
    <w:rsid w:val="00D86CA2"/>
    <w:rsid w:val="00D86FCD"/>
    <w:rsid w:val="00D90966"/>
    <w:rsid w:val="00D91AE7"/>
    <w:rsid w:val="00D93461"/>
    <w:rsid w:val="00D9705E"/>
    <w:rsid w:val="00D97DB0"/>
    <w:rsid w:val="00DA2A4E"/>
    <w:rsid w:val="00DA2C14"/>
    <w:rsid w:val="00DA2DEF"/>
    <w:rsid w:val="00DA4D05"/>
    <w:rsid w:val="00DB0778"/>
    <w:rsid w:val="00DB2174"/>
    <w:rsid w:val="00DB515A"/>
    <w:rsid w:val="00DB5750"/>
    <w:rsid w:val="00DB5F70"/>
    <w:rsid w:val="00DC042F"/>
    <w:rsid w:val="00DC06AB"/>
    <w:rsid w:val="00DC0DA5"/>
    <w:rsid w:val="00DD0C53"/>
    <w:rsid w:val="00DD2505"/>
    <w:rsid w:val="00DD4743"/>
    <w:rsid w:val="00DD7E31"/>
    <w:rsid w:val="00DE4790"/>
    <w:rsid w:val="00DE6B3F"/>
    <w:rsid w:val="00DE6BE4"/>
    <w:rsid w:val="00DF0A84"/>
    <w:rsid w:val="00DF1FE2"/>
    <w:rsid w:val="00DF2E5F"/>
    <w:rsid w:val="00DF4F8F"/>
    <w:rsid w:val="00DF596C"/>
    <w:rsid w:val="00E01039"/>
    <w:rsid w:val="00E01102"/>
    <w:rsid w:val="00E023BB"/>
    <w:rsid w:val="00E048DA"/>
    <w:rsid w:val="00E04D62"/>
    <w:rsid w:val="00E132F0"/>
    <w:rsid w:val="00E1363C"/>
    <w:rsid w:val="00E13E6C"/>
    <w:rsid w:val="00E14D30"/>
    <w:rsid w:val="00E15698"/>
    <w:rsid w:val="00E15769"/>
    <w:rsid w:val="00E16786"/>
    <w:rsid w:val="00E16BEC"/>
    <w:rsid w:val="00E17592"/>
    <w:rsid w:val="00E17F80"/>
    <w:rsid w:val="00E2010B"/>
    <w:rsid w:val="00E25D3C"/>
    <w:rsid w:val="00E26184"/>
    <w:rsid w:val="00E320E6"/>
    <w:rsid w:val="00E330EC"/>
    <w:rsid w:val="00E33B57"/>
    <w:rsid w:val="00E35B03"/>
    <w:rsid w:val="00E35B3D"/>
    <w:rsid w:val="00E376AE"/>
    <w:rsid w:val="00E40239"/>
    <w:rsid w:val="00E41525"/>
    <w:rsid w:val="00E4183E"/>
    <w:rsid w:val="00E4566D"/>
    <w:rsid w:val="00E456AE"/>
    <w:rsid w:val="00E45E55"/>
    <w:rsid w:val="00E52FC5"/>
    <w:rsid w:val="00E57765"/>
    <w:rsid w:val="00E600AB"/>
    <w:rsid w:val="00E62F8A"/>
    <w:rsid w:val="00E63679"/>
    <w:rsid w:val="00E64168"/>
    <w:rsid w:val="00E64ABD"/>
    <w:rsid w:val="00E652DC"/>
    <w:rsid w:val="00E65765"/>
    <w:rsid w:val="00E657B3"/>
    <w:rsid w:val="00E6678E"/>
    <w:rsid w:val="00E7026E"/>
    <w:rsid w:val="00E703C1"/>
    <w:rsid w:val="00E71FFD"/>
    <w:rsid w:val="00E72E70"/>
    <w:rsid w:val="00E8014F"/>
    <w:rsid w:val="00E8106D"/>
    <w:rsid w:val="00E815A0"/>
    <w:rsid w:val="00E83E0D"/>
    <w:rsid w:val="00E85E50"/>
    <w:rsid w:val="00E865E9"/>
    <w:rsid w:val="00E867D6"/>
    <w:rsid w:val="00E91CD0"/>
    <w:rsid w:val="00E95324"/>
    <w:rsid w:val="00EA23A4"/>
    <w:rsid w:val="00EA24D0"/>
    <w:rsid w:val="00EA2680"/>
    <w:rsid w:val="00EA2B4B"/>
    <w:rsid w:val="00EA3305"/>
    <w:rsid w:val="00EA429C"/>
    <w:rsid w:val="00EA47E6"/>
    <w:rsid w:val="00EA6621"/>
    <w:rsid w:val="00EB1069"/>
    <w:rsid w:val="00EB3949"/>
    <w:rsid w:val="00EB47BF"/>
    <w:rsid w:val="00EB4A54"/>
    <w:rsid w:val="00EB4B83"/>
    <w:rsid w:val="00EB5EA5"/>
    <w:rsid w:val="00EB7382"/>
    <w:rsid w:val="00EB7AD0"/>
    <w:rsid w:val="00EC05BB"/>
    <w:rsid w:val="00EC0F4C"/>
    <w:rsid w:val="00EC1CF0"/>
    <w:rsid w:val="00EC1FF1"/>
    <w:rsid w:val="00EC2DCC"/>
    <w:rsid w:val="00EC4926"/>
    <w:rsid w:val="00EC586E"/>
    <w:rsid w:val="00EC7235"/>
    <w:rsid w:val="00ED0022"/>
    <w:rsid w:val="00ED0DE9"/>
    <w:rsid w:val="00ED0E9D"/>
    <w:rsid w:val="00ED17A4"/>
    <w:rsid w:val="00ED2116"/>
    <w:rsid w:val="00ED2465"/>
    <w:rsid w:val="00ED32F9"/>
    <w:rsid w:val="00ED3A86"/>
    <w:rsid w:val="00ED40A0"/>
    <w:rsid w:val="00ED7644"/>
    <w:rsid w:val="00EE0540"/>
    <w:rsid w:val="00EE0C52"/>
    <w:rsid w:val="00EE1656"/>
    <w:rsid w:val="00EE2933"/>
    <w:rsid w:val="00EE6087"/>
    <w:rsid w:val="00EF04D3"/>
    <w:rsid w:val="00EF0977"/>
    <w:rsid w:val="00EF0C67"/>
    <w:rsid w:val="00EF1619"/>
    <w:rsid w:val="00EF1BF6"/>
    <w:rsid w:val="00EF1FCD"/>
    <w:rsid w:val="00EF3F3D"/>
    <w:rsid w:val="00EF61DC"/>
    <w:rsid w:val="00F00F12"/>
    <w:rsid w:val="00F0137B"/>
    <w:rsid w:val="00F02A5B"/>
    <w:rsid w:val="00F0343D"/>
    <w:rsid w:val="00F05E9D"/>
    <w:rsid w:val="00F07CD0"/>
    <w:rsid w:val="00F11845"/>
    <w:rsid w:val="00F118C9"/>
    <w:rsid w:val="00F13EFF"/>
    <w:rsid w:val="00F16CE2"/>
    <w:rsid w:val="00F17B6E"/>
    <w:rsid w:val="00F17C1C"/>
    <w:rsid w:val="00F20787"/>
    <w:rsid w:val="00F2101A"/>
    <w:rsid w:val="00F21CE6"/>
    <w:rsid w:val="00F231A4"/>
    <w:rsid w:val="00F2334A"/>
    <w:rsid w:val="00F24633"/>
    <w:rsid w:val="00F25FB0"/>
    <w:rsid w:val="00F2780F"/>
    <w:rsid w:val="00F31E99"/>
    <w:rsid w:val="00F32CD4"/>
    <w:rsid w:val="00F35829"/>
    <w:rsid w:val="00F40BD6"/>
    <w:rsid w:val="00F419F8"/>
    <w:rsid w:val="00F41FBF"/>
    <w:rsid w:val="00F420A4"/>
    <w:rsid w:val="00F42B19"/>
    <w:rsid w:val="00F450FB"/>
    <w:rsid w:val="00F464ED"/>
    <w:rsid w:val="00F46ADA"/>
    <w:rsid w:val="00F46B3C"/>
    <w:rsid w:val="00F46D12"/>
    <w:rsid w:val="00F510F6"/>
    <w:rsid w:val="00F51595"/>
    <w:rsid w:val="00F53B5B"/>
    <w:rsid w:val="00F57B3F"/>
    <w:rsid w:val="00F57F84"/>
    <w:rsid w:val="00F616FC"/>
    <w:rsid w:val="00F62570"/>
    <w:rsid w:val="00F63EA8"/>
    <w:rsid w:val="00F64328"/>
    <w:rsid w:val="00F64ED5"/>
    <w:rsid w:val="00F67666"/>
    <w:rsid w:val="00F7161F"/>
    <w:rsid w:val="00F71729"/>
    <w:rsid w:val="00F74154"/>
    <w:rsid w:val="00F7517D"/>
    <w:rsid w:val="00F75419"/>
    <w:rsid w:val="00F756E2"/>
    <w:rsid w:val="00F76DB5"/>
    <w:rsid w:val="00F77D3D"/>
    <w:rsid w:val="00F82244"/>
    <w:rsid w:val="00F83197"/>
    <w:rsid w:val="00F84E10"/>
    <w:rsid w:val="00F853B8"/>
    <w:rsid w:val="00F855F9"/>
    <w:rsid w:val="00F8575D"/>
    <w:rsid w:val="00F86E31"/>
    <w:rsid w:val="00F93282"/>
    <w:rsid w:val="00F93804"/>
    <w:rsid w:val="00F9405A"/>
    <w:rsid w:val="00F95908"/>
    <w:rsid w:val="00FA397D"/>
    <w:rsid w:val="00FA5514"/>
    <w:rsid w:val="00FB1222"/>
    <w:rsid w:val="00FB17C0"/>
    <w:rsid w:val="00FB1C4F"/>
    <w:rsid w:val="00FB1FEB"/>
    <w:rsid w:val="00FB21A4"/>
    <w:rsid w:val="00FB3744"/>
    <w:rsid w:val="00FB4B87"/>
    <w:rsid w:val="00FB600F"/>
    <w:rsid w:val="00FC3743"/>
    <w:rsid w:val="00FC5D13"/>
    <w:rsid w:val="00FC62B8"/>
    <w:rsid w:val="00FC7C18"/>
    <w:rsid w:val="00FC7FD3"/>
    <w:rsid w:val="00FD05B1"/>
    <w:rsid w:val="00FD3E05"/>
    <w:rsid w:val="00FD46D4"/>
    <w:rsid w:val="00FD7FEF"/>
    <w:rsid w:val="00FE2D57"/>
    <w:rsid w:val="00FF070B"/>
    <w:rsid w:val="00FF2D83"/>
    <w:rsid w:val="00FF37F6"/>
    <w:rsid w:val="00FF4854"/>
    <w:rsid w:val="00FF4ED0"/>
    <w:rsid w:val="049BD16D"/>
    <w:rsid w:val="07D6392C"/>
    <w:rsid w:val="2656BF78"/>
    <w:rsid w:val="323896E3"/>
    <w:rsid w:val="361FB020"/>
    <w:rsid w:val="3F2A5798"/>
    <w:rsid w:val="5ADFB11E"/>
    <w:rsid w:val="66EE5BDA"/>
    <w:rsid w:val="7471118D"/>
    <w:rsid w:val="74DFDA37"/>
    <w:rsid w:val="75668434"/>
    <w:rsid w:val="765C7236"/>
    <w:rsid w:val="7E4E5BB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4571E"/>
  <w15:chartTrackingRefBased/>
  <w15:docId w15:val="{0D3BE085-B4FF-4B9B-9AB7-FB86224B0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6DC4"/>
    <w:pPr>
      <w:tabs>
        <w:tab w:val="left" w:pos="2268"/>
      </w:tabs>
      <w:jc w:val="both"/>
    </w:pPr>
    <w:rPr>
      <w:rFonts w:ascii="Courier New" w:eastAsia="Times New Roman" w:hAnsi="Courier New"/>
      <w:sz w:val="22"/>
      <w:lang w:eastAsia="cs-CZ"/>
    </w:rPr>
  </w:style>
  <w:style w:type="paragraph" w:styleId="Nadpis1">
    <w:name w:val="heading 1"/>
    <w:basedOn w:val="Normln"/>
    <w:next w:val="Normln"/>
    <w:link w:val="Nadpis1Char"/>
    <w:qFormat/>
    <w:rsid w:val="00AF719E"/>
    <w:pPr>
      <w:keepNext/>
      <w:jc w:val="left"/>
      <w:outlineLvl w:val="0"/>
    </w:pPr>
    <w:rPr>
      <w:rFonts w:ascii="Geneva" w:eastAsia="Geneva" w:hAnsi="Geneva"/>
      <w:sz w:val="28"/>
      <w:lang w:val="x-none"/>
    </w:rPr>
  </w:style>
  <w:style w:type="paragraph" w:styleId="Nadpis20">
    <w:name w:val="heading 2"/>
    <w:next w:val="Normln"/>
    <w:link w:val="Nadpis2Char"/>
    <w:qFormat/>
    <w:rsid w:val="00F21CE6"/>
    <w:pPr>
      <w:keepNext/>
      <w:spacing w:before="120" w:after="12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9"/>
    <w:unhideWhenUsed/>
    <w:qFormat/>
    <w:rsid w:val="00AD4EB7"/>
    <w:pPr>
      <w:keepNext/>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uiPriority w:val="9"/>
    <w:unhideWhenUsed/>
    <w:qFormat/>
    <w:rsid w:val="00AD4EB7"/>
    <w:pPr>
      <w:keepNext/>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uiPriority w:val="9"/>
    <w:unhideWhenUsed/>
    <w:qFormat/>
    <w:rsid w:val="00A14E1B"/>
    <w:p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0234C8"/>
    <w:pPr>
      <w:keepNext/>
      <w:tabs>
        <w:tab w:val="clear" w:pos="2268"/>
        <w:tab w:val="num" w:pos="1152"/>
        <w:tab w:val="bar" w:pos="6379"/>
      </w:tabs>
      <w:autoSpaceDE w:val="0"/>
      <w:autoSpaceDN w:val="0"/>
      <w:adjustRightInd w:val="0"/>
      <w:spacing w:before="120"/>
      <w:ind w:left="1152" w:hanging="1152"/>
      <w:outlineLvl w:val="5"/>
    </w:pPr>
    <w:rPr>
      <w:rFonts w:ascii="Times New Roman" w:hAnsi="Times New Roman"/>
      <w:b/>
      <w:bCs/>
      <w:sz w:val="36"/>
      <w:szCs w:val="36"/>
      <w:lang w:val="x-none" w:eastAsia="x-none"/>
    </w:rPr>
  </w:style>
  <w:style w:type="paragraph" w:styleId="Nadpis7">
    <w:name w:val="heading 7"/>
    <w:basedOn w:val="Normln"/>
    <w:next w:val="Normln"/>
    <w:link w:val="Nadpis7Char"/>
    <w:qFormat/>
    <w:rsid w:val="000234C8"/>
    <w:pPr>
      <w:keepNext/>
      <w:tabs>
        <w:tab w:val="clear" w:pos="2268"/>
        <w:tab w:val="num" w:pos="1296"/>
      </w:tabs>
      <w:autoSpaceDE w:val="0"/>
      <w:autoSpaceDN w:val="0"/>
      <w:adjustRightInd w:val="0"/>
      <w:spacing w:before="120"/>
      <w:ind w:left="1296" w:hanging="1296"/>
      <w:outlineLvl w:val="6"/>
    </w:pPr>
    <w:rPr>
      <w:rFonts w:ascii="Times New Roman" w:hAnsi="Times New Roman"/>
      <w:b/>
      <w:bCs/>
      <w:sz w:val="24"/>
      <w:szCs w:val="24"/>
      <w:lang w:val="x-none" w:eastAsia="x-none"/>
    </w:rPr>
  </w:style>
  <w:style w:type="paragraph" w:styleId="Nadpis8">
    <w:name w:val="heading 8"/>
    <w:basedOn w:val="Normln"/>
    <w:next w:val="Normln"/>
    <w:link w:val="Nadpis8Char"/>
    <w:qFormat/>
    <w:rsid w:val="000234C8"/>
    <w:pPr>
      <w:keepNext/>
      <w:tabs>
        <w:tab w:val="clear" w:pos="2268"/>
        <w:tab w:val="num" w:pos="1440"/>
      </w:tabs>
      <w:autoSpaceDE w:val="0"/>
      <w:autoSpaceDN w:val="0"/>
      <w:adjustRightInd w:val="0"/>
      <w:spacing w:before="120"/>
      <w:ind w:left="1440" w:hanging="1440"/>
      <w:jc w:val="center"/>
      <w:outlineLvl w:val="7"/>
    </w:pPr>
    <w:rPr>
      <w:rFonts w:ascii="Times New Roman" w:hAnsi="Times New Roman"/>
      <w:b/>
      <w:bCs/>
      <w:sz w:val="36"/>
      <w:szCs w:val="36"/>
      <w:lang w:val="x-none" w:eastAsia="x-none"/>
    </w:rPr>
  </w:style>
  <w:style w:type="paragraph" w:styleId="Nadpis9">
    <w:name w:val="heading 9"/>
    <w:basedOn w:val="Normln"/>
    <w:next w:val="Normln"/>
    <w:link w:val="Nadpis9Char"/>
    <w:qFormat/>
    <w:rsid w:val="000234C8"/>
    <w:pPr>
      <w:keepNext/>
      <w:tabs>
        <w:tab w:val="clear" w:pos="2268"/>
        <w:tab w:val="num" w:pos="1584"/>
      </w:tabs>
      <w:autoSpaceDE w:val="0"/>
      <w:autoSpaceDN w:val="0"/>
      <w:adjustRightInd w:val="0"/>
      <w:spacing w:before="120"/>
      <w:ind w:left="1584" w:hanging="1584"/>
      <w:outlineLvl w:val="8"/>
    </w:pPr>
    <w:rPr>
      <w:rFonts w:ascii="Times New Roman" w:hAnsi="Times New Roman"/>
      <w:b/>
      <w:b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F719E"/>
    <w:pPr>
      <w:tabs>
        <w:tab w:val="center" w:pos="4536"/>
        <w:tab w:val="right" w:pos="9072"/>
      </w:tabs>
    </w:pPr>
  </w:style>
  <w:style w:type="character" w:customStyle="1" w:styleId="ZhlavChar">
    <w:name w:val="Záhlaví Char"/>
    <w:basedOn w:val="Standardnpsmoodstavce"/>
    <w:link w:val="Zhlav"/>
    <w:rsid w:val="00AF719E"/>
  </w:style>
  <w:style w:type="paragraph" w:styleId="Zpat">
    <w:name w:val="footer"/>
    <w:basedOn w:val="Normln"/>
    <w:link w:val="ZpatChar"/>
    <w:uiPriority w:val="99"/>
    <w:unhideWhenUsed/>
    <w:rsid w:val="00AF719E"/>
    <w:pPr>
      <w:tabs>
        <w:tab w:val="center" w:pos="4536"/>
        <w:tab w:val="right" w:pos="9072"/>
      </w:tabs>
    </w:pPr>
  </w:style>
  <w:style w:type="character" w:customStyle="1" w:styleId="ZpatChar">
    <w:name w:val="Zápatí Char"/>
    <w:basedOn w:val="Standardnpsmoodstavce"/>
    <w:link w:val="Zpat"/>
    <w:uiPriority w:val="99"/>
    <w:rsid w:val="00AF719E"/>
  </w:style>
  <w:style w:type="character" w:customStyle="1" w:styleId="Nadpis1Char">
    <w:name w:val="Nadpis 1 Char"/>
    <w:link w:val="Nadpis1"/>
    <w:rsid w:val="00AF719E"/>
    <w:rPr>
      <w:rFonts w:ascii="Geneva" w:eastAsia="Geneva" w:hAnsi="Geneva" w:cs="Times New Roman"/>
      <w:sz w:val="28"/>
      <w:szCs w:val="20"/>
      <w:lang w:eastAsia="cs-CZ"/>
    </w:rPr>
  </w:style>
  <w:style w:type="character" w:customStyle="1" w:styleId="Nadpis2Char">
    <w:name w:val="Nadpis 2 Char"/>
    <w:link w:val="Nadpis20"/>
    <w:rsid w:val="00F21CE6"/>
    <w:rPr>
      <w:rFonts w:ascii="Arial" w:eastAsia="Times New Roman" w:hAnsi="Arial" w:cs="Arial"/>
      <w:b/>
      <w:bCs/>
      <w:i/>
      <w:iCs/>
      <w:sz w:val="28"/>
      <w:szCs w:val="28"/>
      <w:lang w:val="cs-CZ" w:eastAsia="cs-CZ" w:bidi="ar-SA"/>
    </w:rPr>
  </w:style>
  <w:style w:type="paragraph" w:customStyle="1" w:styleId="Textodstavce">
    <w:name w:val="Text odstavce"/>
    <w:basedOn w:val="Normln"/>
    <w:rsid w:val="00AF719E"/>
    <w:pPr>
      <w:numPr>
        <w:numId w:val="1"/>
      </w:numPr>
      <w:tabs>
        <w:tab w:val="left" w:pos="851"/>
      </w:tabs>
      <w:spacing w:before="120" w:after="120"/>
      <w:outlineLvl w:val="6"/>
    </w:pPr>
  </w:style>
  <w:style w:type="paragraph" w:customStyle="1" w:styleId="Textbodu">
    <w:name w:val="Text bodu"/>
    <w:basedOn w:val="Normln"/>
    <w:rsid w:val="00AF719E"/>
    <w:pPr>
      <w:numPr>
        <w:ilvl w:val="2"/>
        <w:numId w:val="1"/>
      </w:numPr>
      <w:outlineLvl w:val="8"/>
    </w:pPr>
  </w:style>
  <w:style w:type="paragraph" w:customStyle="1" w:styleId="Textpsmene">
    <w:name w:val="Text písmene"/>
    <w:rsid w:val="00C80EF4"/>
    <w:pPr>
      <w:numPr>
        <w:ilvl w:val="1"/>
        <w:numId w:val="1"/>
      </w:numPr>
      <w:spacing w:after="200" w:line="276" w:lineRule="auto"/>
      <w:outlineLvl w:val="7"/>
    </w:pPr>
    <w:rPr>
      <w:rFonts w:ascii="Times New Roman" w:eastAsia="Times New Roman" w:hAnsi="Times New Roman"/>
      <w:sz w:val="24"/>
      <w:lang w:eastAsia="cs-CZ"/>
    </w:rPr>
  </w:style>
  <w:style w:type="paragraph" w:customStyle="1" w:styleId="VJTCalibrinadpis12Tun">
    <w:name w:val="VJT Calibri nadpis 12 Tučné"/>
    <w:rsid w:val="00C945B9"/>
    <w:pPr>
      <w:keepNext/>
      <w:numPr>
        <w:ilvl w:val="1"/>
        <w:numId w:val="3"/>
      </w:numPr>
      <w:tabs>
        <w:tab w:val="left" w:pos="1134"/>
      </w:tabs>
      <w:spacing w:before="120" w:line="276" w:lineRule="auto"/>
      <w:ind w:left="1134" w:hanging="1134"/>
    </w:pPr>
    <w:rPr>
      <w:rFonts w:eastAsia="Times New Roman"/>
      <w:b/>
      <w:bCs/>
      <w:sz w:val="24"/>
      <w:lang w:eastAsia="cs-CZ"/>
    </w:rPr>
  </w:style>
  <w:style w:type="paragraph" w:styleId="Textbubliny">
    <w:name w:val="Balloon Text"/>
    <w:basedOn w:val="Normln"/>
    <w:link w:val="TextbublinyChar"/>
    <w:uiPriority w:val="99"/>
    <w:semiHidden/>
    <w:unhideWhenUsed/>
    <w:rsid w:val="00AF719E"/>
    <w:rPr>
      <w:rFonts w:ascii="Tahoma" w:hAnsi="Tahoma"/>
      <w:sz w:val="16"/>
      <w:szCs w:val="16"/>
      <w:lang w:val="x-none"/>
    </w:rPr>
  </w:style>
  <w:style w:type="character" w:customStyle="1" w:styleId="TextbublinyChar">
    <w:name w:val="Text bubliny Char"/>
    <w:link w:val="Textbubliny"/>
    <w:uiPriority w:val="99"/>
    <w:semiHidden/>
    <w:rsid w:val="00AF719E"/>
    <w:rPr>
      <w:rFonts w:ascii="Tahoma" w:eastAsia="Times New Roman" w:hAnsi="Tahoma" w:cs="Tahoma"/>
      <w:sz w:val="16"/>
      <w:szCs w:val="16"/>
      <w:lang w:eastAsia="cs-CZ"/>
    </w:rPr>
  </w:style>
  <w:style w:type="paragraph" w:styleId="Odstavecseseznamem">
    <w:name w:val="List Paragraph"/>
    <w:basedOn w:val="Normln"/>
    <w:uiPriority w:val="34"/>
    <w:qFormat/>
    <w:rsid w:val="004D27B8"/>
    <w:pPr>
      <w:ind w:left="708"/>
    </w:pPr>
  </w:style>
  <w:style w:type="paragraph" w:styleId="Zkladntext3">
    <w:name w:val="Body Text 3"/>
    <w:basedOn w:val="Normln"/>
    <w:link w:val="Zkladntext3Char"/>
    <w:rsid w:val="00AF719E"/>
    <w:pPr>
      <w:spacing w:after="120"/>
    </w:pPr>
    <w:rPr>
      <w:rFonts w:ascii="Times New Roman" w:hAnsi="Times New Roman"/>
      <w:sz w:val="16"/>
      <w:szCs w:val="16"/>
      <w:lang w:val="x-none"/>
    </w:rPr>
  </w:style>
  <w:style w:type="character" w:customStyle="1" w:styleId="Zkladntext3Char">
    <w:name w:val="Základní text 3 Char"/>
    <w:link w:val="Zkladntext3"/>
    <w:rsid w:val="00AF719E"/>
    <w:rPr>
      <w:rFonts w:ascii="Times New Roman" w:eastAsia="Times New Roman" w:hAnsi="Times New Roman" w:cs="Times New Roman"/>
      <w:sz w:val="16"/>
      <w:szCs w:val="16"/>
      <w:lang w:eastAsia="cs-CZ"/>
    </w:rPr>
  </w:style>
  <w:style w:type="paragraph" w:customStyle="1" w:styleId="VJTCalibrinadpis11Tun">
    <w:name w:val="VJT Calibri nadpis 11 Tučné"/>
    <w:rsid w:val="00C945B9"/>
    <w:pPr>
      <w:keepNext/>
      <w:numPr>
        <w:numId w:val="24"/>
      </w:numPr>
      <w:tabs>
        <w:tab w:val="left" w:pos="1134"/>
        <w:tab w:val="left" w:pos="1418"/>
      </w:tabs>
      <w:spacing w:before="120" w:after="120"/>
      <w:contextualSpacing/>
    </w:pPr>
    <w:rPr>
      <w:rFonts w:eastAsia="Times New Roman"/>
      <w:b/>
      <w:sz w:val="22"/>
      <w:szCs w:val="27"/>
      <w:lang w:eastAsia="cs-CZ"/>
    </w:rPr>
  </w:style>
  <w:style w:type="paragraph" w:styleId="Zkladntext">
    <w:name w:val="Body Text"/>
    <w:basedOn w:val="Normln"/>
    <w:link w:val="ZkladntextChar"/>
    <w:uiPriority w:val="99"/>
    <w:unhideWhenUsed/>
    <w:rsid w:val="00D36DC4"/>
    <w:pPr>
      <w:spacing w:after="120"/>
    </w:pPr>
    <w:rPr>
      <w:lang w:val="x-none" w:eastAsia="x-none"/>
    </w:rPr>
  </w:style>
  <w:style w:type="paragraph" w:customStyle="1" w:styleId="VJTCalibrinadpis11odr">
    <w:name w:val="VJT Calibri nadpis 11 odr."/>
    <w:rsid w:val="00AD2AD7"/>
    <w:pPr>
      <w:keepNext/>
      <w:numPr>
        <w:numId w:val="8"/>
      </w:numPr>
      <w:spacing w:before="120"/>
      <w:ind w:left="0" w:firstLine="1134"/>
    </w:pPr>
    <w:rPr>
      <w:rFonts w:eastAsia="Times New Roman"/>
      <w:b/>
      <w:sz w:val="22"/>
      <w:szCs w:val="27"/>
      <w:lang w:eastAsia="cs-CZ"/>
    </w:rPr>
  </w:style>
  <w:style w:type="paragraph" w:customStyle="1" w:styleId="VJTCalibri11norzarvlevo">
    <w:name w:val="VJT Calibri 11 nor. zar_vlevo"/>
    <w:qFormat/>
    <w:rsid w:val="007638AF"/>
    <w:pPr>
      <w:widowControl w:val="0"/>
      <w:ind w:firstLine="1134"/>
      <w:jc w:val="both"/>
    </w:pPr>
    <w:rPr>
      <w:rFonts w:eastAsia="Times New Roman"/>
      <w:sz w:val="22"/>
      <w:lang w:eastAsia="cs-CZ"/>
    </w:rPr>
  </w:style>
  <w:style w:type="paragraph" w:customStyle="1" w:styleId="StylTextpsmeneArial11bTun">
    <w:name w:val="Styl Text písmene + Arial 11 b. Tučné"/>
    <w:rsid w:val="00C80EF4"/>
    <w:pPr>
      <w:numPr>
        <w:numId w:val="2"/>
      </w:numPr>
      <w:spacing w:before="240" w:after="200" w:line="276" w:lineRule="auto"/>
      <w:ind w:left="357" w:hanging="357"/>
    </w:pPr>
    <w:rPr>
      <w:rFonts w:ascii="Courier New" w:eastAsia="Times New Roman" w:hAnsi="Courier New"/>
      <w:b/>
      <w:bCs/>
      <w:sz w:val="24"/>
      <w:lang w:eastAsia="cs-CZ"/>
    </w:rPr>
  </w:style>
  <w:style w:type="paragraph" w:customStyle="1" w:styleId="VJTCalibrnadpisi13Tun">
    <w:name w:val="VJT Calibr nadpisi 13 Tučné"/>
    <w:rsid w:val="00761C9A"/>
    <w:pPr>
      <w:keepNext/>
      <w:numPr>
        <w:numId w:val="3"/>
      </w:numPr>
      <w:tabs>
        <w:tab w:val="left" w:pos="1134"/>
      </w:tabs>
      <w:spacing w:before="240"/>
      <w:ind w:left="1134" w:hanging="1134"/>
    </w:pPr>
    <w:rPr>
      <w:rFonts w:eastAsia="Times New Roman"/>
      <w:b/>
      <w:bCs/>
      <w:sz w:val="26"/>
      <w:lang w:eastAsia="cs-CZ"/>
    </w:rPr>
  </w:style>
  <w:style w:type="character" w:customStyle="1" w:styleId="ZkladntextChar">
    <w:name w:val="Základní text Char"/>
    <w:link w:val="Zkladntext"/>
    <w:uiPriority w:val="99"/>
    <w:rsid w:val="00D36DC4"/>
    <w:rPr>
      <w:rFonts w:ascii="Courier New" w:eastAsia="Times New Roman" w:hAnsi="Courier New"/>
      <w:sz w:val="22"/>
    </w:rPr>
  </w:style>
  <w:style w:type="paragraph" w:styleId="Zkladntext2">
    <w:name w:val="Body Text 2"/>
    <w:basedOn w:val="Normln"/>
    <w:link w:val="Zkladntext2Char"/>
    <w:uiPriority w:val="99"/>
    <w:semiHidden/>
    <w:unhideWhenUsed/>
    <w:rsid w:val="00917D8E"/>
    <w:pPr>
      <w:spacing w:after="120" w:line="480" w:lineRule="auto"/>
    </w:pPr>
    <w:rPr>
      <w:lang w:val="x-none" w:eastAsia="x-none"/>
    </w:rPr>
  </w:style>
  <w:style w:type="character" w:customStyle="1" w:styleId="Zkladntext2Char">
    <w:name w:val="Základní text 2 Char"/>
    <w:link w:val="Zkladntext2"/>
    <w:uiPriority w:val="99"/>
    <w:semiHidden/>
    <w:rsid w:val="00917D8E"/>
    <w:rPr>
      <w:rFonts w:ascii="Courier New" w:eastAsia="Times New Roman" w:hAnsi="Courier New"/>
      <w:sz w:val="22"/>
    </w:rPr>
  </w:style>
  <w:style w:type="paragraph" w:styleId="Prosttext">
    <w:name w:val="Plain Text"/>
    <w:basedOn w:val="Normln"/>
    <w:link w:val="ProsttextChar"/>
    <w:uiPriority w:val="99"/>
    <w:unhideWhenUsed/>
    <w:rsid w:val="009178BD"/>
    <w:pPr>
      <w:tabs>
        <w:tab w:val="clear" w:pos="2268"/>
      </w:tabs>
      <w:jc w:val="left"/>
    </w:pPr>
    <w:rPr>
      <w:rFonts w:ascii="Consolas" w:eastAsia="Calibri" w:hAnsi="Consolas"/>
      <w:sz w:val="21"/>
      <w:szCs w:val="21"/>
      <w:lang w:val="x-none" w:eastAsia="en-US"/>
    </w:rPr>
  </w:style>
  <w:style w:type="character" w:customStyle="1" w:styleId="ProsttextChar">
    <w:name w:val="Prostý text Char"/>
    <w:link w:val="Prosttext"/>
    <w:uiPriority w:val="99"/>
    <w:rsid w:val="009178BD"/>
    <w:rPr>
      <w:rFonts w:ascii="Consolas" w:eastAsia="Calibri" w:hAnsi="Consolas" w:cs="Times New Roman"/>
      <w:sz w:val="21"/>
      <w:szCs w:val="21"/>
      <w:lang w:eastAsia="en-US"/>
    </w:rPr>
  </w:style>
  <w:style w:type="paragraph" w:customStyle="1" w:styleId="TMSKOPRAVE">
    <w:name w:val="TMS K OPRAVE"/>
    <w:basedOn w:val="VJTCalibri11norzarvlevo"/>
    <w:qFormat/>
    <w:rsid w:val="005104C7"/>
    <w:rPr>
      <w:i/>
      <w:color w:val="C00000"/>
    </w:rPr>
  </w:style>
  <w:style w:type="paragraph" w:styleId="Zkladntextodsazen">
    <w:name w:val="Body Text Indent"/>
    <w:basedOn w:val="Normln"/>
    <w:link w:val="ZkladntextodsazenChar"/>
    <w:uiPriority w:val="99"/>
    <w:semiHidden/>
    <w:unhideWhenUsed/>
    <w:rsid w:val="00D110A1"/>
    <w:pPr>
      <w:tabs>
        <w:tab w:val="clear" w:pos="2268"/>
      </w:tabs>
      <w:spacing w:after="120"/>
      <w:ind w:left="283"/>
      <w:jc w:val="left"/>
    </w:pPr>
    <w:rPr>
      <w:rFonts w:ascii="Times New Roman" w:hAnsi="Times New Roman"/>
      <w:sz w:val="20"/>
      <w:lang w:val="x-none" w:eastAsia="x-none"/>
    </w:rPr>
  </w:style>
  <w:style w:type="character" w:customStyle="1" w:styleId="ZkladntextodsazenChar">
    <w:name w:val="Základní text odsazený Char"/>
    <w:link w:val="Zkladntextodsazen"/>
    <w:uiPriority w:val="99"/>
    <w:semiHidden/>
    <w:rsid w:val="00D110A1"/>
    <w:rPr>
      <w:rFonts w:ascii="Times New Roman" w:eastAsia="Times New Roman" w:hAnsi="Times New Roman"/>
    </w:rPr>
  </w:style>
  <w:style w:type="paragraph" w:customStyle="1" w:styleId="zkladntext0">
    <w:name w:val="základní text"/>
    <w:rsid w:val="00F05E9D"/>
    <w:pPr>
      <w:spacing w:line="360" w:lineRule="auto"/>
      <w:ind w:left="1434" w:hanging="357"/>
    </w:pPr>
    <w:rPr>
      <w:rFonts w:ascii="Arial" w:eastAsia="Times New Roman" w:hAnsi="Arial"/>
      <w:sz w:val="22"/>
      <w:lang w:eastAsia="cs-CZ"/>
    </w:rPr>
  </w:style>
  <w:style w:type="paragraph" w:customStyle="1" w:styleId="VJTCalibrinadpis14">
    <w:name w:val="VJT Calibri nadpis 14"/>
    <w:basedOn w:val="VJTCalibri11norzarvlevo"/>
    <w:next w:val="VJTCalibri11norzarvlevo"/>
    <w:qFormat/>
    <w:rsid w:val="00761C9A"/>
    <w:pPr>
      <w:keepNext/>
    </w:pPr>
    <w:rPr>
      <w:b/>
      <w:sz w:val="28"/>
    </w:rPr>
  </w:style>
  <w:style w:type="paragraph" w:customStyle="1" w:styleId="TMSmezidek">
    <w:name w:val="TMS meziřádek"/>
    <w:basedOn w:val="VJTCalibri11norzarvlevo"/>
    <w:qFormat/>
    <w:rsid w:val="00CE7B20"/>
    <w:pPr>
      <w:spacing w:line="120" w:lineRule="auto"/>
    </w:pPr>
    <w:rPr>
      <w:sz w:val="16"/>
    </w:rPr>
  </w:style>
  <w:style w:type="paragraph" w:customStyle="1" w:styleId="StylTextpsmeneArial11bTunDoleva">
    <w:name w:val="Styl Text písmene + Arial 11 b. Tučné Doleva"/>
    <w:rsid w:val="00BB49C9"/>
    <w:pPr>
      <w:numPr>
        <w:numId w:val="4"/>
      </w:numPr>
    </w:pPr>
    <w:rPr>
      <w:rFonts w:ascii="Courier New" w:eastAsia="Times New Roman" w:hAnsi="Courier New"/>
      <w:b/>
      <w:bCs/>
      <w:sz w:val="24"/>
      <w:lang w:eastAsia="cs-CZ"/>
    </w:rPr>
  </w:style>
  <w:style w:type="paragraph" w:customStyle="1" w:styleId="VJTNadpis9kurziva">
    <w:name w:val="VJT  Nadpis 9 kurziva"/>
    <w:next w:val="VJTCalibri11norzarvlevo"/>
    <w:qFormat/>
    <w:rsid w:val="00761C9A"/>
    <w:pPr>
      <w:ind w:firstLine="1134"/>
    </w:pPr>
    <w:rPr>
      <w:rFonts w:eastAsia="Times New Roman" w:cs="Courier New"/>
      <w:b/>
      <w:i/>
      <w:sz w:val="18"/>
      <w:lang w:eastAsia="cs-CZ"/>
    </w:rPr>
  </w:style>
  <w:style w:type="paragraph" w:customStyle="1" w:styleId="TMSVLnorm2">
    <w:name w:val="TMS VL norm 2"/>
    <w:basedOn w:val="VJTCalibri11norzarvlevo"/>
    <w:qFormat/>
    <w:rsid w:val="00F93282"/>
    <w:rPr>
      <w:rFonts w:ascii="Courier" w:hAnsi="Courier"/>
    </w:rPr>
  </w:style>
  <w:style w:type="paragraph" w:customStyle="1" w:styleId="Styl4">
    <w:name w:val="Styl4"/>
    <w:basedOn w:val="Normln"/>
    <w:rsid w:val="00177D81"/>
    <w:pPr>
      <w:tabs>
        <w:tab w:val="clear" w:pos="2268"/>
      </w:tabs>
      <w:ind w:firstLine="703"/>
    </w:pPr>
    <w:rPr>
      <w:rFonts w:ascii="Times New Roman" w:hAnsi="Times New Roman"/>
      <w:sz w:val="24"/>
      <w:szCs w:val="24"/>
    </w:rPr>
  </w:style>
  <w:style w:type="paragraph" w:customStyle="1" w:styleId="VJTCalibrinadpis11">
    <w:name w:val="VJT Calibri nadpis 11"/>
    <w:basedOn w:val="VJTCalibri11norzarvlevo"/>
    <w:next w:val="VJTCalibri11norzarvlevo"/>
    <w:qFormat/>
    <w:rsid w:val="00C945B9"/>
    <w:pPr>
      <w:keepNext/>
      <w:spacing w:before="120" w:after="60"/>
    </w:pPr>
    <w:rPr>
      <w:b/>
    </w:rPr>
  </w:style>
  <w:style w:type="character" w:customStyle="1" w:styleId="tsubjname">
    <w:name w:val="tsubjname"/>
    <w:basedOn w:val="Standardnpsmoodstavce"/>
    <w:rsid w:val="00B134FC"/>
  </w:style>
  <w:style w:type="character" w:customStyle="1" w:styleId="Zkladntext1">
    <w:name w:val="Základní text1"/>
    <w:aliases w:val="Základní text Char Char1,Základní text Char Char Char1,Základní text Char Char Char Char Char Char Char Char Char Char1,Základní text Char Char Char Char Char1,Základní text Char Char Char Char Char Char Char1,Základní text Char1"/>
    <w:rsid w:val="00963C7A"/>
    <w:rPr>
      <w:sz w:val="24"/>
      <w:lang w:val="cs-CZ" w:eastAsia="cs-CZ" w:bidi="ar-SA"/>
    </w:rPr>
  </w:style>
  <w:style w:type="character" w:styleId="Siln">
    <w:name w:val="Strong"/>
    <w:uiPriority w:val="22"/>
    <w:qFormat/>
    <w:rsid w:val="00A53615"/>
    <w:rPr>
      <w:b/>
      <w:bCs/>
    </w:rPr>
  </w:style>
  <w:style w:type="paragraph" w:customStyle="1" w:styleId="normln-odsazen">
    <w:name w:val="normální-odsazený"/>
    <w:basedOn w:val="Normln"/>
    <w:rsid w:val="0035739F"/>
    <w:pPr>
      <w:numPr>
        <w:numId w:val="5"/>
      </w:numPr>
      <w:tabs>
        <w:tab w:val="clear" w:pos="2268"/>
      </w:tabs>
      <w:jc w:val="left"/>
    </w:pPr>
    <w:rPr>
      <w:rFonts w:ascii="Times New Roman" w:hAnsi="Times New Roman"/>
      <w:sz w:val="24"/>
      <w:szCs w:val="24"/>
    </w:rPr>
  </w:style>
  <w:style w:type="paragraph" w:customStyle="1" w:styleId="Popisek">
    <w:name w:val="Popisek"/>
    <w:basedOn w:val="Normln"/>
    <w:rsid w:val="006B5374"/>
    <w:pPr>
      <w:suppressLineNumbers/>
      <w:tabs>
        <w:tab w:val="clear" w:pos="2268"/>
      </w:tabs>
      <w:suppressAutoHyphens/>
      <w:spacing w:before="120" w:after="120"/>
      <w:jc w:val="left"/>
    </w:pPr>
    <w:rPr>
      <w:rFonts w:ascii="Times New Roman" w:hAnsi="Times New Roman" w:cs="Tahoma"/>
      <w:i/>
      <w:iCs/>
      <w:sz w:val="24"/>
      <w:szCs w:val="24"/>
      <w:lang w:eastAsia="ar-SA"/>
    </w:rPr>
  </w:style>
  <w:style w:type="paragraph" w:customStyle="1" w:styleId="Texttabulky">
    <w:name w:val="Text tabulky"/>
    <w:basedOn w:val="Normln"/>
    <w:rsid w:val="007E2D03"/>
    <w:pPr>
      <w:tabs>
        <w:tab w:val="clear" w:pos="2268"/>
      </w:tabs>
      <w:suppressAutoHyphens/>
      <w:spacing w:before="60" w:after="60"/>
      <w:jc w:val="left"/>
    </w:pPr>
    <w:rPr>
      <w:rFonts w:ascii="Arial" w:hAnsi="Arial"/>
      <w:sz w:val="18"/>
    </w:rPr>
  </w:style>
  <w:style w:type="paragraph" w:styleId="Bezmezer">
    <w:name w:val="No Spacing"/>
    <w:uiPriority w:val="1"/>
    <w:qFormat/>
    <w:rsid w:val="008331F2"/>
    <w:rPr>
      <w:rFonts w:eastAsia="SimSun"/>
      <w:sz w:val="18"/>
      <w:szCs w:val="24"/>
      <w:lang w:eastAsia="zh-CN"/>
    </w:rPr>
  </w:style>
  <w:style w:type="paragraph" w:styleId="Normlnweb">
    <w:name w:val="Normal (Web)"/>
    <w:basedOn w:val="Normln"/>
    <w:unhideWhenUsed/>
    <w:rsid w:val="00DB0778"/>
    <w:pPr>
      <w:tabs>
        <w:tab w:val="clear" w:pos="2268"/>
      </w:tabs>
      <w:spacing w:before="100" w:beforeAutospacing="1" w:after="100" w:afterAutospacing="1"/>
      <w:jc w:val="left"/>
    </w:pPr>
    <w:rPr>
      <w:rFonts w:ascii="Times New Roman" w:hAnsi="Times New Roman"/>
      <w:sz w:val="24"/>
      <w:szCs w:val="24"/>
    </w:rPr>
  </w:style>
  <w:style w:type="paragraph" w:customStyle="1" w:styleId="TMSKREVIZIOpraveno">
    <w:name w:val="TMS K REVIZI Opraveno"/>
    <w:basedOn w:val="TMSKOPRAVE"/>
    <w:qFormat/>
    <w:rsid w:val="00B8212D"/>
    <w:rPr>
      <w:i w:val="0"/>
      <w:color w:val="4F6228"/>
    </w:rPr>
  </w:style>
  <w:style w:type="paragraph" w:customStyle="1" w:styleId="TO-normln">
    <w:name w:val="TO-normální"/>
    <w:link w:val="TO-normlnChar1"/>
    <w:rsid w:val="0087498E"/>
    <w:pPr>
      <w:spacing w:before="80" w:after="40" w:line="360" w:lineRule="auto"/>
      <w:ind w:firstLine="709"/>
      <w:jc w:val="both"/>
    </w:pPr>
    <w:rPr>
      <w:rFonts w:ascii="Century Gothic" w:eastAsia="Times New Roman" w:hAnsi="Century Gothic"/>
      <w:sz w:val="24"/>
      <w:szCs w:val="24"/>
      <w:lang w:eastAsia="cs-CZ"/>
    </w:rPr>
  </w:style>
  <w:style w:type="character" w:customStyle="1" w:styleId="TO-normlnChar1">
    <w:name w:val="TO-normální Char1"/>
    <w:link w:val="TO-normln"/>
    <w:rsid w:val="0087498E"/>
    <w:rPr>
      <w:rFonts w:ascii="Century Gothic" w:eastAsia="Times New Roman" w:hAnsi="Century Gothic"/>
      <w:sz w:val="24"/>
      <w:szCs w:val="24"/>
      <w:lang w:bidi="ar-SA"/>
    </w:rPr>
  </w:style>
  <w:style w:type="character" w:customStyle="1" w:styleId="Zvraznn">
    <w:name w:val="Zvýraznění"/>
    <w:qFormat/>
    <w:rsid w:val="00667723"/>
    <w:rPr>
      <w:rFonts w:ascii="Arial" w:hAnsi="Arial"/>
      <w:b/>
      <w:spacing w:val="8"/>
      <w:sz w:val="18"/>
    </w:rPr>
  </w:style>
  <w:style w:type="paragraph" w:customStyle="1" w:styleId="TMSVLnormZarVlevo">
    <w:name w:val="TMS VL norm+ZarVlevo"/>
    <w:qFormat/>
    <w:rsid w:val="00386603"/>
    <w:pPr>
      <w:contextualSpacing/>
    </w:pPr>
    <w:rPr>
      <w:rFonts w:ascii="Courier New" w:eastAsia="Times New Roman" w:hAnsi="Courier New"/>
      <w:sz w:val="22"/>
      <w:lang w:eastAsia="cs-CZ"/>
    </w:rPr>
  </w:style>
  <w:style w:type="paragraph" w:customStyle="1" w:styleId="TMSaCour12Tun">
    <w:name w:val="TMS a) Cour 12 Tučné"/>
    <w:rsid w:val="006302AD"/>
    <w:pPr>
      <w:keepNext/>
      <w:tabs>
        <w:tab w:val="left" w:pos="1134"/>
      </w:tabs>
      <w:spacing w:before="120" w:line="276" w:lineRule="auto"/>
      <w:ind w:left="397" w:hanging="397"/>
    </w:pPr>
    <w:rPr>
      <w:rFonts w:ascii="Courier New" w:eastAsia="Times New Roman" w:hAnsi="Courier New"/>
      <w:b/>
      <w:bCs/>
      <w:sz w:val="24"/>
      <w:lang w:eastAsia="cs-CZ"/>
    </w:rPr>
  </w:style>
  <w:style w:type="paragraph" w:customStyle="1" w:styleId="TMSVLnadpis11T">
    <w:name w:val="TMS VL nadpis 11 T"/>
    <w:rsid w:val="006302AD"/>
    <w:pPr>
      <w:keepNext/>
      <w:tabs>
        <w:tab w:val="left" w:pos="1134"/>
        <w:tab w:val="left" w:pos="1418"/>
      </w:tabs>
      <w:spacing w:before="120" w:after="120"/>
      <w:ind w:left="1191" w:hanging="1191"/>
      <w:contextualSpacing/>
    </w:pPr>
    <w:rPr>
      <w:rFonts w:ascii="Courier New" w:eastAsia="Times New Roman" w:hAnsi="Courier New"/>
      <w:b/>
      <w:sz w:val="22"/>
      <w:szCs w:val="27"/>
      <w:lang w:eastAsia="cs-CZ"/>
    </w:rPr>
  </w:style>
  <w:style w:type="paragraph" w:customStyle="1" w:styleId="TMSnadpis11">
    <w:name w:val="TMS nadpis 11"/>
    <w:rsid w:val="006302AD"/>
    <w:pPr>
      <w:keepNext/>
      <w:tabs>
        <w:tab w:val="left" w:pos="964"/>
      </w:tabs>
      <w:spacing w:before="120" w:after="120"/>
      <w:ind w:left="1531" w:hanging="1531"/>
      <w:contextualSpacing/>
    </w:pPr>
    <w:rPr>
      <w:rFonts w:ascii="Courier New" w:eastAsia="Times New Roman" w:hAnsi="Courier New"/>
      <w:sz w:val="22"/>
      <w:szCs w:val="27"/>
      <w:lang w:eastAsia="cs-CZ"/>
    </w:rPr>
  </w:style>
  <w:style w:type="paragraph" w:customStyle="1" w:styleId="TMSCourier13bTun">
    <w:name w:val="TMS Courier 13 b. Tučné"/>
    <w:rsid w:val="006302AD"/>
    <w:pPr>
      <w:keepNext/>
      <w:spacing w:before="240"/>
      <w:ind w:left="397" w:hanging="397"/>
    </w:pPr>
    <w:rPr>
      <w:rFonts w:ascii="Courier New" w:eastAsia="Times New Roman" w:hAnsi="Courier New"/>
      <w:b/>
      <w:bCs/>
      <w:sz w:val="26"/>
      <w:lang w:eastAsia="cs-CZ"/>
    </w:rPr>
  </w:style>
  <w:style w:type="paragraph" w:styleId="Zkladntextodsazen2">
    <w:name w:val="Body Text Indent 2"/>
    <w:basedOn w:val="Normln"/>
    <w:link w:val="Zkladntextodsazen2Char"/>
    <w:rsid w:val="000C1689"/>
    <w:pPr>
      <w:tabs>
        <w:tab w:val="clear" w:pos="2268"/>
      </w:tabs>
      <w:spacing w:after="120" w:line="480" w:lineRule="auto"/>
      <w:ind w:left="283"/>
      <w:jc w:val="left"/>
    </w:pPr>
    <w:rPr>
      <w:rFonts w:ascii="Times New Roman" w:hAnsi="Times New Roman"/>
      <w:sz w:val="20"/>
      <w:lang w:val="x-none" w:eastAsia="x-none"/>
    </w:rPr>
  </w:style>
  <w:style w:type="character" w:customStyle="1" w:styleId="Zkladntextodsazen2Char">
    <w:name w:val="Základní text odsazený 2 Char"/>
    <w:link w:val="Zkladntextodsazen2"/>
    <w:rsid w:val="000C1689"/>
    <w:rPr>
      <w:rFonts w:ascii="Times New Roman" w:eastAsia="Times New Roman" w:hAnsi="Times New Roman"/>
    </w:rPr>
  </w:style>
  <w:style w:type="paragraph" w:customStyle="1" w:styleId="txt1">
    <w:name w:val="txt1"/>
    <w:basedOn w:val="Nadpis5"/>
    <w:rsid w:val="00A14E1B"/>
    <w:pPr>
      <w:widowControl w:val="0"/>
      <w:tabs>
        <w:tab w:val="clear" w:pos="2268"/>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 w:val="left" w:pos="8520"/>
        <w:tab w:val="left" w:pos="8804"/>
      </w:tabs>
      <w:suppressAutoHyphens/>
      <w:jc w:val="left"/>
    </w:pPr>
    <w:rPr>
      <w:rFonts w:ascii="Arial" w:hAnsi="Arial"/>
      <w:b w:val="0"/>
      <w:bCs w:val="0"/>
      <w:i w:val="0"/>
      <w:iCs w:val="0"/>
      <w:sz w:val="24"/>
      <w:szCs w:val="20"/>
    </w:rPr>
  </w:style>
  <w:style w:type="character" w:customStyle="1" w:styleId="Nadpis5Char">
    <w:name w:val="Nadpis 5 Char"/>
    <w:link w:val="Nadpis5"/>
    <w:uiPriority w:val="9"/>
    <w:semiHidden/>
    <w:rsid w:val="00A14E1B"/>
    <w:rPr>
      <w:rFonts w:ascii="Calibri" w:eastAsia="Times New Roman" w:hAnsi="Calibri" w:cs="Times New Roman"/>
      <w:b/>
      <w:bCs/>
      <w:i/>
      <w:iCs/>
      <w:sz w:val="26"/>
      <w:szCs w:val="26"/>
    </w:rPr>
  </w:style>
  <w:style w:type="character" w:customStyle="1" w:styleId="Nadpis3Char">
    <w:name w:val="Nadpis 3 Char"/>
    <w:link w:val="Nadpis3"/>
    <w:uiPriority w:val="9"/>
    <w:semiHidden/>
    <w:rsid w:val="00AD4EB7"/>
    <w:rPr>
      <w:rFonts w:ascii="Cambria" w:eastAsia="Times New Roman" w:hAnsi="Cambria" w:cs="Times New Roman"/>
      <w:b/>
      <w:bCs/>
      <w:sz w:val="26"/>
      <w:szCs w:val="26"/>
    </w:rPr>
  </w:style>
  <w:style w:type="character" w:customStyle="1" w:styleId="Nadpis4Char">
    <w:name w:val="Nadpis 4 Char"/>
    <w:link w:val="Nadpis4"/>
    <w:uiPriority w:val="9"/>
    <w:semiHidden/>
    <w:rsid w:val="00AD4EB7"/>
    <w:rPr>
      <w:rFonts w:ascii="Calibri" w:eastAsia="Times New Roman" w:hAnsi="Calibri" w:cs="Times New Roman"/>
      <w:b/>
      <w:bCs/>
      <w:sz w:val="28"/>
      <w:szCs w:val="28"/>
    </w:rPr>
  </w:style>
  <w:style w:type="paragraph" w:customStyle="1" w:styleId="TMSnadpis11b">
    <w:name w:val="TMS nadpis 11 b"/>
    <w:basedOn w:val="TMSVLnormZarVlevo"/>
    <w:next w:val="TMSVLnormZarVlevo"/>
    <w:qFormat/>
    <w:rsid w:val="00A17A13"/>
    <w:pPr>
      <w:keepNext/>
      <w:spacing w:before="120" w:after="60"/>
      <w:ind w:left="1800" w:hanging="360"/>
      <w:contextualSpacing w:val="0"/>
    </w:pPr>
  </w:style>
  <w:style w:type="paragraph" w:styleId="Titulek">
    <w:name w:val="caption"/>
    <w:basedOn w:val="Normln"/>
    <w:next w:val="Normln"/>
    <w:qFormat/>
    <w:rsid w:val="00420C7D"/>
    <w:pPr>
      <w:tabs>
        <w:tab w:val="clear" w:pos="2268"/>
      </w:tabs>
      <w:spacing w:before="240"/>
      <w:jc w:val="center"/>
    </w:pPr>
    <w:rPr>
      <w:rFonts w:ascii="Arial" w:hAnsi="Arial"/>
      <w:b/>
      <w:caps/>
      <w:sz w:val="28"/>
    </w:rPr>
  </w:style>
  <w:style w:type="paragraph" w:customStyle="1" w:styleId="Style5">
    <w:name w:val="Style5"/>
    <w:basedOn w:val="Normln"/>
    <w:uiPriority w:val="99"/>
    <w:rsid w:val="004F2A77"/>
    <w:pPr>
      <w:widowControl w:val="0"/>
      <w:tabs>
        <w:tab w:val="clear" w:pos="2268"/>
      </w:tabs>
      <w:autoSpaceDE w:val="0"/>
      <w:autoSpaceDN w:val="0"/>
      <w:adjustRightInd w:val="0"/>
      <w:spacing w:line="372" w:lineRule="exact"/>
      <w:jc w:val="left"/>
    </w:pPr>
    <w:rPr>
      <w:rFonts w:ascii="Corbel" w:hAnsi="Corbel"/>
      <w:sz w:val="24"/>
      <w:szCs w:val="24"/>
    </w:rPr>
  </w:style>
  <w:style w:type="character" w:customStyle="1" w:styleId="FontStyle14">
    <w:name w:val="Font Style14"/>
    <w:uiPriority w:val="99"/>
    <w:rsid w:val="004F2A77"/>
    <w:rPr>
      <w:rFonts w:ascii="Times New Roman" w:hAnsi="Times New Roman" w:cs="Times New Roman"/>
      <w:b/>
      <w:bCs/>
      <w:color w:val="000000"/>
      <w:sz w:val="22"/>
      <w:szCs w:val="22"/>
    </w:rPr>
  </w:style>
  <w:style w:type="character" w:customStyle="1" w:styleId="FontStyle27">
    <w:name w:val="Font Style27"/>
    <w:uiPriority w:val="99"/>
    <w:rsid w:val="004314F8"/>
    <w:rPr>
      <w:rFonts w:ascii="Arial" w:hAnsi="Arial" w:cs="Arial"/>
      <w:b/>
      <w:bCs/>
      <w:color w:val="000000"/>
      <w:sz w:val="20"/>
      <w:szCs w:val="20"/>
    </w:rPr>
  </w:style>
  <w:style w:type="paragraph" w:customStyle="1" w:styleId="StyltextbnZarovnatdoblokuPed12b">
    <w:name w:val="Styl text běžný + Zarovnat do bloku Před:  12 b."/>
    <w:basedOn w:val="Normln"/>
    <w:rsid w:val="00DD2505"/>
    <w:pPr>
      <w:tabs>
        <w:tab w:val="clear" w:pos="2268"/>
      </w:tabs>
      <w:spacing w:before="120"/>
      <w:ind w:firstLine="709"/>
    </w:pPr>
    <w:rPr>
      <w:rFonts w:ascii="Century Gothic" w:hAnsi="Century Gothic"/>
      <w:sz w:val="20"/>
    </w:rPr>
  </w:style>
  <w:style w:type="paragraph" w:customStyle="1" w:styleId="nadpis10">
    <w:name w:val="nadpis 10"/>
    <w:basedOn w:val="Normln"/>
    <w:qFormat/>
    <w:rsid w:val="00497754"/>
    <w:pPr>
      <w:numPr>
        <w:numId w:val="13"/>
      </w:numPr>
      <w:tabs>
        <w:tab w:val="clear" w:pos="2268"/>
      </w:tabs>
      <w:spacing w:before="240" w:after="120"/>
      <w:ind w:left="714" w:hanging="357"/>
      <w:jc w:val="left"/>
    </w:pPr>
    <w:rPr>
      <w:rFonts w:ascii="Arial" w:hAnsi="Arial"/>
      <w:b/>
      <w:sz w:val="24"/>
      <w:szCs w:val="24"/>
      <w:lang w:val="x-none" w:eastAsia="x-none"/>
    </w:rPr>
  </w:style>
  <w:style w:type="paragraph" w:customStyle="1" w:styleId="Normlnods">
    <w:name w:val="Normální ods"/>
    <w:basedOn w:val="Normln"/>
    <w:uiPriority w:val="99"/>
    <w:rsid w:val="00C15C7E"/>
    <w:pPr>
      <w:tabs>
        <w:tab w:val="clear" w:pos="2268"/>
      </w:tabs>
      <w:overflowPunct w:val="0"/>
      <w:autoSpaceDE w:val="0"/>
      <w:autoSpaceDN w:val="0"/>
      <w:adjustRightInd w:val="0"/>
      <w:ind w:firstLine="567"/>
      <w:jc w:val="left"/>
      <w:textAlignment w:val="baseline"/>
    </w:pPr>
    <w:rPr>
      <w:rFonts w:ascii="Arial Narrow" w:eastAsia="Calibri" w:hAnsi="Arial Narrow"/>
      <w:noProof/>
      <w:sz w:val="24"/>
    </w:rPr>
  </w:style>
  <w:style w:type="character" w:styleId="Hypertextovodkaz">
    <w:name w:val="Hyperlink"/>
    <w:uiPriority w:val="99"/>
    <w:rsid w:val="00BF0117"/>
    <w:rPr>
      <w:color w:val="0000FF"/>
      <w:u w:val="single"/>
    </w:rPr>
  </w:style>
  <w:style w:type="paragraph" w:customStyle="1" w:styleId="Default">
    <w:name w:val="Default"/>
    <w:rsid w:val="00BF0117"/>
    <w:pPr>
      <w:autoSpaceDE w:val="0"/>
      <w:autoSpaceDN w:val="0"/>
      <w:adjustRightInd w:val="0"/>
    </w:pPr>
    <w:rPr>
      <w:rFonts w:ascii="Tahoma" w:eastAsia="Times New Roman" w:hAnsi="Tahoma" w:cs="Tahoma"/>
      <w:color w:val="000000"/>
      <w:sz w:val="24"/>
      <w:szCs w:val="24"/>
      <w:lang w:eastAsia="cs-CZ"/>
    </w:rPr>
  </w:style>
  <w:style w:type="paragraph" w:customStyle="1" w:styleId="Odrka-kulika">
    <w:name w:val="Odrážka - kulička"/>
    <w:basedOn w:val="Normln"/>
    <w:qFormat/>
    <w:rsid w:val="00B877B4"/>
    <w:pPr>
      <w:numPr>
        <w:numId w:val="14"/>
      </w:numPr>
      <w:tabs>
        <w:tab w:val="clear" w:pos="2268"/>
      </w:tabs>
      <w:spacing w:after="120"/>
    </w:pPr>
    <w:rPr>
      <w:rFonts w:ascii="Times New Roman" w:hAnsi="Times New Roman"/>
      <w:sz w:val="24"/>
    </w:rPr>
  </w:style>
  <w:style w:type="paragraph" w:customStyle="1" w:styleId="NormlnIMP">
    <w:name w:val="Normální_IMP"/>
    <w:basedOn w:val="Normln"/>
    <w:rsid w:val="0065141C"/>
    <w:pPr>
      <w:tabs>
        <w:tab w:val="clear" w:pos="2268"/>
      </w:tabs>
      <w:suppressAutoHyphens/>
      <w:spacing w:line="228" w:lineRule="auto"/>
      <w:jc w:val="left"/>
    </w:pPr>
    <w:rPr>
      <w:rFonts w:ascii="Times New Roman" w:hAnsi="Times New Roman"/>
      <w:sz w:val="20"/>
    </w:rPr>
  </w:style>
  <w:style w:type="paragraph" w:customStyle="1" w:styleId="TPOOdstavec">
    <w:name w:val="TPO Odstavec"/>
    <w:basedOn w:val="Normln"/>
    <w:rsid w:val="00A711CC"/>
    <w:pPr>
      <w:tabs>
        <w:tab w:val="left" w:pos="284"/>
        <w:tab w:val="left" w:pos="567"/>
        <w:tab w:val="left" w:pos="851"/>
        <w:tab w:val="left" w:pos="1134"/>
        <w:tab w:val="left" w:pos="1418"/>
        <w:tab w:val="left" w:pos="1701"/>
        <w:tab w:val="left" w:pos="1985"/>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pPr>
    <w:rPr>
      <w:rFonts w:ascii="Times New Roman" w:hAnsi="Times New Roman"/>
      <w:sz w:val="24"/>
    </w:rPr>
  </w:style>
  <w:style w:type="table" w:styleId="Mkatabulky">
    <w:name w:val="Table Grid"/>
    <w:basedOn w:val="Normlntabulka"/>
    <w:uiPriority w:val="39"/>
    <w:rsid w:val="005249D6"/>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JTCalibrizarvlevo11">
    <w:name w:val="VJT Calibri zar. vlevo 11"/>
    <w:qFormat/>
    <w:rsid w:val="006D6AE3"/>
    <w:pPr>
      <w:ind w:left="1134"/>
    </w:pPr>
    <w:rPr>
      <w:rFonts w:eastAsia="Times New Roman"/>
      <w:b/>
      <w:sz w:val="22"/>
      <w:lang w:eastAsia="cs-CZ"/>
    </w:rPr>
  </w:style>
  <w:style w:type="paragraph" w:customStyle="1" w:styleId="Zkladntextbezaktualizace">
    <w:name w:val="Základní text bez aktualizace"/>
    <w:basedOn w:val="Zkladntext"/>
    <w:rsid w:val="007738AC"/>
    <w:pPr>
      <w:tabs>
        <w:tab w:val="clear" w:pos="2268"/>
        <w:tab w:val="left" w:pos="0"/>
        <w:tab w:val="left" w:pos="426"/>
        <w:tab w:val="right" w:pos="6096"/>
      </w:tabs>
      <w:suppressAutoHyphens/>
      <w:spacing w:after="0"/>
      <w:ind w:right="-104" w:firstLine="705"/>
    </w:pPr>
    <w:rPr>
      <w:rFonts w:ascii="Century Gothic" w:hAnsi="Century Gothic" w:cs="Century Gothic"/>
      <w:sz w:val="20"/>
      <w:lang w:val="cs-CZ" w:eastAsia="ar-SA"/>
    </w:rPr>
  </w:style>
  <w:style w:type="paragraph" w:customStyle="1" w:styleId="TO-normlnPrvndek042cm">
    <w:name w:val="TO-normální + První řádek:  042 cm"/>
    <w:basedOn w:val="Normln"/>
    <w:rsid w:val="008E77C0"/>
    <w:pPr>
      <w:tabs>
        <w:tab w:val="clear" w:pos="2268"/>
      </w:tabs>
      <w:spacing w:before="80" w:after="40" w:line="360" w:lineRule="auto"/>
      <w:ind w:left="720" w:firstLine="240"/>
    </w:pPr>
    <w:rPr>
      <w:rFonts w:ascii="Century Gothic" w:hAnsi="Century Gothic"/>
      <w:sz w:val="20"/>
    </w:rPr>
  </w:style>
  <w:style w:type="paragraph" w:customStyle="1" w:styleId="StylTO-normlnPrvndek042cm">
    <w:name w:val="Styl TO-normální + První řádek:  042 cm"/>
    <w:basedOn w:val="Normln"/>
    <w:rsid w:val="008E77C0"/>
    <w:pPr>
      <w:tabs>
        <w:tab w:val="clear" w:pos="2268"/>
      </w:tabs>
      <w:spacing w:before="80" w:after="40" w:line="360" w:lineRule="auto"/>
      <w:ind w:left="720" w:firstLine="240"/>
    </w:pPr>
    <w:rPr>
      <w:rFonts w:ascii="Century Gothic" w:hAnsi="Century Gothic"/>
      <w:sz w:val="20"/>
    </w:rPr>
  </w:style>
  <w:style w:type="character" w:customStyle="1" w:styleId="Zkladntext10">
    <w:name w:val="Základní text 1"/>
    <w:rsid w:val="00C85EAB"/>
    <w:rPr>
      <w:rFonts w:ascii="Arial Narrow" w:hAnsi="Arial Narrow" w:cs="Wingdings"/>
      <w:szCs w:val="20"/>
    </w:rPr>
  </w:style>
  <w:style w:type="paragraph" w:customStyle="1" w:styleId="dka">
    <w:name w:val="Řádka"/>
    <w:link w:val="dkaChar"/>
    <w:rsid w:val="00C85EAB"/>
    <w:rPr>
      <w:rFonts w:ascii="Arial" w:eastAsia="Times New Roman" w:hAnsi="Arial"/>
      <w:color w:val="000000"/>
      <w:sz w:val="22"/>
      <w:lang w:eastAsia="cs-CZ"/>
    </w:rPr>
  </w:style>
  <w:style w:type="character" w:customStyle="1" w:styleId="dkaChar">
    <w:name w:val="Řádka Char"/>
    <w:link w:val="dka"/>
    <w:rsid w:val="00C85EAB"/>
    <w:rPr>
      <w:rFonts w:ascii="Arial" w:eastAsia="Times New Roman" w:hAnsi="Arial"/>
      <w:color w:val="000000"/>
      <w:sz w:val="22"/>
      <w:lang w:bidi="ar-SA"/>
    </w:rPr>
  </w:style>
  <w:style w:type="paragraph" w:customStyle="1" w:styleId="Prosttext1">
    <w:name w:val="Prostý text1"/>
    <w:basedOn w:val="Normln"/>
    <w:rsid w:val="000D1CBC"/>
    <w:pPr>
      <w:tabs>
        <w:tab w:val="clear" w:pos="2268"/>
      </w:tabs>
      <w:suppressAutoHyphens/>
      <w:autoSpaceDE w:val="0"/>
      <w:jc w:val="left"/>
    </w:pPr>
    <w:rPr>
      <w:rFonts w:cs="Courier New"/>
      <w:sz w:val="20"/>
      <w:lang w:eastAsia="ar-SA"/>
    </w:rPr>
  </w:style>
  <w:style w:type="paragraph" w:customStyle="1" w:styleId="Textnormy">
    <w:name w:val="Text normy"/>
    <w:rsid w:val="00EC586E"/>
    <w:pPr>
      <w:widowControl w:val="0"/>
      <w:suppressAutoHyphens/>
      <w:spacing w:after="120"/>
      <w:jc w:val="both"/>
    </w:pPr>
    <w:rPr>
      <w:rFonts w:ascii="Arial" w:eastAsia="Arial" w:hAnsi="Arial"/>
    </w:rPr>
  </w:style>
  <w:style w:type="paragraph" w:customStyle="1" w:styleId="Nadpis31">
    <w:name w:val="Nadpis 31"/>
    <w:basedOn w:val="Normln"/>
    <w:next w:val="Normln"/>
    <w:rsid w:val="00EC586E"/>
    <w:pPr>
      <w:keepNext/>
      <w:widowControl w:val="0"/>
      <w:tabs>
        <w:tab w:val="clear" w:pos="2268"/>
      </w:tabs>
      <w:suppressAutoHyphens/>
      <w:spacing w:before="240" w:after="60"/>
      <w:ind w:left="720" w:hanging="360"/>
      <w:jc w:val="left"/>
    </w:pPr>
    <w:rPr>
      <w:rFonts w:ascii="Times New Roman" w:eastAsia="Lucida Sans Unicode" w:hAnsi="Times New Roman" w:cs="Mangal"/>
      <w:b/>
      <w:bCs/>
      <w:sz w:val="32"/>
      <w:szCs w:val="32"/>
    </w:rPr>
  </w:style>
  <w:style w:type="paragraph" w:customStyle="1" w:styleId="NadpisTZPO">
    <w:name w:val="Nadpis TZ PO"/>
    <w:basedOn w:val="Normln"/>
    <w:rsid w:val="00EC586E"/>
    <w:pPr>
      <w:widowControl w:val="0"/>
      <w:tabs>
        <w:tab w:val="clear" w:pos="2268"/>
      </w:tabs>
      <w:suppressAutoHyphens/>
    </w:pPr>
    <w:rPr>
      <w:rFonts w:ascii="Architecture" w:hAnsi="Architecture" w:cs="Architecture"/>
      <w:b/>
      <w:sz w:val="40"/>
      <w:u w:val="single"/>
    </w:rPr>
  </w:style>
  <w:style w:type="paragraph" w:customStyle="1" w:styleId="PodnadpisTZPO">
    <w:name w:val="Podnadpis TZPO"/>
    <w:basedOn w:val="Normln"/>
    <w:rsid w:val="00EC586E"/>
    <w:pPr>
      <w:widowControl w:val="0"/>
      <w:tabs>
        <w:tab w:val="clear" w:pos="2268"/>
      </w:tabs>
      <w:suppressAutoHyphens/>
      <w:spacing w:line="240" w:lineRule="atLeast"/>
    </w:pPr>
    <w:rPr>
      <w:rFonts w:ascii="Arial" w:hAnsi="Arial" w:cs="Arial"/>
      <w:b/>
      <w:sz w:val="24"/>
      <w:u w:val="single"/>
    </w:rPr>
  </w:style>
  <w:style w:type="paragraph" w:customStyle="1" w:styleId="NadpisTabObr">
    <w:name w:val="NadpisTabObr"/>
    <w:basedOn w:val="Normln"/>
    <w:next w:val="Textnormy"/>
    <w:rsid w:val="00EC586E"/>
    <w:pPr>
      <w:keepLines/>
      <w:widowControl w:val="0"/>
      <w:tabs>
        <w:tab w:val="clear" w:pos="2268"/>
      </w:tabs>
      <w:suppressAutoHyphens/>
      <w:spacing w:before="120" w:after="120"/>
      <w:jc w:val="center"/>
    </w:pPr>
    <w:rPr>
      <w:rFonts w:ascii="Arial" w:eastAsia="Arial" w:hAnsi="Arial"/>
      <w:b/>
      <w:sz w:val="20"/>
    </w:rPr>
  </w:style>
  <w:style w:type="paragraph" w:customStyle="1" w:styleId="Zkladntext21">
    <w:name w:val="Základní text 21"/>
    <w:basedOn w:val="Normln"/>
    <w:rsid w:val="007B1956"/>
    <w:pPr>
      <w:widowControl w:val="0"/>
      <w:tabs>
        <w:tab w:val="clear" w:pos="2268"/>
      </w:tabs>
      <w:suppressAutoHyphens/>
    </w:pPr>
    <w:rPr>
      <w:rFonts w:cs="Courier New"/>
      <w:sz w:val="24"/>
    </w:rPr>
  </w:style>
  <w:style w:type="paragraph" w:customStyle="1" w:styleId="Zkladntext23">
    <w:name w:val="Základní text 23"/>
    <w:basedOn w:val="Normln"/>
    <w:rsid w:val="007B1956"/>
    <w:pPr>
      <w:widowControl w:val="0"/>
      <w:tabs>
        <w:tab w:val="clear" w:pos="2268"/>
      </w:tabs>
      <w:suppressAutoHyphens/>
      <w:spacing w:after="120" w:line="480" w:lineRule="auto"/>
      <w:jc w:val="left"/>
    </w:pPr>
    <w:rPr>
      <w:rFonts w:ascii="Times New Roman" w:hAnsi="Times New Roman"/>
      <w:sz w:val="20"/>
    </w:rPr>
  </w:style>
  <w:style w:type="paragraph" w:customStyle="1" w:styleId="Zkladntextodsazen21">
    <w:name w:val="Základní text odsazený 21"/>
    <w:basedOn w:val="Normln"/>
    <w:rsid w:val="007B1956"/>
    <w:pPr>
      <w:widowControl w:val="0"/>
      <w:tabs>
        <w:tab w:val="clear" w:pos="2268"/>
      </w:tabs>
      <w:suppressAutoHyphens/>
      <w:ind w:firstLine="720"/>
    </w:pPr>
    <w:rPr>
      <w:rFonts w:cs="Courier New"/>
      <w:sz w:val="24"/>
    </w:rPr>
  </w:style>
  <w:style w:type="paragraph" w:customStyle="1" w:styleId="Normlntz">
    <w:name w:val="Normálnítz"/>
    <w:basedOn w:val="Normln"/>
    <w:link w:val="NormlntzChar"/>
    <w:rsid w:val="007B1956"/>
    <w:pPr>
      <w:widowControl w:val="0"/>
      <w:tabs>
        <w:tab w:val="clear" w:pos="2268"/>
      </w:tabs>
      <w:suppressAutoHyphens/>
      <w:spacing w:before="120"/>
    </w:pPr>
    <w:rPr>
      <w:rFonts w:ascii="PalmSprings" w:hAnsi="PalmSprings"/>
      <w:sz w:val="24"/>
      <w:lang w:val="x-none"/>
    </w:rPr>
  </w:style>
  <w:style w:type="paragraph" w:customStyle="1" w:styleId="nadpis2">
    <w:name w:val="nadpis_2"/>
    <w:basedOn w:val="Normln"/>
    <w:next w:val="Norml"/>
    <w:rsid w:val="007B1956"/>
    <w:pPr>
      <w:widowControl w:val="0"/>
      <w:numPr>
        <w:numId w:val="7"/>
      </w:numPr>
      <w:tabs>
        <w:tab w:val="clear" w:pos="2268"/>
      </w:tabs>
      <w:suppressAutoHyphens/>
      <w:spacing w:before="120" w:after="120"/>
      <w:jc w:val="left"/>
    </w:pPr>
    <w:rPr>
      <w:rFonts w:ascii="Arial" w:hAnsi="Arial" w:cs="Arial"/>
      <w:b/>
      <w:szCs w:val="22"/>
    </w:rPr>
  </w:style>
  <w:style w:type="paragraph" w:customStyle="1" w:styleId="Norml">
    <w:name w:val="Normál"/>
    <w:basedOn w:val="Normln"/>
    <w:link w:val="NormlChar"/>
    <w:uiPriority w:val="99"/>
    <w:rsid w:val="007B1956"/>
    <w:pPr>
      <w:widowControl w:val="0"/>
      <w:tabs>
        <w:tab w:val="clear" w:pos="2268"/>
      </w:tabs>
      <w:suppressAutoHyphens/>
      <w:spacing w:before="120"/>
    </w:pPr>
    <w:rPr>
      <w:rFonts w:ascii="Arial" w:hAnsi="Arial"/>
      <w:lang w:val="x-none"/>
    </w:rPr>
  </w:style>
  <w:style w:type="paragraph" w:customStyle="1" w:styleId="Import12">
    <w:name w:val="Import 12"/>
    <w:basedOn w:val="Normln"/>
    <w:rsid w:val="00527323"/>
    <w:pPr>
      <w:widowControl w:val="0"/>
      <w:tabs>
        <w:tab w:val="clear" w:pos="2268"/>
        <w:tab w:val="left" w:pos="57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left="3024" w:hanging="2592"/>
      <w:jc w:val="left"/>
    </w:pPr>
    <w:rPr>
      <w:rFonts w:ascii="Arial" w:hAnsi="Arial"/>
      <w:sz w:val="24"/>
    </w:rPr>
  </w:style>
  <w:style w:type="character" w:customStyle="1" w:styleId="Nadpis6Char">
    <w:name w:val="Nadpis 6 Char"/>
    <w:link w:val="Nadpis6"/>
    <w:rsid w:val="000234C8"/>
    <w:rPr>
      <w:rFonts w:ascii="Times New Roman" w:eastAsia="Times New Roman" w:hAnsi="Times New Roman"/>
      <w:b/>
      <w:bCs/>
      <w:sz w:val="36"/>
      <w:szCs w:val="36"/>
    </w:rPr>
  </w:style>
  <w:style w:type="character" w:customStyle="1" w:styleId="Nadpis7Char">
    <w:name w:val="Nadpis 7 Char"/>
    <w:link w:val="Nadpis7"/>
    <w:rsid w:val="000234C8"/>
    <w:rPr>
      <w:rFonts w:ascii="Times New Roman" w:eastAsia="Times New Roman" w:hAnsi="Times New Roman"/>
      <w:b/>
      <w:bCs/>
      <w:sz w:val="24"/>
      <w:szCs w:val="24"/>
    </w:rPr>
  </w:style>
  <w:style w:type="character" w:customStyle="1" w:styleId="Nadpis8Char">
    <w:name w:val="Nadpis 8 Char"/>
    <w:link w:val="Nadpis8"/>
    <w:rsid w:val="000234C8"/>
    <w:rPr>
      <w:rFonts w:ascii="Times New Roman" w:eastAsia="Times New Roman" w:hAnsi="Times New Roman"/>
      <w:b/>
      <w:bCs/>
      <w:sz w:val="36"/>
      <w:szCs w:val="36"/>
    </w:rPr>
  </w:style>
  <w:style w:type="character" w:customStyle="1" w:styleId="Nadpis9Char">
    <w:name w:val="Nadpis 9 Char"/>
    <w:link w:val="Nadpis9"/>
    <w:rsid w:val="000234C8"/>
    <w:rPr>
      <w:rFonts w:ascii="Times New Roman" w:eastAsia="Times New Roman" w:hAnsi="Times New Roman"/>
      <w:b/>
      <w:bCs/>
      <w:sz w:val="24"/>
      <w:szCs w:val="24"/>
    </w:rPr>
  </w:style>
  <w:style w:type="paragraph" w:customStyle="1" w:styleId="NormlnA">
    <w:name w:val="NormálníA"/>
    <w:basedOn w:val="Normln"/>
    <w:rsid w:val="000234C8"/>
    <w:pPr>
      <w:tabs>
        <w:tab w:val="clear" w:pos="2268"/>
      </w:tabs>
      <w:overflowPunct w:val="0"/>
      <w:autoSpaceDE w:val="0"/>
      <w:autoSpaceDN w:val="0"/>
      <w:adjustRightInd w:val="0"/>
      <w:textAlignment w:val="baseline"/>
    </w:pPr>
    <w:rPr>
      <w:rFonts w:ascii="Arial" w:hAnsi="Arial"/>
      <w:sz w:val="24"/>
    </w:rPr>
  </w:style>
  <w:style w:type="paragraph" w:customStyle="1" w:styleId="nadpis1CharChar">
    <w:name w:val="nadpis_1 Char Char"/>
    <w:next w:val="Norml"/>
    <w:link w:val="nadpis1CharCharChar"/>
    <w:autoRedefine/>
    <w:rsid w:val="00830846"/>
    <w:pPr>
      <w:widowControl w:val="0"/>
      <w:numPr>
        <w:numId w:val="38"/>
      </w:numPr>
      <w:suppressAutoHyphens/>
      <w:spacing w:after="120"/>
      <w:outlineLvl w:val="0"/>
    </w:pPr>
    <w:rPr>
      <w:rFonts w:ascii="Arial" w:eastAsia="Times New Roman" w:hAnsi="Arial"/>
      <w:b/>
      <w:sz w:val="22"/>
      <w:u w:val="single"/>
      <w:lang w:eastAsia="cs-CZ"/>
    </w:rPr>
  </w:style>
  <w:style w:type="paragraph" w:customStyle="1" w:styleId="nadpis30">
    <w:name w:val="nadpis_3"/>
    <w:next w:val="Norml"/>
    <w:autoRedefine/>
    <w:rsid w:val="00830846"/>
    <w:pPr>
      <w:tabs>
        <w:tab w:val="num" w:pos="1800"/>
      </w:tabs>
      <w:spacing w:before="120" w:after="120"/>
      <w:ind w:left="1224" w:hanging="504"/>
      <w:outlineLvl w:val="2"/>
    </w:pPr>
    <w:rPr>
      <w:rFonts w:ascii="Arial" w:eastAsia="Times New Roman" w:hAnsi="Arial"/>
      <w:b/>
      <w:noProof/>
      <w:sz w:val="22"/>
      <w:lang w:eastAsia="cs-CZ"/>
    </w:rPr>
  </w:style>
  <w:style w:type="character" w:customStyle="1" w:styleId="nadpis1CharCharChar">
    <w:name w:val="nadpis_1 Char Char Char"/>
    <w:link w:val="nadpis1CharChar"/>
    <w:rsid w:val="00830846"/>
    <w:rPr>
      <w:rFonts w:ascii="Arial" w:eastAsia="Times New Roman" w:hAnsi="Arial"/>
      <w:b/>
      <w:sz w:val="22"/>
      <w:u w:val="single"/>
      <w:lang w:bidi="ar-SA"/>
    </w:rPr>
  </w:style>
  <w:style w:type="character" w:customStyle="1" w:styleId="NormlntzChar">
    <w:name w:val="Normálnítz Char"/>
    <w:link w:val="Normlntz"/>
    <w:rsid w:val="00830846"/>
    <w:rPr>
      <w:rFonts w:ascii="PalmSprings" w:eastAsia="Times New Roman" w:hAnsi="PalmSprings" w:cs="PalmSprings"/>
      <w:sz w:val="24"/>
    </w:rPr>
  </w:style>
  <w:style w:type="character" w:customStyle="1" w:styleId="NormlChar">
    <w:name w:val="Normál Char"/>
    <w:link w:val="Norml"/>
    <w:uiPriority w:val="99"/>
    <w:locked/>
    <w:rsid w:val="00830846"/>
    <w:rPr>
      <w:rFonts w:ascii="Arial" w:eastAsia="Times New Roman" w:hAnsi="Arial" w:cs="Arial"/>
      <w:sz w:val="22"/>
    </w:rPr>
  </w:style>
  <w:style w:type="paragraph" w:customStyle="1" w:styleId="a">
    <w:basedOn w:val="Normln"/>
    <w:next w:val="Podnadpis"/>
    <w:qFormat/>
    <w:rsid w:val="007D0548"/>
    <w:pPr>
      <w:tabs>
        <w:tab w:val="clear" w:pos="2268"/>
      </w:tabs>
      <w:spacing w:after="60"/>
      <w:jc w:val="center"/>
      <w:outlineLvl w:val="1"/>
    </w:pPr>
    <w:rPr>
      <w:rFonts w:ascii="Arial" w:hAnsi="Arial" w:cs="Arial"/>
      <w:sz w:val="24"/>
      <w:szCs w:val="24"/>
    </w:rPr>
  </w:style>
  <w:style w:type="paragraph" w:styleId="Podnadpis">
    <w:name w:val="Subtitle"/>
    <w:basedOn w:val="Normln"/>
    <w:next w:val="Normln"/>
    <w:link w:val="PodnadpisChar"/>
    <w:uiPriority w:val="11"/>
    <w:qFormat/>
    <w:rsid w:val="007778E0"/>
    <w:pPr>
      <w:spacing w:after="60"/>
      <w:jc w:val="center"/>
      <w:outlineLvl w:val="1"/>
    </w:pPr>
    <w:rPr>
      <w:rFonts w:ascii="Calibri Light" w:hAnsi="Calibri Light"/>
      <w:sz w:val="24"/>
      <w:szCs w:val="24"/>
      <w:lang w:val="x-none" w:eastAsia="x-none"/>
    </w:rPr>
  </w:style>
  <w:style w:type="character" w:customStyle="1" w:styleId="PodnadpisChar">
    <w:name w:val="Podnadpis Char"/>
    <w:link w:val="Podnadpis"/>
    <w:uiPriority w:val="11"/>
    <w:rsid w:val="007778E0"/>
    <w:rPr>
      <w:rFonts w:ascii="Calibri Light" w:eastAsia="Times New Roman" w:hAnsi="Calibri Light" w:cs="Times New Roman"/>
      <w:sz w:val="24"/>
      <w:szCs w:val="24"/>
    </w:rPr>
  </w:style>
  <w:style w:type="character" w:customStyle="1" w:styleId="platne">
    <w:name w:val="platne"/>
    <w:rsid w:val="00031C94"/>
  </w:style>
  <w:style w:type="paragraph" w:customStyle="1" w:styleId="499textodrazeny">
    <w:name w:val="499_text_odrazeny"/>
    <w:basedOn w:val="Normln"/>
    <w:link w:val="499textodrazenyChar"/>
    <w:uiPriority w:val="99"/>
    <w:rsid w:val="0042779E"/>
    <w:pPr>
      <w:tabs>
        <w:tab w:val="clear" w:pos="2268"/>
      </w:tabs>
      <w:spacing w:before="60"/>
      <w:ind w:left="709"/>
      <w:jc w:val="left"/>
    </w:pPr>
    <w:rPr>
      <w:rFonts w:ascii="Arial" w:eastAsia="Calibri" w:hAnsi="Arial" w:cs="Arial"/>
      <w:color w:val="000000"/>
      <w:sz w:val="18"/>
      <w:szCs w:val="18"/>
      <w:lang w:eastAsia="en-US"/>
    </w:rPr>
  </w:style>
  <w:style w:type="character" w:customStyle="1" w:styleId="499textodrazenyChar">
    <w:name w:val="499_text_odrazeny Char"/>
    <w:link w:val="499textodrazeny"/>
    <w:uiPriority w:val="99"/>
    <w:rsid w:val="0042779E"/>
    <w:rPr>
      <w:rFonts w:ascii="Arial" w:hAnsi="Arial" w:cs="Arial"/>
      <w:color w:val="000000"/>
      <w:sz w:val="18"/>
      <w:szCs w:val="18"/>
      <w:lang w:eastAsia="en-US"/>
    </w:rPr>
  </w:style>
  <w:style w:type="paragraph" w:customStyle="1" w:styleId="Textnormln">
    <w:name w:val="Text normální"/>
    <w:basedOn w:val="Normln"/>
    <w:rsid w:val="0042779E"/>
    <w:pPr>
      <w:tabs>
        <w:tab w:val="clear" w:pos="2268"/>
      </w:tabs>
      <w:spacing w:before="240"/>
    </w:pPr>
    <w:rPr>
      <w:rFonts w:ascii="Garamond" w:hAnsi="Garamond"/>
      <w:sz w:val="24"/>
    </w:rPr>
  </w:style>
  <w:style w:type="paragraph" w:customStyle="1" w:styleId="StylZkladntextTimesNewRoman12bVpravo01cmdk">
    <w:name w:val="Styl Základní text + Times New Roman 12 b. Vpravo:  01 cm Řádk..."/>
    <w:basedOn w:val="Zkladntext"/>
    <w:next w:val="Seznam"/>
    <w:rsid w:val="0042779E"/>
    <w:pPr>
      <w:numPr>
        <w:numId w:val="75"/>
      </w:numPr>
      <w:tabs>
        <w:tab w:val="clear" w:pos="2268"/>
      </w:tabs>
      <w:spacing w:after="0"/>
      <w:ind w:right="57"/>
      <w:jc w:val="left"/>
    </w:pPr>
    <w:rPr>
      <w:rFonts w:ascii="Times New Roman" w:eastAsia="SimSun" w:hAnsi="Times New Roman"/>
      <w:bCs/>
      <w:sz w:val="24"/>
      <w:lang w:val="cs-CZ" w:eastAsia="zh-CN"/>
    </w:rPr>
  </w:style>
  <w:style w:type="paragraph" w:styleId="Seznam">
    <w:name w:val="List"/>
    <w:basedOn w:val="Normln"/>
    <w:uiPriority w:val="99"/>
    <w:semiHidden/>
    <w:unhideWhenUsed/>
    <w:rsid w:val="0042779E"/>
    <w:pPr>
      <w:ind w:left="283" w:hanging="283"/>
      <w:contextualSpacing/>
    </w:pPr>
  </w:style>
  <w:style w:type="paragraph" w:styleId="Revize">
    <w:name w:val="Revision"/>
    <w:hidden/>
    <w:uiPriority w:val="99"/>
    <w:semiHidden/>
    <w:rsid w:val="001442AD"/>
    <w:rPr>
      <w:rFonts w:ascii="Courier New" w:eastAsia="Times New Roman" w:hAnsi="Courier New"/>
      <w:sz w:val="22"/>
      <w:lang w:eastAsia="cs-CZ"/>
    </w:rPr>
  </w:style>
  <w:style w:type="character" w:customStyle="1" w:styleId="normaltextrun">
    <w:name w:val="normaltextrun"/>
    <w:basedOn w:val="Standardnpsmoodstavce"/>
    <w:rsid w:val="003A1FF4"/>
  </w:style>
  <w:style w:type="character" w:styleId="Odkaznakoment">
    <w:name w:val="annotation reference"/>
    <w:basedOn w:val="Standardnpsmoodstavce"/>
    <w:uiPriority w:val="99"/>
    <w:semiHidden/>
    <w:unhideWhenUsed/>
    <w:rsid w:val="0018269F"/>
    <w:rPr>
      <w:sz w:val="16"/>
      <w:szCs w:val="16"/>
    </w:rPr>
  </w:style>
  <w:style w:type="paragraph" w:styleId="Textkomente">
    <w:name w:val="annotation text"/>
    <w:basedOn w:val="Normln"/>
    <w:link w:val="TextkomenteChar"/>
    <w:uiPriority w:val="99"/>
    <w:semiHidden/>
    <w:unhideWhenUsed/>
    <w:rsid w:val="0018269F"/>
    <w:rPr>
      <w:sz w:val="20"/>
    </w:rPr>
  </w:style>
  <w:style w:type="character" w:customStyle="1" w:styleId="TextkomenteChar">
    <w:name w:val="Text komentáře Char"/>
    <w:basedOn w:val="Standardnpsmoodstavce"/>
    <w:link w:val="Textkomente"/>
    <w:uiPriority w:val="99"/>
    <w:semiHidden/>
    <w:rsid w:val="0018269F"/>
    <w:rPr>
      <w:rFonts w:ascii="Courier New" w:eastAsia="Times New Roman" w:hAnsi="Courier New"/>
      <w:lang w:eastAsia="cs-CZ"/>
    </w:rPr>
  </w:style>
  <w:style w:type="paragraph" w:styleId="Pedmtkomente">
    <w:name w:val="annotation subject"/>
    <w:basedOn w:val="Textkomente"/>
    <w:next w:val="Textkomente"/>
    <w:link w:val="PedmtkomenteChar"/>
    <w:uiPriority w:val="99"/>
    <w:semiHidden/>
    <w:unhideWhenUsed/>
    <w:rsid w:val="0018269F"/>
    <w:rPr>
      <w:b/>
      <w:bCs/>
    </w:rPr>
  </w:style>
  <w:style w:type="character" w:customStyle="1" w:styleId="PedmtkomenteChar">
    <w:name w:val="Předmět komentáře Char"/>
    <w:basedOn w:val="TextkomenteChar"/>
    <w:link w:val="Pedmtkomente"/>
    <w:uiPriority w:val="99"/>
    <w:semiHidden/>
    <w:rsid w:val="0018269F"/>
    <w:rPr>
      <w:rFonts w:ascii="Courier New" w:eastAsia="Times New Roman" w:hAnsi="Courier New"/>
      <w:b/>
      <w:bCs/>
      <w:lang w:eastAsia="cs-CZ"/>
    </w:rPr>
  </w:style>
  <w:style w:type="numbering" w:customStyle="1" w:styleId="Importovanstyl5">
    <w:name w:val="Importovaný styl 5"/>
    <w:rsid w:val="00452555"/>
    <w:pPr>
      <w:numPr>
        <w:numId w:val="78"/>
      </w:numPr>
    </w:pPr>
  </w:style>
  <w:style w:type="paragraph" w:customStyle="1" w:styleId="StylZkladntextCourierNew11bnenTunDolevadko">
    <w:name w:val="Styl Základní text + Courier New 11 b. není Tučné Doleva Řádko..."/>
    <w:basedOn w:val="Zkladntext"/>
    <w:rsid w:val="00452555"/>
    <w:pPr>
      <w:tabs>
        <w:tab w:val="clear" w:pos="2268"/>
      </w:tabs>
      <w:spacing w:after="0"/>
      <w:jc w:val="left"/>
    </w:pPr>
    <w:rPr>
      <w:u w:color="00000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60601">
      <w:bodyDiv w:val="1"/>
      <w:marLeft w:val="0"/>
      <w:marRight w:val="0"/>
      <w:marTop w:val="0"/>
      <w:marBottom w:val="0"/>
      <w:divBdr>
        <w:top w:val="none" w:sz="0" w:space="0" w:color="auto"/>
        <w:left w:val="none" w:sz="0" w:space="0" w:color="auto"/>
        <w:bottom w:val="none" w:sz="0" w:space="0" w:color="auto"/>
        <w:right w:val="none" w:sz="0" w:space="0" w:color="auto"/>
      </w:divBdr>
    </w:div>
    <w:div w:id="73169235">
      <w:bodyDiv w:val="1"/>
      <w:marLeft w:val="0"/>
      <w:marRight w:val="0"/>
      <w:marTop w:val="0"/>
      <w:marBottom w:val="0"/>
      <w:divBdr>
        <w:top w:val="none" w:sz="0" w:space="0" w:color="auto"/>
        <w:left w:val="none" w:sz="0" w:space="0" w:color="auto"/>
        <w:bottom w:val="none" w:sz="0" w:space="0" w:color="auto"/>
        <w:right w:val="none" w:sz="0" w:space="0" w:color="auto"/>
      </w:divBdr>
    </w:div>
    <w:div w:id="97724443">
      <w:bodyDiv w:val="1"/>
      <w:marLeft w:val="0"/>
      <w:marRight w:val="0"/>
      <w:marTop w:val="0"/>
      <w:marBottom w:val="0"/>
      <w:divBdr>
        <w:top w:val="none" w:sz="0" w:space="0" w:color="auto"/>
        <w:left w:val="none" w:sz="0" w:space="0" w:color="auto"/>
        <w:bottom w:val="none" w:sz="0" w:space="0" w:color="auto"/>
        <w:right w:val="none" w:sz="0" w:space="0" w:color="auto"/>
      </w:divBdr>
    </w:div>
    <w:div w:id="128129945">
      <w:bodyDiv w:val="1"/>
      <w:marLeft w:val="0"/>
      <w:marRight w:val="0"/>
      <w:marTop w:val="0"/>
      <w:marBottom w:val="0"/>
      <w:divBdr>
        <w:top w:val="none" w:sz="0" w:space="0" w:color="auto"/>
        <w:left w:val="none" w:sz="0" w:space="0" w:color="auto"/>
        <w:bottom w:val="none" w:sz="0" w:space="0" w:color="auto"/>
        <w:right w:val="none" w:sz="0" w:space="0" w:color="auto"/>
      </w:divBdr>
    </w:div>
    <w:div w:id="159975644">
      <w:bodyDiv w:val="1"/>
      <w:marLeft w:val="0"/>
      <w:marRight w:val="0"/>
      <w:marTop w:val="0"/>
      <w:marBottom w:val="0"/>
      <w:divBdr>
        <w:top w:val="none" w:sz="0" w:space="0" w:color="auto"/>
        <w:left w:val="none" w:sz="0" w:space="0" w:color="auto"/>
        <w:bottom w:val="none" w:sz="0" w:space="0" w:color="auto"/>
        <w:right w:val="none" w:sz="0" w:space="0" w:color="auto"/>
      </w:divBdr>
    </w:div>
    <w:div w:id="190843831">
      <w:bodyDiv w:val="1"/>
      <w:marLeft w:val="0"/>
      <w:marRight w:val="0"/>
      <w:marTop w:val="0"/>
      <w:marBottom w:val="0"/>
      <w:divBdr>
        <w:top w:val="none" w:sz="0" w:space="0" w:color="auto"/>
        <w:left w:val="none" w:sz="0" w:space="0" w:color="auto"/>
        <w:bottom w:val="none" w:sz="0" w:space="0" w:color="auto"/>
        <w:right w:val="none" w:sz="0" w:space="0" w:color="auto"/>
      </w:divBdr>
    </w:div>
    <w:div w:id="196430485">
      <w:bodyDiv w:val="1"/>
      <w:marLeft w:val="0"/>
      <w:marRight w:val="0"/>
      <w:marTop w:val="0"/>
      <w:marBottom w:val="0"/>
      <w:divBdr>
        <w:top w:val="none" w:sz="0" w:space="0" w:color="auto"/>
        <w:left w:val="none" w:sz="0" w:space="0" w:color="auto"/>
        <w:bottom w:val="none" w:sz="0" w:space="0" w:color="auto"/>
        <w:right w:val="none" w:sz="0" w:space="0" w:color="auto"/>
      </w:divBdr>
    </w:div>
    <w:div w:id="196891647">
      <w:bodyDiv w:val="1"/>
      <w:marLeft w:val="0"/>
      <w:marRight w:val="0"/>
      <w:marTop w:val="0"/>
      <w:marBottom w:val="0"/>
      <w:divBdr>
        <w:top w:val="none" w:sz="0" w:space="0" w:color="auto"/>
        <w:left w:val="none" w:sz="0" w:space="0" w:color="auto"/>
        <w:bottom w:val="none" w:sz="0" w:space="0" w:color="auto"/>
        <w:right w:val="none" w:sz="0" w:space="0" w:color="auto"/>
      </w:divBdr>
    </w:div>
    <w:div w:id="210700488">
      <w:bodyDiv w:val="1"/>
      <w:marLeft w:val="0"/>
      <w:marRight w:val="0"/>
      <w:marTop w:val="0"/>
      <w:marBottom w:val="0"/>
      <w:divBdr>
        <w:top w:val="none" w:sz="0" w:space="0" w:color="auto"/>
        <w:left w:val="none" w:sz="0" w:space="0" w:color="auto"/>
        <w:bottom w:val="none" w:sz="0" w:space="0" w:color="auto"/>
        <w:right w:val="none" w:sz="0" w:space="0" w:color="auto"/>
      </w:divBdr>
    </w:div>
    <w:div w:id="215239018">
      <w:bodyDiv w:val="1"/>
      <w:marLeft w:val="0"/>
      <w:marRight w:val="0"/>
      <w:marTop w:val="0"/>
      <w:marBottom w:val="0"/>
      <w:divBdr>
        <w:top w:val="none" w:sz="0" w:space="0" w:color="auto"/>
        <w:left w:val="none" w:sz="0" w:space="0" w:color="auto"/>
        <w:bottom w:val="none" w:sz="0" w:space="0" w:color="auto"/>
        <w:right w:val="none" w:sz="0" w:space="0" w:color="auto"/>
      </w:divBdr>
    </w:div>
    <w:div w:id="298270946">
      <w:bodyDiv w:val="1"/>
      <w:marLeft w:val="0"/>
      <w:marRight w:val="0"/>
      <w:marTop w:val="0"/>
      <w:marBottom w:val="0"/>
      <w:divBdr>
        <w:top w:val="none" w:sz="0" w:space="0" w:color="auto"/>
        <w:left w:val="none" w:sz="0" w:space="0" w:color="auto"/>
        <w:bottom w:val="none" w:sz="0" w:space="0" w:color="auto"/>
        <w:right w:val="none" w:sz="0" w:space="0" w:color="auto"/>
      </w:divBdr>
    </w:div>
    <w:div w:id="312177116">
      <w:bodyDiv w:val="1"/>
      <w:marLeft w:val="0"/>
      <w:marRight w:val="0"/>
      <w:marTop w:val="0"/>
      <w:marBottom w:val="0"/>
      <w:divBdr>
        <w:top w:val="none" w:sz="0" w:space="0" w:color="auto"/>
        <w:left w:val="none" w:sz="0" w:space="0" w:color="auto"/>
        <w:bottom w:val="none" w:sz="0" w:space="0" w:color="auto"/>
        <w:right w:val="none" w:sz="0" w:space="0" w:color="auto"/>
      </w:divBdr>
    </w:div>
    <w:div w:id="330109640">
      <w:bodyDiv w:val="1"/>
      <w:marLeft w:val="0"/>
      <w:marRight w:val="0"/>
      <w:marTop w:val="0"/>
      <w:marBottom w:val="0"/>
      <w:divBdr>
        <w:top w:val="none" w:sz="0" w:space="0" w:color="auto"/>
        <w:left w:val="none" w:sz="0" w:space="0" w:color="auto"/>
        <w:bottom w:val="none" w:sz="0" w:space="0" w:color="auto"/>
        <w:right w:val="none" w:sz="0" w:space="0" w:color="auto"/>
      </w:divBdr>
    </w:div>
    <w:div w:id="332144857">
      <w:bodyDiv w:val="1"/>
      <w:marLeft w:val="0"/>
      <w:marRight w:val="0"/>
      <w:marTop w:val="0"/>
      <w:marBottom w:val="0"/>
      <w:divBdr>
        <w:top w:val="none" w:sz="0" w:space="0" w:color="auto"/>
        <w:left w:val="none" w:sz="0" w:space="0" w:color="auto"/>
        <w:bottom w:val="none" w:sz="0" w:space="0" w:color="auto"/>
        <w:right w:val="none" w:sz="0" w:space="0" w:color="auto"/>
      </w:divBdr>
    </w:div>
    <w:div w:id="337386945">
      <w:bodyDiv w:val="1"/>
      <w:marLeft w:val="0"/>
      <w:marRight w:val="0"/>
      <w:marTop w:val="0"/>
      <w:marBottom w:val="0"/>
      <w:divBdr>
        <w:top w:val="none" w:sz="0" w:space="0" w:color="auto"/>
        <w:left w:val="none" w:sz="0" w:space="0" w:color="auto"/>
        <w:bottom w:val="none" w:sz="0" w:space="0" w:color="auto"/>
        <w:right w:val="none" w:sz="0" w:space="0" w:color="auto"/>
      </w:divBdr>
    </w:div>
    <w:div w:id="398938887">
      <w:bodyDiv w:val="1"/>
      <w:marLeft w:val="0"/>
      <w:marRight w:val="0"/>
      <w:marTop w:val="0"/>
      <w:marBottom w:val="0"/>
      <w:divBdr>
        <w:top w:val="none" w:sz="0" w:space="0" w:color="auto"/>
        <w:left w:val="none" w:sz="0" w:space="0" w:color="auto"/>
        <w:bottom w:val="none" w:sz="0" w:space="0" w:color="auto"/>
        <w:right w:val="none" w:sz="0" w:space="0" w:color="auto"/>
      </w:divBdr>
    </w:div>
    <w:div w:id="402527869">
      <w:bodyDiv w:val="1"/>
      <w:marLeft w:val="0"/>
      <w:marRight w:val="0"/>
      <w:marTop w:val="0"/>
      <w:marBottom w:val="0"/>
      <w:divBdr>
        <w:top w:val="none" w:sz="0" w:space="0" w:color="auto"/>
        <w:left w:val="none" w:sz="0" w:space="0" w:color="auto"/>
        <w:bottom w:val="none" w:sz="0" w:space="0" w:color="auto"/>
        <w:right w:val="none" w:sz="0" w:space="0" w:color="auto"/>
      </w:divBdr>
    </w:div>
    <w:div w:id="403187907">
      <w:bodyDiv w:val="1"/>
      <w:marLeft w:val="0"/>
      <w:marRight w:val="0"/>
      <w:marTop w:val="0"/>
      <w:marBottom w:val="0"/>
      <w:divBdr>
        <w:top w:val="none" w:sz="0" w:space="0" w:color="auto"/>
        <w:left w:val="none" w:sz="0" w:space="0" w:color="auto"/>
        <w:bottom w:val="none" w:sz="0" w:space="0" w:color="auto"/>
        <w:right w:val="none" w:sz="0" w:space="0" w:color="auto"/>
      </w:divBdr>
    </w:div>
    <w:div w:id="506334822">
      <w:bodyDiv w:val="1"/>
      <w:marLeft w:val="0"/>
      <w:marRight w:val="0"/>
      <w:marTop w:val="0"/>
      <w:marBottom w:val="0"/>
      <w:divBdr>
        <w:top w:val="none" w:sz="0" w:space="0" w:color="auto"/>
        <w:left w:val="none" w:sz="0" w:space="0" w:color="auto"/>
        <w:bottom w:val="none" w:sz="0" w:space="0" w:color="auto"/>
        <w:right w:val="none" w:sz="0" w:space="0" w:color="auto"/>
      </w:divBdr>
    </w:div>
    <w:div w:id="577446941">
      <w:bodyDiv w:val="1"/>
      <w:marLeft w:val="0"/>
      <w:marRight w:val="0"/>
      <w:marTop w:val="0"/>
      <w:marBottom w:val="0"/>
      <w:divBdr>
        <w:top w:val="none" w:sz="0" w:space="0" w:color="auto"/>
        <w:left w:val="none" w:sz="0" w:space="0" w:color="auto"/>
        <w:bottom w:val="none" w:sz="0" w:space="0" w:color="auto"/>
        <w:right w:val="none" w:sz="0" w:space="0" w:color="auto"/>
      </w:divBdr>
    </w:div>
    <w:div w:id="670793112">
      <w:bodyDiv w:val="1"/>
      <w:marLeft w:val="0"/>
      <w:marRight w:val="0"/>
      <w:marTop w:val="0"/>
      <w:marBottom w:val="0"/>
      <w:divBdr>
        <w:top w:val="none" w:sz="0" w:space="0" w:color="auto"/>
        <w:left w:val="none" w:sz="0" w:space="0" w:color="auto"/>
        <w:bottom w:val="none" w:sz="0" w:space="0" w:color="auto"/>
        <w:right w:val="none" w:sz="0" w:space="0" w:color="auto"/>
      </w:divBdr>
    </w:div>
    <w:div w:id="699010410">
      <w:bodyDiv w:val="1"/>
      <w:marLeft w:val="0"/>
      <w:marRight w:val="0"/>
      <w:marTop w:val="0"/>
      <w:marBottom w:val="0"/>
      <w:divBdr>
        <w:top w:val="none" w:sz="0" w:space="0" w:color="auto"/>
        <w:left w:val="none" w:sz="0" w:space="0" w:color="auto"/>
        <w:bottom w:val="none" w:sz="0" w:space="0" w:color="auto"/>
        <w:right w:val="none" w:sz="0" w:space="0" w:color="auto"/>
      </w:divBdr>
    </w:div>
    <w:div w:id="711224465">
      <w:bodyDiv w:val="1"/>
      <w:marLeft w:val="0"/>
      <w:marRight w:val="0"/>
      <w:marTop w:val="0"/>
      <w:marBottom w:val="0"/>
      <w:divBdr>
        <w:top w:val="none" w:sz="0" w:space="0" w:color="auto"/>
        <w:left w:val="none" w:sz="0" w:space="0" w:color="auto"/>
        <w:bottom w:val="none" w:sz="0" w:space="0" w:color="auto"/>
        <w:right w:val="none" w:sz="0" w:space="0" w:color="auto"/>
      </w:divBdr>
    </w:div>
    <w:div w:id="731545353">
      <w:bodyDiv w:val="1"/>
      <w:marLeft w:val="0"/>
      <w:marRight w:val="0"/>
      <w:marTop w:val="0"/>
      <w:marBottom w:val="0"/>
      <w:divBdr>
        <w:top w:val="none" w:sz="0" w:space="0" w:color="auto"/>
        <w:left w:val="none" w:sz="0" w:space="0" w:color="auto"/>
        <w:bottom w:val="none" w:sz="0" w:space="0" w:color="auto"/>
        <w:right w:val="none" w:sz="0" w:space="0" w:color="auto"/>
      </w:divBdr>
    </w:div>
    <w:div w:id="777676368">
      <w:bodyDiv w:val="1"/>
      <w:marLeft w:val="0"/>
      <w:marRight w:val="0"/>
      <w:marTop w:val="0"/>
      <w:marBottom w:val="0"/>
      <w:divBdr>
        <w:top w:val="none" w:sz="0" w:space="0" w:color="auto"/>
        <w:left w:val="none" w:sz="0" w:space="0" w:color="auto"/>
        <w:bottom w:val="none" w:sz="0" w:space="0" w:color="auto"/>
        <w:right w:val="none" w:sz="0" w:space="0" w:color="auto"/>
      </w:divBdr>
    </w:div>
    <w:div w:id="778066316">
      <w:bodyDiv w:val="1"/>
      <w:marLeft w:val="0"/>
      <w:marRight w:val="0"/>
      <w:marTop w:val="0"/>
      <w:marBottom w:val="0"/>
      <w:divBdr>
        <w:top w:val="none" w:sz="0" w:space="0" w:color="auto"/>
        <w:left w:val="none" w:sz="0" w:space="0" w:color="auto"/>
        <w:bottom w:val="none" w:sz="0" w:space="0" w:color="auto"/>
        <w:right w:val="none" w:sz="0" w:space="0" w:color="auto"/>
      </w:divBdr>
    </w:div>
    <w:div w:id="784620419">
      <w:bodyDiv w:val="1"/>
      <w:marLeft w:val="0"/>
      <w:marRight w:val="0"/>
      <w:marTop w:val="0"/>
      <w:marBottom w:val="0"/>
      <w:divBdr>
        <w:top w:val="none" w:sz="0" w:space="0" w:color="auto"/>
        <w:left w:val="none" w:sz="0" w:space="0" w:color="auto"/>
        <w:bottom w:val="none" w:sz="0" w:space="0" w:color="auto"/>
        <w:right w:val="none" w:sz="0" w:space="0" w:color="auto"/>
      </w:divBdr>
    </w:div>
    <w:div w:id="811412766">
      <w:bodyDiv w:val="1"/>
      <w:marLeft w:val="0"/>
      <w:marRight w:val="0"/>
      <w:marTop w:val="0"/>
      <w:marBottom w:val="0"/>
      <w:divBdr>
        <w:top w:val="none" w:sz="0" w:space="0" w:color="auto"/>
        <w:left w:val="none" w:sz="0" w:space="0" w:color="auto"/>
        <w:bottom w:val="none" w:sz="0" w:space="0" w:color="auto"/>
        <w:right w:val="none" w:sz="0" w:space="0" w:color="auto"/>
      </w:divBdr>
    </w:div>
    <w:div w:id="829516611">
      <w:bodyDiv w:val="1"/>
      <w:marLeft w:val="0"/>
      <w:marRight w:val="0"/>
      <w:marTop w:val="0"/>
      <w:marBottom w:val="0"/>
      <w:divBdr>
        <w:top w:val="none" w:sz="0" w:space="0" w:color="auto"/>
        <w:left w:val="none" w:sz="0" w:space="0" w:color="auto"/>
        <w:bottom w:val="none" w:sz="0" w:space="0" w:color="auto"/>
        <w:right w:val="none" w:sz="0" w:space="0" w:color="auto"/>
      </w:divBdr>
    </w:div>
    <w:div w:id="834537121">
      <w:bodyDiv w:val="1"/>
      <w:marLeft w:val="0"/>
      <w:marRight w:val="0"/>
      <w:marTop w:val="0"/>
      <w:marBottom w:val="0"/>
      <w:divBdr>
        <w:top w:val="none" w:sz="0" w:space="0" w:color="auto"/>
        <w:left w:val="none" w:sz="0" w:space="0" w:color="auto"/>
        <w:bottom w:val="none" w:sz="0" w:space="0" w:color="auto"/>
        <w:right w:val="none" w:sz="0" w:space="0" w:color="auto"/>
      </w:divBdr>
    </w:div>
    <w:div w:id="854924433">
      <w:bodyDiv w:val="1"/>
      <w:marLeft w:val="0"/>
      <w:marRight w:val="0"/>
      <w:marTop w:val="0"/>
      <w:marBottom w:val="0"/>
      <w:divBdr>
        <w:top w:val="none" w:sz="0" w:space="0" w:color="auto"/>
        <w:left w:val="none" w:sz="0" w:space="0" w:color="auto"/>
        <w:bottom w:val="none" w:sz="0" w:space="0" w:color="auto"/>
        <w:right w:val="none" w:sz="0" w:space="0" w:color="auto"/>
      </w:divBdr>
    </w:div>
    <w:div w:id="869803288">
      <w:bodyDiv w:val="1"/>
      <w:marLeft w:val="0"/>
      <w:marRight w:val="0"/>
      <w:marTop w:val="0"/>
      <w:marBottom w:val="0"/>
      <w:divBdr>
        <w:top w:val="none" w:sz="0" w:space="0" w:color="auto"/>
        <w:left w:val="none" w:sz="0" w:space="0" w:color="auto"/>
        <w:bottom w:val="none" w:sz="0" w:space="0" w:color="auto"/>
        <w:right w:val="none" w:sz="0" w:space="0" w:color="auto"/>
      </w:divBdr>
    </w:div>
    <w:div w:id="890965352">
      <w:bodyDiv w:val="1"/>
      <w:marLeft w:val="0"/>
      <w:marRight w:val="0"/>
      <w:marTop w:val="0"/>
      <w:marBottom w:val="0"/>
      <w:divBdr>
        <w:top w:val="none" w:sz="0" w:space="0" w:color="auto"/>
        <w:left w:val="none" w:sz="0" w:space="0" w:color="auto"/>
        <w:bottom w:val="none" w:sz="0" w:space="0" w:color="auto"/>
        <w:right w:val="none" w:sz="0" w:space="0" w:color="auto"/>
      </w:divBdr>
    </w:div>
    <w:div w:id="922448475">
      <w:bodyDiv w:val="1"/>
      <w:marLeft w:val="0"/>
      <w:marRight w:val="0"/>
      <w:marTop w:val="0"/>
      <w:marBottom w:val="0"/>
      <w:divBdr>
        <w:top w:val="none" w:sz="0" w:space="0" w:color="auto"/>
        <w:left w:val="none" w:sz="0" w:space="0" w:color="auto"/>
        <w:bottom w:val="none" w:sz="0" w:space="0" w:color="auto"/>
        <w:right w:val="none" w:sz="0" w:space="0" w:color="auto"/>
      </w:divBdr>
    </w:div>
    <w:div w:id="1005985211">
      <w:bodyDiv w:val="1"/>
      <w:marLeft w:val="0"/>
      <w:marRight w:val="0"/>
      <w:marTop w:val="0"/>
      <w:marBottom w:val="0"/>
      <w:divBdr>
        <w:top w:val="none" w:sz="0" w:space="0" w:color="auto"/>
        <w:left w:val="none" w:sz="0" w:space="0" w:color="auto"/>
        <w:bottom w:val="none" w:sz="0" w:space="0" w:color="auto"/>
        <w:right w:val="none" w:sz="0" w:space="0" w:color="auto"/>
      </w:divBdr>
    </w:div>
    <w:div w:id="1097481457">
      <w:bodyDiv w:val="1"/>
      <w:marLeft w:val="0"/>
      <w:marRight w:val="0"/>
      <w:marTop w:val="0"/>
      <w:marBottom w:val="0"/>
      <w:divBdr>
        <w:top w:val="none" w:sz="0" w:space="0" w:color="auto"/>
        <w:left w:val="none" w:sz="0" w:space="0" w:color="auto"/>
        <w:bottom w:val="none" w:sz="0" w:space="0" w:color="auto"/>
        <w:right w:val="none" w:sz="0" w:space="0" w:color="auto"/>
      </w:divBdr>
    </w:div>
    <w:div w:id="1117022906">
      <w:bodyDiv w:val="1"/>
      <w:marLeft w:val="0"/>
      <w:marRight w:val="0"/>
      <w:marTop w:val="0"/>
      <w:marBottom w:val="0"/>
      <w:divBdr>
        <w:top w:val="none" w:sz="0" w:space="0" w:color="auto"/>
        <w:left w:val="none" w:sz="0" w:space="0" w:color="auto"/>
        <w:bottom w:val="none" w:sz="0" w:space="0" w:color="auto"/>
        <w:right w:val="none" w:sz="0" w:space="0" w:color="auto"/>
      </w:divBdr>
    </w:div>
    <w:div w:id="1137458026">
      <w:bodyDiv w:val="1"/>
      <w:marLeft w:val="0"/>
      <w:marRight w:val="0"/>
      <w:marTop w:val="0"/>
      <w:marBottom w:val="0"/>
      <w:divBdr>
        <w:top w:val="none" w:sz="0" w:space="0" w:color="auto"/>
        <w:left w:val="none" w:sz="0" w:space="0" w:color="auto"/>
        <w:bottom w:val="none" w:sz="0" w:space="0" w:color="auto"/>
        <w:right w:val="none" w:sz="0" w:space="0" w:color="auto"/>
      </w:divBdr>
    </w:div>
    <w:div w:id="1142842152">
      <w:bodyDiv w:val="1"/>
      <w:marLeft w:val="0"/>
      <w:marRight w:val="0"/>
      <w:marTop w:val="0"/>
      <w:marBottom w:val="0"/>
      <w:divBdr>
        <w:top w:val="none" w:sz="0" w:space="0" w:color="auto"/>
        <w:left w:val="none" w:sz="0" w:space="0" w:color="auto"/>
        <w:bottom w:val="none" w:sz="0" w:space="0" w:color="auto"/>
        <w:right w:val="none" w:sz="0" w:space="0" w:color="auto"/>
      </w:divBdr>
    </w:div>
    <w:div w:id="1237790006">
      <w:bodyDiv w:val="1"/>
      <w:marLeft w:val="0"/>
      <w:marRight w:val="0"/>
      <w:marTop w:val="0"/>
      <w:marBottom w:val="0"/>
      <w:divBdr>
        <w:top w:val="none" w:sz="0" w:space="0" w:color="auto"/>
        <w:left w:val="none" w:sz="0" w:space="0" w:color="auto"/>
        <w:bottom w:val="none" w:sz="0" w:space="0" w:color="auto"/>
        <w:right w:val="none" w:sz="0" w:space="0" w:color="auto"/>
      </w:divBdr>
    </w:div>
    <w:div w:id="1262643977">
      <w:bodyDiv w:val="1"/>
      <w:marLeft w:val="0"/>
      <w:marRight w:val="0"/>
      <w:marTop w:val="0"/>
      <w:marBottom w:val="0"/>
      <w:divBdr>
        <w:top w:val="none" w:sz="0" w:space="0" w:color="auto"/>
        <w:left w:val="none" w:sz="0" w:space="0" w:color="auto"/>
        <w:bottom w:val="none" w:sz="0" w:space="0" w:color="auto"/>
        <w:right w:val="none" w:sz="0" w:space="0" w:color="auto"/>
      </w:divBdr>
    </w:div>
    <w:div w:id="1264605497">
      <w:bodyDiv w:val="1"/>
      <w:marLeft w:val="0"/>
      <w:marRight w:val="0"/>
      <w:marTop w:val="0"/>
      <w:marBottom w:val="0"/>
      <w:divBdr>
        <w:top w:val="none" w:sz="0" w:space="0" w:color="auto"/>
        <w:left w:val="none" w:sz="0" w:space="0" w:color="auto"/>
        <w:bottom w:val="none" w:sz="0" w:space="0" w:color="auto"/>
        <w:right w:val="none" w:sz="0" w:space="0" w:color="auto"/>
      </w:divBdr>
    </w:div>
    <w:div w:id="1334379012">
      <w:bodyDiv w:val="1"/>
      <w:marLeft w:val="0"/>
      <w:marRight w:val="0"/>
      <w:marTop w:val="0"/>
      <w:marBottom w:val="0"/>
      <w:divBdr>
        <w:top w:val="none" w:sz="0" w:space="0" w:color="auto"/>
        <w:left w:val="none" w:sz="0" w:space="0" w:color="auto"/>
        <w:bottom w:val="none" w:sz="0" w:space="0" w:color="auto"/>
        <w:right w:val="none" w:sz="0" w:space="0" w:color="auto"/>
      </w:divBdr>
    </w:div>
    <w:div w:id="1339384642">
      <w:bodyDiv w:val="1"/>
      <w:marLeft w:val="0"/>
      <w:marRight w:val="0"/>
      <w:marTop w:val="0"/>
      <w:marBottom w:val="0"/>
      <w:divBdr>
        <w:top w:val="none" w:sz="0" w:space="0" w:color="auto"/>
        <w:left w:val="none" w:sz="0" w:space="0" w:color="auto"/>
        <w:bottom w:val="none" w:sz="0" w:space="0" w:color="auto"/>
        <w:right w:val="none" w:sz="0" w:space="0" w:color="auto"/>
      </w:divBdr>
    </w:div>
    <w:div w:id="1370494389">
      <w:bodyDiv w:val="1"/>
      <w:marLeft w:val="0"/>
      <w:marRight w:val="0"/>
      <w:marTop w:val="0"/>
      <w:marBottom w:val="0"/>
      <w:divBdr>
        <w:top w:val="none" w:sz="0" w:space="0" w:color="auto"/>
        <w:left w:val="none" w:sz="0" w:space="0" w:color="auto"/>
        <w:bottom w:val="none" w:sz="0" w:space="0" w:color="auto"/>
        <w:right w:val="none" w:sz="0" w:space="0" w:color="auto"/>
      </w:divBdr>
      <w:divsChild>
        <w:div w:id="346637285">
          <w:marLeft w:val="0"/>
          <w:marRight w:val="0"/>
          <w:marTop w:val="0"/>
          <w:marBottom w:val="0"/>
          <w:divBdr>
            <w:top w:val="none" w:sz="0" w:space="0" w:color="auto"/>
            <w:left w:val="none" w:sz="0" w:space="0" w:color="auto"/>
            <w:bottom w:val="none" w:sz="0" w:space="0" w:color="auto"/>
            <w:right w:val="none" w:sz="0" w:space="0" w:color="auto"/>
          </w:divBdr>
        </w:div>
        <w:div w:id="1533106895">
          <w:marLeft w:val="0"/>
          <w:marRight w:val="0"/>
          <w:marTop w:val="0"/>
          <w:marBottom w:val="0"/>
          <w:divBdr>
            <w:top w:val="none" w:sz="0" w:space="0" w:color="auto"/>
            <w:left w:val="none" w:sz="0" w:space="0" w:color="auto"/>
            <w:bottom w:val="none" w:sz="0" w:space="0" w:color="auto"/>
            <w:right w:val="none" w:sz="0" w:space="0" w:color="auto"/>
          </w:divBdr>
        </w:div>
        <w:div w:id="1606495022">
          <w:marLeft w:val="0"/>
          <w:marRight w:val="0"/>
          <w:marTop w:val="0"/>
          <w:marBottom w:val="0"/>
          <w:divBdr>
            <w:top w:val="none" w:sz="0" w:space="0" w:color="auto"/>
            <w:left w:val="none" w:sz="0" w:space="0" w:color="auto"/>
            <w:bottom w:val="none" w:sz="0" w:space="0" w:color="auto"/>
            <w:right w:val="none" w:sz="0" w:space="0" w:color="auto"/>
          </w:divBdr>
        </w:div>
      </w:divsChild>
    </w:div>
    <w:div w:id="1407724214">
      <w:bodyDiv w:val="1"/>
      <w:marLeft w:val="0"/>
      <w:marRight w:val="0"/>
      <w:marTop w:val="0"/>
      <w:marBottom w:val="0"/>
      <w:divBdr>
        <w:top w:val="none" w:sz="0" w:space="0" w:color="auto"/>
        <w:left w:val="none" w:sz="0" w:space="0" w:color="auto"/>
        <w:bottom w:val="none" w:sz="0" w:space="0" w:color="auto"/>
        <w:right w:val="none" w:sz="0" w:space="0" w:color="auto"/>
      </w:divBdr>
    </w:div>
    <w:div w:id="1422532453">
      <w:bodyDiv w:val="1"/>
      <w:marLeft w:val="0"/>
      <w:marRight w:val="0"/>
      <w:marTop w:val="0"/>
      <w:marBottom w:val="0"/>
      <w:divBdr>
        <w:top w:val="none" w:sz="0" w:space="0" w:color="auto"/>
        <w:left w:val="none" w:sz="0" w:space="0" w:color="auto"/>
        <w:bottom w:val="none" w:sz="0" w:space="0" w:color="auto"/>
        <w:right w:val="none" w:sz="0" w:space="0" w:color="auto"/>
      </w:divBdr>
    </w:div>
    <w:div w:id="1467233195">
      <w:bodyDiv w:val="1"/>
      <w:marLeft w:val="0"/>
      <w:marRight w:val="0"/>
      <w:marTop w:val="0"/>
      <w:marBottom w:val="0"/>
      <w:divBdr>
        <w:top w:val="none" w:sz="0" w:space="0" w:color="auto"/>
        <w:left w:val="none" w:sz="0" w:space="0" w:color="auto"/>
        <w:bottom w:val="none" w:sz="0" w:space="0" w:color="auto"/>
        <w:right w:val="none" w:sz="0" w:space="0" w:color="auto"/>
      </w:divBdr>
    </w:div>
    <w:div w:id="1479030263">
      <w:bodyDiv w:val="1"/>
      <w:marLeft w:val="0"/>
      <w:marRight w:val="0"/>
      <w:marTop w:val="0"/>
      <w:marBottom w:val="0"/>
      <w:divBdr>
        <w:top w:val="none" w:sz="0" w:space="0" w:color="auto"/>
        <w:left w:val="none" w:sz="0" w:space="0" w:color="auto"/>
        <w:bottom w:val="none" w:sz="0" w:space="0" w:color="auto"/>
        <w:right w:val="none" w:sz="0" w:space="0" w:color="auto"/>
      </w:divBdr>
    </w:div>
    <w:div w:id="1494101817">
      <w:bodyDiv w:val="1"/>
      <w:marLeft w:val="0"/>
      <w:marRight w:val="0"/>
      <w:marTop w:val="0"/>
      <w:marBottom w:val="0"/>
      <w:divBdr>
        <w:top w:val="none" w:sz="0" w:space="0" w:color="auto"/>
        <w:left w:val="none" w:sz="0" w:space="0" w:color="auto"/>
        <w:bottom w:val="none" w:sz="0" w:space="0" w:color="auto"/>
        <w:right w:val="none" w:sz="0" w:space="0" w:color="auto"/>
      </w:divBdr>
    </w:div>
    <w:div w:id="1518808130">
      <w:bodyDiv w:val="1"/>
      <w:marLeft w:val="0"/>
      <w:marRight w:val="0"/>
      <w:marTop w:val="0"/>
      <w:marBottom w:val="0"/>
      <w:divBdr>
        <w:top w:val="none" w:sz="0" w:space="0" w:color="auto"/>
        <w:left w:val="none" w:sz="0" w:space="0" w:color="auto"/>
        <w:bottom w:val="none" w:sz="0" w:space="0" w:color="auto"/>
        <w:right w:val="none" w:sz="0" w:space="0" w:color="auto"/>
      </w:divBdr>
    </w:div>
    <w:div w:id="1545285259">
      <w:bodyDiv w:val="1"/>
      <w:marLeft w:val="0"/>
      <w:marRight w:val="0"/>
      <w:marTop w:val="0"/>
      <w:marBottom w:val="0"/>
      <w:divBdr>
        <w:top w:val="none" w:sz="0" w:space="0" w:color="auto"/>
        <w:left w:val="none" w:sz="0" w:space="0" w:color="auto"/>
        <w:bottom w:val="none" w:sz="0" w:space="0" w:color="auto"/>
        <w:right w:val="none" w:sz="0" w:space="0" w:color="auto"/>
      </w:divBdr>
    </w:div>
    <w:div w:id="1612936323">
      <w:bodyDiv w:val="1"/>
      <w:marLeft w:val="0"/>
      <w:marRight w:val="0"/>
      <w:marTop w:val="0"/>
      <w:marBottom w:val="0"/>
      <w:divBdr>
        <w:top w:val="none" w:sz="0" w:space="0" w:color="auto"/>
        <w:left w:val="none" w:sz="0" w:space="0" w:color="auto"/>
        <w:bottom w:val="none" w:sz="0" w:space="0" w:color="auto"/>
        <w:right w:val="none" w:sz="0" w:space="0" w:color="auto"/>
      </w:divBdr>
    </w:div>
    <w:div w:id="1615551939">
      <w:bodyDiv w:val="1"/>
      <w:marLeft w:val="0"/>
      <w:marRight w:val="0"/>
      <w:marTop w:val="0"/>
      <w:marBottom w:val="0"/>
      <w:divBdr>
        <w:top w:val="none" w:sz="0" w:space="0" w:color="auto"/>
        <w:left w:val="none" w:sz="0" w:space="0" w:color="auto"/>
        <w:bottom w:val="none" w:sz="0" w:space="0" w:color="auto"/>
        <w:right w:val="none" w:sz="0" w:space="0" w:color="auto"/>
      </w:divBdr>
    </w:div>
    <w:div w:id="1632519088">
      <w:bodyDiv w:val="1"/>
      <w:marLeft w:val="0"/>
      <w:marRight w:val="0"/>
      <w:marTop w:val="0"/>
      <w:marBottom w:val="0"/>
      <w:divBdr>
        <w:top w:val="none" w:sz="0" w:space="0" w:color="auto"/>
        <w:left w:val="none" w:sz="0" w:space="0" w:color="auto"/>
        <w:bottom w:val="none" w:sz="0" w:space="0" w:color="auto"/>
        <w:right w:val="none" w:sz="0" w:space="0" w:color="auto"/>
      </w:divBdr>
    </w:div>
    <w:div w:id="1732801158">
      <w:bodyDiv w:val="1"/>
      <w:marLeft w:val="0"/>
      <w:marRight w:val="0"/>
      <w:marTop w:val="0"/>
      <w:marBottom w:val="0"/>
      <w:divBdr>
        <w:top w:val="none" w:sz="0" w:space="0" w:color="auto"/>
        <w:left w:val="none" w:sz="0" w:space="0" w:color="auto"/>
        <w:bottom w:val="none" w:sz="0" w:space="0" w:color="auto"/>
        <w:right w:val="none" w:sz="0" w:space="0" w:color="auto"/>
      </w:divBdr>
      <w:divsChild>
        <w:div w:id="13845003">
          <w:marLeft w:val="0"/>
          <w:marRight w:val="0"/>
          <w:marTop w:val="0"/>
          <w:marBottom w:val="0"/>
          <w:divBdr>
            <w:top w:val="none" w:sz="0" w:space="0" w:color="auto"/>
            <w:left w:val="none" w:sz="0" w:space="0" w:color="auto"/>
            <w:bottom w:val="none" w:sz="0" w:space="0" w:color="auto"/>
            <w:right w:val="none" w:sz="0" w:space="0" w:color="auto"/>
          </w:divBdr>
        </w:div>
        <w:div w:id="82991327">
          <w:marLeft w:val="0"/>
          <w:marRight w:val="0"/>
          <w:marTop w:val="0"/>
          <w:marBottom w:val="0"/>
          <w:divBdr>
            <w:top w:val="none" w:sz="0" w:space="0" w:color="auto"/>
            <w:left w:val="none" w:sz="0" w:space="0" w:color="auto"/>
            <w:bottom w:val="none" w:sz="0" w:space="0" w:color="auto"/>
            <w:right w:val="none" w:sz="0" w:space="0" w:color="auto"/>
          </w:divBdr>
        </w:div>
        <w:div w:id="94447876">
          <w:marLeft w:val="0"/>
          <w:marRight w:val="0"/>
          <w:marTop w:val="0"/>
          <w:marBottom w:val="0"/>
          <w:divBdr>
            <w:top w:val="none" w:sz="0" w:space="0" w:color="auto"/>
            <w:left w:val="none" w:sz="0" w:space="0" w:color="auto"/>
            <w:bottom w:val="none" w:sz="0" w:space="0" w:color="auto"/>
            <w:right w:val="none" w:sz="0" w:space="0" w:color="auto"/>
          </w:divBdr>
        </w:div>
        <w:div w:id="267003872">
          <w:marLeft w:val="0"/>
          <w:marRight w:val="0"/>
          <w:marTop w:val="0"/>
          <w:marBottom w:val="0"/>
          <w:divBdr>
            <w:top w:val="none" w:sz="0" w:space="0" w:color="auto"/>
            <w:left w:val="none" w:sz="0" w:space="0" w:color="auto"/>
            <w:bottom w:val="none" w:sz="0" w:space="0" w:color="auto"/>
            <w:right w:val="none" w:sz="0" w:space="0" w:color="auto"/>
          </w:divBdr>
        </w:div>
        <w:div w:id="575093476">
          <w:marLeft w:val="0"/>
          <w:marRight w:val="0"/>
          <w:marTop w:val="0"/>
          <w:marBottom w:val="0"/>
          <w:divBdr>
            <w:top w:val="none" w:sz="0" w:space="0" w:color="auto"/>
            <w:left w:val="none" w:sz="0" w:space="0" w:color="auto"/>
            <w:bottom w:val="none" w:sz="0" w:space="0" w:color="auto"/>
            <w:right w:val="none" w:sz="0" w:space="0" w:color="auto"/>
          </w:divBdr>
        </w:div>
        <w:div w:id="798260615">
          <w:marLeft w:val="0"/>
          <w:marRight w:val="0"/>
          <w:marTop w:val="0"/>
          <w:marBottom w:val="0"/>
          <w:divBdr>
            <w:top w:val="none" w:sz="0" w:space="0" w:color="auto"/>
            <w:left w:val="none" w:sz="0" w:space="0" w:color="auto"/>
            <w:bottom w:val="none" w:sz="0" w:space="0" w:color="auto"/>
            <w:right w:val="none" w:sz="0" w:space="0" w:color="auto"/>
          </w:divBdr>
        </w:div>
        <w:div w:id="925382289">
          <w:marLeft w:val="0"/>
          <w:marRight w:val="0"/>
          <w:marTop w:val="0"/>
          <w:marBottom w:val="0"/>
          <w:divBdr>
            <w:top w:val="none" w:sz="0" w:space="0" w:color="auto"/>
            <w:left w:val="none" w:sz="0" w:space="0" w:color="auto"/>
            <w:bottom w:val="none" w:sz="0" w:space="0" w:color="auto"/>
            <w:right w:val="none" w:sz="0" w:space="0" w:color="auto"/>
          </w:divBdr>
        </w:div>
        <w:div w:id="1083137879">
          <w:marLeft w:val="0"/>
          <w:marRight w:val="0"/>
          <w:marTop w:val="0"/>
          <w:marBottom w:val="0"/>
          <w:divBdr>
            <w:top w:val="none" w:sz="0" w:space="0" w:color="auto"/>
            <w:left w:val="none" w:sz="0" w:space="0" w:color="auto"/>
            <w:bottom w:val="none" w:sz="0" w:space="0" w:color="auto"/>
            <w:right w:val="none" w:sz="0" w:space="0" w:color="auto"/>
          </w:divBdr>
        </w:div>
        <w:div w:id="1252818098">
          <w:marLeft w:val="0"/>
          <w:marRight w:val="0"/>
          <w:marTop w:val="0"/>
          <w:marBottom w:val="0"/>
          <w:divBdr>
            <w:top w:val="none" w:sz="0" w:space="0" w:color="auto"/>
            <w:left w:val="none" w:sz="0" w:space="0" w:color="auto"/>
            <w:bottom w:val="none" w:sz="0" w:space="0" w:color="auto"/>
            <w:right w:val="none" w:sz="0" w:space="0" w:color="auto"/>
          </w:divBdr>
        </w:div>
        <w:div w:id="1672098649">
          <w:marLeft w:val="0"/>
          <w:marRight w:val="0"/>
          <w:marTop w:val="0"/>
          <w:marBottom w:val="0"/>
          <w:divBdr>
            <w:top w:val="none" w:sz="0" w:space="0" w:color="auto"/>
            <w:left w:val="none" w:sz="0" w:space="0" w:color="auto"/>
            <w:bottom w:val="none" w:sz="0" w:space="0" w:color="auto"/>
            <w:right w:val="none" w:sz="0" w:space="0" w:color="auto"/>
          </w:divBdr>
        </w:div>
        <w:div w:id="2060858335">
          <w:marLeft w:val="0"/>
          <w:marRight w:val="0"/>
          <w:marTop w:val="0"/>
          <w:marBottom w:val="0"/>
          <w:divBdr>
            <w:top w:val="none" w:sz="0" w:space="0" w:color="auto"/>
            <w:left w:val="none" w:sz="0" w:space="0" w:color="auto"/>
            <w:bottom w:val="none" w:sz="0" w:space="0" w:color="auto"/>
            <w:right w:val="none" w:sz="0" w:space="0" w:color="auto"/>
          </w:divBdr>
        </w:div>
      </w:divsChild>
    </w:div>
    <w:div w:id="1771394564">
      <w:bodyDiv w:val="1"/>
      <w:marLeft w:val="0"/>
      <w:marRight w:val="0"/>
      <w:marTop w:val="0"/>
      <w:marBottom w:val="0"/>
      <w:divBdr>
        <w:top w:val="none" w:sz="0" w:space="0" w:color="auto"/>
        <w:left w:val="none" w:sz="0" w:space="0" w:color="auto"/>
        <w:bottom w:val="none" w:sz="0" w:space="0" w:color="auto"/>
        <w:right w:val="none" w:sz="0" w:space="0" w:color="auto"/>
      </w:divBdr>
      <w:divsChild>
        <w:div w:id="2975629">
          <w:marLeft w:val="0"/>
          <w:marRight w:val="0"/>
          <w:marTop w:val="0"/>
          <w:marBottom w:val="0"/>
          <w:divBdr>
            <w:top w:val="none" w:sz="0" w:space="0" w:color="auto"/>
            <w:left w:val="none" w:sz="0" w:space="0" w:color="auto"/>
            <w:bottom w:val="none" w:sz="0" w:space="0" w:color="auto"/>
            <w:right w:val="none" w:sz="0" w:space="0" w:color="auto"/>
          </w:divBdr>
        </w:div>
        <w:div w:id="526220119">
          <w:marLeft w:val="0"/>
          <w:marRight w:val="0"/>
          <w:marTop w:val="0"/>
          <w:marBottom w:val="0"/>
          <w:divBdr>
            <w:top w:val="none" w:sz="0" w:space="0" w:color="auto"/>
            <w:left w:val="none" w:sz="0" w:space="0" w:color="auto"/>
            <w:bottom w:val="none" w:sz="0" w:space="0" w:color="auto"/>
            <w:right w:val="none" w:sz="0" w:space="0" w:color="auto"/>
          </w:divBdr>
        </w:div>
        <w:div w:id="582300417">
          <w:marLeft w:val="0"/>
          <w:marRight w:val="0"/>
          <w:marTop w:val="0"/>
          <w:marBottom w:val="0"/>
          <w:divBdr>
            <w:top w:val="none" w:sz="0" w:space="0" w:color="auto"/>
            <w:left w:val="none" w:sz="0" w:space="0" w:color="auto"/>
            <w:bottom w:val="none" w:sz="0" w:space="0" w:color="auto"/>
            <w:right w:val="none" w:sz="0" w:space="0" w:color="auto"/>
          </w:divBdr>
        </w:div>
        <w:div w:id="871651748">
          <w:marLeft w:val="0"/>
          <w:marRight w:val="0"/>
          <w:marTop w:val="0"/>
          <w:marBottom w:val="0"/>
          <w:divBdr>
            <w:top w:val="none" w:sz="0" w:space="0" w:color="auto"/>
            <w:left w:val="none" w:sz="0" w:space="0" w:color="auto"/>
            <w:bottom w:val="none" w:sz="0" w:space="0" w:color="auto"/>
            <w:right w:val="none" w:sz="0" w:space="0" w:color="auto"/>
          </w:divBdr>
        </w:div>
        <w:div w:id="950434217">
          <w:marLeft w:val="0"/>
          <w:marRight w:val="0"/>
          <w:marTop w:val="0"/>
          <w:marBottom w:val="0"/>
          <w:divBdr>
            <w:top w:val="none" w:sz="0" w:space="0" w:color="auto"/>
            <w:left w:val="none" w:sz="0" w:space="0" w:color="auto"/>
            <w:bottom w:val="none" w:sz="0" w:space="0" w:color="auto"/>
            <w:right w:val="none" w:sz="0" w:space="0" w:color="auto"/>
          </w:divBdr>
        </w:div>
        <w:div w:id="966661961">
          <w:marLeft w:val="0"/>
          <w:marRight w:val="0"/>
          <w:marTop w:val="0"/>
          <w:marBottom w:val="0"/>
          <w:divBdr>
            <w:top w:val="none" w:sz="0" w:space="0" w:color="auto"/>
            <w:left w:val="none" w:sz="0" w:space="0" w:color="auto"/>
            <w:bottom w:val="none" w:sz="0" w:space="0" w:color="auto"/>
            <w:right w:val="none" w:sz="0" w:space="0" w:color="auto"/>
          </w:divBdr>
        </w:div>
        <w:div w:id="981302872">
          <w:marLeft w:val="0"/>
          <w:marRight w:val="0"/>
          <w:marTop w:val="0"/>
          <w:marBottom w:val="0"/>
          <w:divBdr>
            <w:top w:val="none" w:sz="0" w:space="0" w:color="auto"/>
            <w:left w:val="none" w:sz="0" w:space="0" w:color="auto"/>
            <w:bottom w:val="none" w:sz="0" w:space="0" w:color="auto"/>
            <w:right w:val="none" w:sz="0" w:space="0" w:color="auto"/>
          </w:divBdr>
        </w:div>
        <w:div w:id="998921250">
          <w:marLeft w:val="0"/>
          <w:marRight w:val="0"/>
          <w:marTop w:val="0"/>
          <w:marBottom w:val="0"/>
          <w:divBdr>
            <w:top w:val="none" w:sz="0" w:space="0" w:color="auto"/>
            <w:left w:val="none" w:sz="0" w:space="0" w:color="auto"/>
            <w:bottom w:val="none" w:sz="0" w:space="0" w:color="auto"/>
            <w:right w:val="none" w:sz="0" w:space="0" w:color="auto"/>
          </w:divBdr>
        </w:div>
        <w:div w:id="1020471083">
          <w:marLeft w:val="0"/>
          <w:marRight w:val="0"/>
          <w:marTop w:val="0"/>
          <w:marBottom w:val="0"/>
          <w:divBdr>
            <w:top w:val="none" w:sz="0" w:space="0" w:color="auto"/>
            <w:left w:val="none" w:sz="0" w:space="0" w:color="auto"/>
            <w:bottom w:val="none" w:sz="0" w:space="0" w:color="auto"/>
            <w:right w:val="none" w:sz="0" w:space="0" w:color="auto"/>
          </w:divBdr>
        </w:div>
        <w:div w:id="1133716987">
          <w:marLeft w:val="0"/>
          <w:marRight w:val="0"/>
          <w:marTop w:val="0"/>
          <w:marBottom w:val="0"/>
          <w:divBdr>
            <w:top w:val="none" w:sz="0" w:space="0" w:color="auto"/>
            <w:left w:val="none" w:sz="0" w:space="0" w:color="auto"/>
            <w:bottom w:val="none" w:sz="0" w:space="0" w:color="auto"/>
            <w:right w:val="none" w:sz="0" w:space="0" w:color="auto"/>
          </w:divBdr>
        </w:div>
        <w:div w:id="1257396442">
          <w:marLeft w:val="0"/>
          <w:marRight w:val="0"/>
          <w:marTop w:val="0"/>
          <w:marBottom w:val="0"/>
          <w:divBdr>
            <w:top w:val="none" w:sz="0" w:space="0" w:color="auto"/>
            <w:left w:val="none" w:sz="0" w:space="0" w:color="auto"/>
            <w:bottom w:val="none" w:sz="0" w:space="0" w:color="auto"/>
            <w:right w:val="none" w:sz="0" w:space="0" w:color="auto"/>
          </w:divBdr>
        </w:div>
        <w:div w:id="1718776558">
          <w:marLeft w:val="0"/>
          <w:marRight w:val="0"/>
          <w:marTop w:val="0"/>
          <w:marBottom w:val="0"/>
          <w:divBdr>
            <w:top w:val="none" w:sz="0" w:space="0" w:color="auto"/>
            <w:left w:val="none" w:sz="0" w:space="0" w:color="auto"/>
            <w:bottom w:val="none" w:sz="0" w:space="0" w:color="auto"/>
            <w:right w:val="none" w:sz="0" w:space="0" w:color="auto"/>
          </w:divBdr>
        </w:div>
        <w:div w:id="1745059705">
          <w:marLeft w:val="0"/>
          <w:marRight w:val="0"/>
          <w:marTop w:val="0"/>
          <w:marBottom w:val="0"/>
          <w:divBdr>
            <w:top w:val="none" w:sz="0" w:space="0" w:color="auto"/>
            <w:left w:val="none" w:sz="0" w:space="0" w:color="auto"/>
            <w:bottom w:val="none" w:sz="0" w:space="0" w:color="auto"/>
            <w:right w:val="none" w:sz="0" w:space="0" w:color="auto"/>
          </w:divBdr>
        </w:div>
        <w:div w:id="2072268825">
          <w:marLeft w:val="0"/>
          <w:marRight w:val="0"/>
          <w:marTop w:val="0"/>
          <w:marBottom w:val="0"/>
          <w:divBdr>
            <w:top w:val="none" w:sz="0" w:space="0" w:color="auto"/>
            <w:left w:val="none" w:sz="0" w:space="0" w:color="auto"/>
            <w:bottom w:val="none" w:sz="0" w:space="0" w:color="auto"/>
            <w:right w:val="none" w:sz="0" w:space="0" w:color="auto"/>
          </w:divBdr>
        </w:div>
      </w:divsChild>
    </w:div>
    <w:div w:id="1774207257">
      <w:bodyDiv w:val="1"/>
      <w:marLeft w:val="0"/>
      <w:marRight w:val="0"/>
      <w:marTop w:val="0"/>
      <w:marBottom w:val="0"/>
      <w:divBdr>
        <w:top w:val="none" w:sz="0" w:space="0" w:color="auto"/>
        <w:left w:val="none" w:sz="0" w:space="0" w:color="auto"/>
        <w:bottom w:val="none" w:sz="0" w:space="0" w:color="auto"/>
        <w:right w:val="none" w:sz="0" w:space="0" w:color="auto"/>
      </w:divBdr>
    </w:div>
    <w:div w:id="1838033121">
      <w:bodyDiv w:val="1"/>
      <w:marLeft w:val="0"/>
      <w:marRight w:val="0"/>
      <w:marTop w:val="0"/>
      <w:marBottom w:val="0"/>
      <w:divBdr>
        <w:top w:val="none" w:sz="0" w:space="0" w:color="auto"/>
        <w:left w:val="none" w:sz="0" w:space="0" w:color="auto"/>
        <w:bottom w:val="none" w:sz="0" w:space="0" w:color="auto"/>
        <w:right w:val="none" w:sz="0" w:space="0" w:color="auto"/>
      </w:divBdr>
    </w:div>
    <w:div w:id="1855730177">
      <w:bodyDiv w:val="1"/>
      <w:marLeft w:val="0"/>
      <w:marRight w:val="0"/>
      <w:marTop w:val="0"/>
      <w:marBottom w:val="0"/>
      <w:divBdr>
        <w:top w:val="none" w:sz="0" w:space="0" w:color="auto"/>
        <w:left w:val="none" w:sz="0" w:space="0" w:color="auto"/>
        <w:bottom w:val="none" w:sz="0" w:space="0" w:color="auto"/>
        <w:right w:val="none" w:sz="0" w:space="0" w:color="auto"/>
      </w:divBdr>
      <w:divsChild>
        <w:div w:id="486437772">
          <w:marLeft w:val="0"/>
          <w:marRight w:val="0"/>
          <w:marTop w:val="0"/>
          <w:marBottom w:val="0"/>
          <w:divBdr>
            <w:top w:val="none" w:sz="0" w:space="0" w:color="auto"/>
            <w:left w:val="none" w:sz="0" w:space="0" w:color="auto"/>
            <w:bottom w:val="none" w:sz="0" w:space="0" w:color="auto"/>
            <w:right w:val="none" w:sz="0" w:space="0" w:color="auto"/>
          </w:divBdr>
        </w:div>
        <w:div w:id="560097585">
          <w:marLeft w:val="0"/>
          <w:marRight w:val="0"/>
          <w:marTop w:val="0"/>
          <w:marBottom w:val="0"/>
          <w:divBdr>
            <w:top w:val="none" w:sz="0" w:space="0" w:color="auto"/>
            <w:left w:val="none" w:sz="0" w:space="0" w:color="auto"/>
            <w:bottom w:val="none" w:sz="0" w:space="0" w:color="auto"/>
            <w:right w:val="none" w:sz="0" w:space="0" w:color="auto"/>
          </w:divBdr>
        </w:div>
        <w:div w:id="563103068">
          <w:marLeft w:val="0"/>
          <w:marRight w:val="0"/>
          <w:marTop w:val="0"/>
          <w:marBottom w:val="0"/>
          <w:divBdr>
            <w:top w:val="none" w:sz="0" w:space="0" w:color="auto"/>
            <w:left w:val="none" w:sz="0" w:space="0" w:color="auto"/>
            <w:bottom w:val="none" w:sz="0" w:space="0" w:color="auto"/>
            <w:right w:val="none" w:sz="0" w:space="0" w:color="auto"/>
          </w:divBdr>
        </w:div>
        <w:div w:id="658775713">
          <w:marLeft w:val="0"/>
          <w:marRight w:val="0"/>
          <w:marTop w:val="0"/>
          <w:marBottom w:val="0"/>
          <w:divBdr>
            <w:top w:val="none" w:sz="0" w:space="0" w:color="auto"/>
            <w:left w:val="none" w:sz="0" w:space="0" w:color="auto"/>
            <w:bottom w:val="none" w:sz="0" w:space="0" w:color="auto"/>
            <w:right w:val="none" w:sz="0" w:space="0" w:color="auto"/>
          </w:divBdr>
        </w:div>
        <w:div w:id="920718852">
          <w:marLeft w:val="0"/>
          <w:marRight w:val="0"/>
          <w:marTop w:val="0"/>
          <w:marBottom w:val="0"/>
          <w:divBdr>
            <w:top w:val="none" w:sz="0" w:space="0" w:color="auto"/>
            <w:left w:val="none" w:sz="0" w:space="0" w:color="auto"/>
            <w:bottom w:val="none" w:sz="0" w:space="0" w:color="auto"/>
            <w:right w:val="none" w:sz="0" w:space="0" w:color="auto"/>
          </w:divBdr>
        </w:div>
        <w:div w:id="1221940378">
          <w:marLeft w:val="0"/>
          <w:marRight w:val="0"/>
          <w:marTop w:val="0"/>
          <w:marBottom w:val="0"/>
          <w:divBdr>
            <w:top w:val="none" w:sz="0" w:space="0" w:color="auto"/>
            <w:left w:val="none" w:sz="0" w:space="0" w:color="auto"/>
            <w:bottom w:val="none" w:sz="0" w:space="0" w:color="auto"/>
            <w:right w:val="none" w:sz="0" w:space="0" w:color="auto"/>
          </w:divBdr>
        </w:div>
        <w:div w:id="1271548891">
          <w:marLeft w:val="0"/>
          <w:marRight w:val="0"/>
          <w:marTop w:val="0"/>
          <w:marBottom w:val="0"/>
          <w:divBdr>
            <w:top w:val="none" w:sz="0" w:space="0" w:color="auto"/>
            <w:left w:val="none" w:sz="0" w:space="0" w:color="auto"/>
            <w:bottom w:val="none" w:sz="0" w:space="0" w:color="auto"/>
            <w:right w:val="none" w:sz="0" w:space="0" w:color="auto"/>
          </w:divBdr>
        </w:div>
        <w:div w:id="1595893380">
          <w:marLeft w:val="0"/>
          <w:marRight w:val="0"/>
          <w:marTop w:val="0"/>
          <w:marBottom w:val="0"/>
          <w:divBdr>
            <w:top w:val="none" w:sz="0" w:space="0" w:color="auto"/>
            <w:left w:val="none" w:sz="0" w:space="0" w:color="auto"/>
            <w:bottom w:val="none" w:sz="0" w:space="0" w:color="auto"/>
            <w:right w:val="none" w:sz="0" w:space="0" w:color="auto"/>
          </w:divBdr>
        </w:div>
        <w:div w:id="1757092225">
          <w:marLeft w:val="0"/>
          <w:marRight w:val="0"/>
          <w:marTop w:val="0"/>
          <w:marBottom w:val="0"/>
          <w:divBdr>
            <w:top w:val="none" w:sz="0" w:space="0" w:color="auto"/>
            <w:left w:val="none" w:sz="0" w:space="0" w:color="auto"/>
            <w:bottom w:val="none" w:sz="0" w:space="0" w:color="auto"/>
            <w:right w:val="none" w:sz="0" w:space="0" w:color="auto"/>
          </w:divBdr>
        </w:div>
        <w:div w:id="1814636439">
          <w:marLeft w:val="0"/>
          <w:marRight w:val="0"/>
          <w:marTop w:val="0"/>
          <w:marBottom w:val="0"/>
          <w:divBdr>
            <w:top w:val="none" w:sz="0" w:space="0" w:color="auto"/>
            <w:left w:val="none" w:sz="0" w:space="0" w:color="auto"/>
            <w:bottom w:val="none" w:sz="0" w:space="0" w:color="auto"/>
            <w:right w:val="none" w:sz="0" w:space="0" w:color="auto"/>
          </w:divBdr>
        </w:div>
        <w:div w:id="2032758924">
          <w:marLeft w:val="0"/>
          <w:marRight w:val="0"/>
          <w:marTop w:val="0"/>
          <w:marBottom w:val="0"/>
          <w:divBdr>
            <w:top w:val="none" w:sz="0" w:space="0" w:color="auto"/>
            <w:left w:val="none" w:sz="0" w:space="0" w:color="auto"/>
            <w:bottom w:val="none" w:sz="0" w:space="0" w:color="auto"/>
            <w:right w:val="none" w:sz="0" w:space="0" w:color="auto"/>
          </w:divBdr>
        </w:div>
      </w:divsChild>
    </w:div>
    <w:div w:id="1916207772">
      <w:bodyDiv w:val="1"/>
      <w:marLeft w:val="0"/>
      <w:marRight w:val="0"/>
      <w:marTop w:val="0"/>
      <w:marBottom w:val="0"/>
      <w:divBdr>
        <w:top w:val="none" w:sz="0" w:space="0" w:color="auto"/>
        <w:left w:val="none" w:sz="0" w:space="0" w:color="auto"/>
        <w:bottom w:val="none" w:sz="0" w:space="0" w:color="auto"/>
        <w:right w:val="none" w:sz="0" w:space="0" w:color="auto"/>
      </w:divBdr>
    </w:div>
    <w:div w:id="1949776323">
      <w:bodyDiv w:val="1"/>
      <w:marLeft w:val="0"/>
      <w:marRight w:val="0"/>
      <w:marTop w:val="0"/>
      <w:marBottom w:val="0"/>
      <w:divBdr>
        <w:top w:val="none" w:sz="0" w:space="0" w:color="auto"/>
        <w:left w:val="none" w:sz="0" w:space="0" w:color="auto"/>
        <w:bottom w:val="none" w:sz="0" w:space="0" w:color="auto"/>
        <w:right w:val="none" w:sz="0" w:space="0" w:color="auto"/>
      </w:divBdr>
    </w:div>
    <w:div w:id="1995261093">
      <w:bodyDiv w:val="1"/>
      <w:marLeft w:val="0"/>
      <w:marRight w:val="0"/>
      <w:marTop w:val="0"/>
      <w:marBottom w:val="0"/>
      <w:divBdr>
        <w:top w:val="none" w:sz="0" w:space="0" w:color="auto"/>
        <w:left w:val="none" w:sz="0" w:space="0" w:color="auto"/>
        <w:bottom w:val="none" w:sz="0" w:space="0" w:color="auto"/>
        <w:right w:val="none" w:sz="0" w:space="0" w:color="auto"/>
      </w:divBdr>
    </w:div>
    <w:div w:id="2006471039">
      <w:bodyDiv w:val="1"/>
      <w:marLeft w:val="0"/>
      <w:marRight w:val="0"/>
      <w:marTop w:val="0"/>
      <w:marBottom w:val="0"/>
      <w:divBdr>
        <w:top w:val="none" w:sz="0" w:space="0" w:color="auto"/>
        <w:left w:val="none" w:sz="0" w:space="0" w:color="auto"/>
        <w:bottom w:val="none" w:sz="0" w:space="0" w:color="auto"/>
        <w:right w:val="none" w:sz="0" w:space="0" w:color="auto"/>
      </w:divBdr>
    </w:div>
    <w:div w:id="2045249841">
      <w:bodyDiv w:val="1"/>
      <w:marLeft w:val="0"/>
      <w:marRight w:val="0"/>
      <w:marTop w:val="0"/>
      <w:marBottom w:val="0"/>
      <w:divBdr>
        <w:top w:val="none" w:sz="0" w:space="0" w:color="auto"/>
        <w:left w:val="none" w:sz="0" w:space="0" w:color="auto"/>
        <w:bottom w:val="none" w:sz="0" w:space="0" w:color="auto"/>
        <w:right w:val="none" w:sz="0" w:space="0" w:color="auto"/>
      </w:divBdr>
    </w:div>
    <w:div w:id="2107994387">
      <w:bodyDiv w:val="1"/>
      <w:marLeft w:val="0"/>
      <w:marRight w:val="0"/>
      <w:marTop w:val="0"/>
      <w:marBottom w:val="0"/>
      <w:divBdr>
        <w:top w:val="none" w:sz="0" w:space="0" w:color="auto"/>
        <w:left w:val="none" w:sz="0" w:space="0" w:color="auto"/>
        <w:bottom w:val="none" w:sz="0" w:space="0" w:color="auto"/>
        <w:right w:val="none" w:sz="0" w:space="0" w:color="auto"/>
      </w:divBdr>
    </w:div>
    <w:div w:id="2120679590">
      <w:bodyDiv w:val="1"/>
      <w:marLeft w:val="0"/>
      <w:marRight w:val="0"/>
      <w:marTop w:val="0"/>
      <w:marBottom w:val="0"/>
      <w:divBdr>
        <w:top w:val="none" w:sz="0" w:space="0" w:color="auto"/>
        <w:left w:val="none" w:sz="0" w:space="0" w:color="auto"/>
        <w:bottom w:val="none" w:sz="0" w:space="0" w:color="auto"/>
        <w:right w:val="none" w:sz="0" w:space="0" w:color="auto"/>
      </w:divBdr>
    </w:div>
    <w:div w:id="212441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ATELIER38.CZ" TargetMode="External"/><Relationship Id="rId2" Type="http://schemas.openxmlformats.org/officeDocument/2006/relationships/hyperlink" Target="mailto:atelier38@ATELIER38.cz" TargetMode="External"/><Relationship Id="rId1" Type="http://schemas.openxmlformats.org/officeDocument/2006/relationships/image" Target="media/image1.jpeg"/><Relationship Id="rId5" Type="http://schemas.openxmlformats.org/officeDocument/2006/relationships/hyperlink" Target="http://WWW.ATELIER38.CZ" TargetMode="External"/><Relationship Id="rId4" Type="http://schemas.openxmlformats.org/officeDocument/2006/relationships/hyperlink" Target="mailto:atelier38@ATELIER38.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3CC70A003438F40BB0B4D0EAF300461" ma:contentTypeVersion="13" ma:contentTypeDescription="Vytvoří nový dokument" ma:contentTypeScope="" ma:versionID="791fa2d5c75daa177beb07d0e9627631">
  <xsd:schema xmlns:xsd="http://www.w3.org/2001/XMLSchema" xmlns:xs="http://www.w3.org/2001/XMLSchema" xmlns:p="http://schemas.microsoft.com/office/2006/metadata/properties" xmlns:ns2="7121e18b-0634-4c33-baa3-f3de9a020fe8" xmlns:ns3="2c3c911c-8a77-4291-a0b8-f595f9f41878" targetNamespace="http://schemas.microsoft.com/office/2006/metadata/properties" ma:root="true" ma:fieldsID="80de5c5efb14a295029dcd6195a67785" ns2:_="" ns3:_="">
    <xsd:import namespace="7121e18b-0634-4c33-baa3-f3de9a020fe8"/>
    <xsd:import namespace="2c3c911c-8a77-4291-a0b8-f595f9f418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1e18b-0634-4c33-baa3-f3de9a020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bce56c0d-8add-4fe5-85a8-9b3e3d2b7a8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3c911c-8a77-4291-a0b8-f595f9f4187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9aa7d8d-1596-48b5-93c8-cb03a9e14a2d}" ma:internalName="TaxCatchAll" ma:showField="CatchAllData" ma:web="2c3c911c-8a77-4291-a0b8-f595f9f4187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C8D439-CDF5-9F44-A2BC-7A5952A2C295}">
  <ds:schemaRefs>
    <ds:schemaRef ds:uri="http://schemas.microsoft.com/sharepoint/v3/contenttype/forms"/>
  </ds:schemaRefs>
</ds:datastoreItem>
</file>

<file path=customXml/itemProps2.xml><?xml version="1.0" encoding="utf-8"?>
<ds:datastoreItem xmlns:ds="http://schemas.openxmlformats.org/officeDocument/2006/customXml" ds:itemID="{BE9764EA-AF39-4370-B98D-941782C2FCE1}"/>
</file>

<file path=customXml/itemProps3.xml><?xml version="1.0" encoding="utf-8"?>
<ds:datastoreItem xmlns:ds="http://schemas.openxmlformats.org/officeDocument/2006/customXml" ds:itemID="{7492CF89-85AA-E449-98F7-6FFB729D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30</Pages>
  <Words>18720</Words>
  <Characters>110450</Characters>
  <Application>Microsoft Office Word</Application>
  <DocSecurity>0</DocSecurity>
  <Lines>920</Lines>
  <Paragraphs>257</Paragraphs>
  <ScaleCrop>false</ScaleCrop>
  <HeadingPairs>
    <vt:vector size="2" baseType="variant">
      <vt:variant>
        <vt:lpstr>Název</vt:lpstr>
      </vt:variant>
      <vt:variant>
        <vt:i4>1</vt:i4>
      </vt:variant>
    </vt:vector>
  </HeadingPairs>
  <TitlesOfParts>
    <vt:vector size="1" baseType="lpstr">
      <vt:lpstr/>
    </vt:vector>
  </TitlesOfParts>
  <Company>Atelier 38, s.r.o.</Company>
  <LinksUpToDate>false</LinksUpToDate>
  <CharactersWithSpaces>128913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Mička</dc:creator>
  <cp:keywords/>
  <cp:lastModifiedBy>a38bb83a@outlook.cz</cp:lastModifiedBy>
  <cp:revision>58</cp:revision>
  <cp:lastPrinted>2018-02-13T19:21:00Z</cp:lastPrinted>
  <dcterms:created xsi:type="dcterms:W3CDTF">2023-10-17T20:07:00Z</dcterms:created>
  <dcterms:modified xsi:type="dcterms:W3CDTF">2024-02-19T14:47:00Z</dcterms:modified>
</cp:coreProperties>
</file>